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widowControl w:val="0"/>
        <w:spacing w:after="160"/>
        <w:ind w:firstLine="567"/>
        <w:jc w:val="right"/>
        <w:rPr>
          <w:rFonts w:ascii="GHEA Grapalat" w:hAnsi="GHEA Grapalat" w:cs="Sylfaen"/>
          <w:i/>
        </w:rPr>
      </w:pPr>
      <w:r>
        <w:rPr>
          <w:rFonts w:ascii="GHEA Grapalat" w:hAnsi="GHEA Grapalat"/>
          <w:i/>
        </w:rPr>
        <w:t xml:space="preserve">Приложение № 1 </w:t>
      </w:r>
    </w:p>
    <w:p>
      <w:pPr>
        <w:pStyle w:val="21"/>
        <w:widowControl w:val="0"/>
        <w:spacing w:after="160"/>
        <w:ind w:firstLine="567"/>
        <w:jc w:val="right"/>
        <w:rPr>
          <w:rFonts w:ascii="GHEA Grapalat" w:hAnsi="GHEA Grapalat" w:cs="Sylfaen"/>
          <w:i/>
        </w:rPr>
      </w:pPr>
      <w:r>
        <w:rPr>
          <w:rFonts w:ascii="GHEA Grapalat" w:hAnsi="GHEA Grapalat"/>
          <w:i/>
        </w:rPr>
        <w:t xml:space="preserve">к приказу Министра финансов Республики Армения </w:t>
      </w:r>
      <w:r>
        <w:rPr>
          <w:rFonts w:ascii="GHEA Grapalat" w:hAnsi="GHEA Grapalat" w:cs="Sylfaen"/>
          <w:i/>
        </w:rPr>
        <w:br w:type="textWrapping"/>
      </w:r>
      <w:r>
        <w:rPr>
          <w:rFonts w:ascii="GHEA Grapalat" w:hAnsi="GHEA Grapalat"/>
          <w:i/>
        </w:rPr>
        <w:t>от 2019 года № -A</w:t>
      </w:r>
    </w:p>
    <w:p>
      <w:pPr>
        <w:pStyle w:val="23"/>
        <w:spacing w:after="160" w:line="240" w:lineRule="auto"/>
        <w:jc w:val="center"/>
        <w:rPr>
          <w:rFonts w:ascii="Sylfaen" w:hAnsi="Sylfaen"/>
          <w:i w:val="0"/>
        </w:rPr>
      </w:pPr>
      <w:r>
        <w:rPr>
          <w:rFonts w:ascii="Sylfaen" w:hAnsi="Sylfaen"/>
          <w:i w:val="0"/>
        </w:rPr>
        <w:t>ОБЪЯВЛЕНИЕ О ЗАПРОСЕ КОТИРОВОК</w:t>
      </w:r>
    </w:p>
    <w:p>
      <w:pPr>
        <w:pStyle w:val="23"/>
        <w:spacing w:after="160" w:line="240" w:lineRule="auto"/>
        <w:ind w:left="142" w:right="139" w:firstLine="0"/>
        <w:jc w:val="center"/>
        <w:rPr>
          <w:rFonts w:ascii="Sylfaen" w:hAnsi="Sylfaen"/>
          <w:i w:val="0"/>
        </w:rPr>
      </w:pPr>
      <w:r>
        <w:rPr>
          <w:rFonts w:ascii="Sylfaen" w:hAnsi="Sylfaen"/>
          <w:i w:val="0"/>
        </w:rPr>
        <w:t xml:space="preserve">Настоящий текст объявления утвержден решением Комиссии по запросу котировок от </w:t>
      </w:r>
      <w:r>
        <w:rPr>
          <w:rFonts w:ascii="Sylfaen" w:hAnsi="Sylfaen"/>
          <w:i w:val="0"/>
          <w:lang w:val="en-US"/>
        </w:rPr>
        <w:t xml:space="preserve">04 </w:t>
      </w:r>
      <w:r>
        <w:rPr>
          <w:rFonts w:ascii="Sylfaen" w:hAnsi="Sylfaen"/>
          <w:i w:val="0"/>
          <w:lang w:val="ru-RU"/>
        </w:rPr>
        <w:t>марта</w:t>
      </w:r>
      <w:r>
        <w:rPr>
          <w:rFonts w:ascii="Sylfaen" w:hAnsi="Sylfaen"/>
          <w:i w:val="0"/>
        </w:rPr>
        <w:t xml:space="preserve"> 20</w:t>
      </w:r>
      <w:r>
        <w:rPr>
          <w:rFonts w:ascii="Sylfaen" w:hAnsi="Sylfaen"/>
          <w:i w:val="0"/>
          <w:lang w:val="ru-RU"/>
        </w:rPr>
        <w:t>20</w:t>
      </w:r>
      <w:r>
        <w:rPr>
          <w:rFonts w:ascii="Sylfaen" w:hAnsi="Sylfaen"/>
          <w:i w:val="0"/>
        </w:rPr>
        <w:t xml:space="preserve">  года </w:t>
      </w:r>
      <w:r>
        <w:rPr>
          <w:rFonts w:ascii="Sylfaen" w:hAnsi="Sylfaen"/>
          <w:i w:val="0"/>
          <w:lang w:val="en-US"/>
        </w:rPr>
        <w:t>N</w:t>
      </w:r>
      <w:r>
        <w:rPr>
          <w:rFonts w:ascii="Sylfaen" w:hAnsi="Sylfaen"/>
          <w:i w:val="0"/>
          <w:color w:val="FF0000"/>
        </w:rPr>
        <w:t xml:space="preserve"> </w:t>
      </w:r>
      <w:r>
        <w:rPr>
          <w:rFonts w:ascii="Sylfaen" w:hAnsi="Sylfaen"/>
          <w:i w:val="0"/>
        </w:rPr>
        <w:t>1  и публикуется в соответствии со статьей 27 Закона Республики Армения "О закупках"</w:t>
      </w:r>
    </w:p>
    <w:p>
      <w:pPr>
        <w:pStyle w:val="23"/>
        <w:spacing w:after="160" w:line="240" w:lineRule="auto"/>
        <w:jc w:val="center"/>
        <w:rPr>
          <w:rFonts w:ascii="Sylfaen" w:hAnsi="Sylfaen"/>
          <w:i w:val="0"/>
        </w:rPr>
      </w:pPr>
      <w:r>
        <w:rPr>
          <w:rFonts w:ascii="Sylfaen" w:hAnsi="Sylfaen"/>
          <w:i w:val="0"/>
        </w:rPr>
        <w:t>Код запроса котировок  АМ</w:t>
      </w:r>
      <w:r>
        <w:rPr>
          <w:rFonts w:ascii="Sylfaen" w:hAnsi="Sylfaen"/>
          <w:i w:val="0"/>
          <w:lang w:val="hy-AM"/>
        </w:rPr>
        <w:t>M</w:t>
      </w:r>
      <w:r>
        <w:rPr>
          <w:rFonts w:ascii="Sylfaen" w:hAnsi="Sylfaen"/>
          <w:i w:val="0"/>
          <w:lang w:val="en-US"/>
        </w:rPr>
        <w:t>HM</w:t>
      </w:r>
      <w:r>
        <w:rPr>
          <w:rFonts w:ascii="Sylfaen" w:hAnsi="Sylfaen"/>
          <w:i w:val="0"/>
        </w:rPr>
        <w:t>-GHAPDZB-20/1</w:t>
      </w:r>
    </w:p>
    <w:p>
      <w:pPr>
        <w:ind w:firstLine="567"/>
        <w:jc w:val="both"/>
        <w:rPr>
          <w:rFonts w:ascii="Sylfaen" w:hAnsi="Sylfaen"/>
          <w:lang w:val="af-ZA"/>
        </w:rPr>
      </w:pPr>
      <w:r>
        <w:rPr>
          <w:rFonts w:ascii="Sylfaen" w:hAnsi="Sylfaen"/>
          <w:lang w:val="ru-RU"/>
        </w:rPr>
        <w:t>Заказчик</w:t>
      </w:r>
      <w:r>
        <w:rPr>
          <w:rFonts w:ascii="Sylfaen" w:hAnsi="Sylfaen"/>
          <w:lang w:val="af-ZA"/>
        </w:rPr>
        <w:t xml:space="preserve">: «Детский сад - сообщество детского сада </w:t>
      </w:r>
      <w:r>
        <w:rPr>
          <w:rFonts w:ascii="Sylfaen" w:hAnsi="Sylfaen"/>
          <w:lang w:val="ru-RU"/>
        </w:rPr>
        <w:t>Мргаванской</w:t>
      </w:r>
      <w:r>
        <w:rPr>
          <w:rFonts w:ascii="Sylfaen" w:hAnsi="Sylfaen"/>
          <w:lang w:val="af-ZA"/>
        </w:rPr>
        <w:t xml:space="preserve"> общины Араратского марза», расположенный в Араратском марзе, РА. Ул. </w:t>
      </w:r>
      <w:r>
        <w:rPr>
          <w:rFonts w:ascii="Sylfaen" w:hAnsi="Sylfaen"/>
          <w:lang w:val="ru-RU"/>
        </w:rPr>
        <w:t>Григорян 56</w:t>
      </w:r>
      <w:r>
        <w:rPr>
          <w:rFonts w:ascii="Sylfaen" w:hAnsi="Sylfaen"/>
          <w:lang w:val="af-ZA"/>
        </w:rPr>
        <w:t>, объявляет котировку, которая проводится в один этап.</w:t>
      </w:r>
    </w:p>
    <w:p>
      <w:pPr>
        <w:ind w:firstLine="567"/>
        <w:jc w:val="both"/>
        <w:rPr>
          <w:rFonts w:ascii="Sylfaen" w:hAnsi="Sylfaen"/>
          <w:lang w:val="af-ZA"/>
        </w:rPr>
      </w:pPr>
      <w:r>
        <w:rPr>
          <w:rFonts w:ascii="Sylfaen" w:hAnsi="Sylfaen"/>
          <w:lang w:val="af-ZA"/>
        </w:rPr>
        <w:t>Выбранному участнику будет предложено подписать контракт на поставку продуктов питания (далее - контракт).</w:t>
      </w:r>
    </w:p>
    <w:p>
      <w:pPr>
        <w:ind w:firstLine="567"/>
        <w:jc w:val="both"/>
        <w:rPr>
          <w:rFonts w:ascii="Sylfaen" w:hAnsi="Sylfaen"/>
          <w:lang w:val="af-ZA"/>
        </w:rPr>
      </w:pPr>
      <w:r>
        <w:rPr>
          <w:rFonts w:ascii="Sylfaen" w:hAnsi="Sylfaen"/>
          <w:lang w:val="af-ZA"/>
        </w:rPr>
        <w:t>В соответствии со статьей 7 Закона о закупках любое лицо, независимо от того, является ли он иностранным физическим лицом, организацией или лицом без гражданства, имеет равное право участвовать в этой цитате.</w:t>
      </w:r>
    </w:p>
    <w:p>
      <w:pPr>
        <w:ind w:firstLine="567"/>
        <w:jc w:val="both"/>
        <w:rPr>
          <w:rFonts w:ascii="Sylfaen" w:hAnsi="Sylfaen"/>
          <w:lang w:val="af-ZA"/>
        </w:rPr>
      </w:pPr>
      <w:r>
        <w:rPr>
          <w:rFonts w:ascii="Sylfaen" w:hAnsi="Sylfaen"/>
          <w:lang w:val="af-Z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данной процедуры.</w:t>
      </w:r>
    </w:p>
    <w:p>
      <w:pPr>
        <w:ind w:firstLine="567"/>
        <w:jc w:val="both"/>
        <w:rPr>
          <w:rFonts w:ascii="Sylfaen" w:hAnsi="Sylfaen"/>
          <w:lang w:val="af-ZA"/>
        </w:rPr>
      </w:pPr>
      <w:r>
        <w:rPr>
          <w:rFonts w:ascii="Sylfaen" w:hAnsi="Sylfaen"/>
          <w:lang w:val="af-ZA"/>
        </w:rPr>
        <w:t>Выбранный участник определяется количеством участников, которым была присуждена удовлетворительная заявка по принципу предпочтения для участника, подавшего минимальную ставку.</w:t>
      </w:r>
    </w:p>
    <w:p>
      <w:pPr>
        <w:ind w:firstLine="567"/>
        <w:jc w:val="both"/>
        <w:rPr>
          <w:rFonts w:ascii="Sylfaen" w:hAnsi="Sylfaen"/>
          <w:lang w:val="af-ZA"/>
        </w:rPr>
      </w:pPr>
      <w:r>
        <w:rPr>
          <w:rFonts w:ascii="Sylfaen" w:hAnsi="Sylfaen"/>
          <w:lang w:val="af-ZA"/>
        </w:rPr>
        <w:t>Для получения запроса ценового предложения необходимо обратиться к Клиенту до 19:00 в день публикации объявления. Чтобы получить приглашение в письменном виде, Клиент должен подать письменное заявление. Клиент должен предоставить приглашения на оформление документов в первый рабочий день после получения такого бесплатного запроса.</w:t>
      </w:r>
    </w:p>
    <w:p>
      <w:pPr>
        <w:ind w:firstLine="567"/>
        <w:jc w:val="both"/>
        <w:rPr>
          <w:rFonts w:ascii="Sylfaen" w:hAnsi="Sylfaen"/>
          <w:lang w:val="af-ZA"/>
        </w:rPr>
      </w:pPr>
      <w:r>
        <w:rPr>
          <w:rFonts w:ascii="Sylfaen" w:hAnsi="Sylfaen"/>
          <w:lang w:val="af-ZA"/>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Pr>
          <w:lang w:val="af-ZA"/>
        </w:rPr>
        <w:t>​​</w:t>
      </w:r>
      <w:r>
        <w:rPr>
          <w:rFonts w:ascii="Sylfaen" w:hAnsi="Sylfaen" w:cs="Sylfaen"/>
          <w:lang w:val="af-ZA"/>
        </w:rPr>
        <w:t>получения</w:t>
      </w:r>
      <w:r>
        <w:rPr>
          <w:rFonts w:ascii="Sylfaen" w:hAnsi="Sylfaen"/>
          <w:lang w:val="af-ZA"/>
        </w:rPr>
        <w:t xml:space="preserve"> </w:t>
      </w:r>
      <w:r>
        <w:rPr>
          <w:rFonts w:ascii="Sylfaen" w:hAnsi="Sylfaen" w:cs="Sylfaen"/>
          <w:lang w:val="af-ZA"/>
        </w:rPr>
        <w:t>электронного</w:t>
      </w:r>
      <w:r>
        <w:rPr>
          <w:rFonts w:ascii="Sylfaen" w:hAnsi="Sylfaen"/>
          <w:lang w:val="af-ZA"/>
        </w:rPr>
        <w:t xml:space="preserve"> </w:t>
      </w:r>
      <w:r>
        <w:rPr>
          <w:rFonts w:ascii="Sylfaen" w:hAnsi="Sylfaen" w:cs="Sylfaen"/>
          <w:lang w:val="af-ZA"/>
        </w:rPr>
        <w:t>заявления</w:t>
      </w:r>
      <w:r>
        <w:rPr>
          <w:rFonts w:ascii="Sylfaen" w:hAnsi="Sylfaen"/>
          <w:lang w:val="af-ZA"/>
        </w:rPr>
        <w:t>.</w:t>
      </w:r>
    </w:p>
    <w:p>
      <w:pPr>
        <w:ind w:firstLine="567"/>
        <w:jc w:val="both"/>
        <w:rPr>
          <w:rFonts w:ascii="Sylfaen" w:hAnsi="Sylfaen"/>
          <w:lang w:val="af-ZA"/>
        </w:rPr>
      </w:pPr>
      <w:r>
        <w:rPr>
          <w:rFonts w:ascii="Sylfaen" w:hAnsi="Sylfaen"/>
          <w:lang w:val="af-ZA"/>
        </w:rPr>
        <w:t>Не получение приглашения не ограничивает право участника на участие в этой процедуре.</w:t>
      </w:r>
    </w:p>
    <w:p>
      <w:pPr>
        <w:ind w:firstLine="567"/>
        <w:jc w:val="both"/>
        <w:rPr>
          <w:rFonts w:ascii="Sylfaen" w:hAnsi="Sylfaen"/>
          <w:lang w:val="af-ZA"/>
        </w:rPr>
      </w:pPr>
      <w:r>
        <w:rPr>
          <w:rFonts w:ascii="Sylfaen" w:hAnsi="Sylfaen"/>
          <w:lang w:val="af-ZA"/>
        </w:rPr>
        <w:t xml:space="preserve">Котировочные запросы должны быть представлены в Араратском регионе Армении, c. Ул. </w:t>
      </w:r>
      <w:r>
        <w:rPr>
          <w:rFonts w:ascii="Sylfaen" w:hAnsi="Sylfaen"/>
          <w:lang w:val="ru-RU"/>
        </w:rPr>
        <w:t>Григорян 56</w:t>
      </w:r>
      <w:r>
        <w:rPr>
          <w:rFonts w:ascii="Sylfaen" w:hAnsi="Sylfaen"/>
          <w:lang w:val="af-ZA"/>
        </w:rPr>
        <w:t>, до 14</w:t>
      </w:r>
      <w:r>
        <w:rPr>
          <w:rFonts w:ascii="Sylfaen" w:hAnsi="Sylfaen"/>
          <w:vertAlign w:val="superscript"/>
          <w:lang w:val="af-ZA"/>
        </w:rPr>
        <w:t>00</w:t>
      </w:r>
      <w:r>
        <w:rPr>
          <w:rFonts w:ascii="Sylfaen" w:hAnsi="Sylfaen"/>
          <w:lang w:val="af-ZA"/>
        </w:rPr>
        <w:t>, 7-го дня с даты публикации настоящего объявления. Тендерные предложения также могут быть представлены на английском или русском языке, помимо армянского.</w:t>
      </w:r>
    </w:p>
    <w:p>
      <w:pPr>
        <w:ind w:firstLine="567"/>
        <w:jc w:val="both"/>
        <w:rPr>
          <w:rFonts w:ascii="Sylfaen" w:hAnsi="Sylfaen"/>
          <w:lang w:val="af-ZA"/>
        </w:rPr>
      </w:pPr>
      <w:r>
        <w:rPr>
          <w:rFonts w:ascii="Sylfaen" w:hAnsi="Sylfaen"/>
          <w:lang w:val="af-ZA"/>
        </w:rPr>
        <w:t xml:space="preserve">Вскрытие заявок состоится в Араратском марзе РА. </w:t>
      </w:r>
      <w:r>
        <w:rPr>
          <w:rFonts w:ascii="Sylfaen" w:hAnsi="Sylfaen"/>
          <w:lang w:val="ru-RU"/>
        </w:rPr>
        <w:t>Село Мргаван,</w:t>
      </w:r>
      <w:r>
        <w:rPr>
          <w:rFonts w:ascii="Sylfaen" w:hAnsi="Sylfaen"/>
          <w:lang w:val="af-ZA"/>
        </w:rPr>
        <w:t xml:space="preserve">Ул. </w:t>
      </w:r>
      <w:r>
        <w:rPr>
          <w:rFonts w:ascii="Sylfaen" w:hAnsi="Sylfaen"/>
          <w:lang w:val="ru-RU"/>
        </w:rPr>
        <w:t>Григорян 56</w:t>
      </w:r>
      <w:r>
        <w:rPr>
          <w:rFonts w:ascii="Sylfaen" w:hAnsi="Sylfaen"/>
          <w:lang w:val="af-ZA"/>
        </w:rPr>
        <w:t>, 1</w:t>
      </w:r>
      <w:r>
        <w:rPr>
          <w:rFonts w:ascii="Sylfaen" w:hAnsi="Sylfaen"/>
          <w:lang w:val="hy-AM"/>
        </w:rPr>
        <w:t>2</w:t>
      </w:r>
      <w:r>
        <w:rPr>
          <w:rFonts w:ascii="Sylfaen" w:hAnsi="Sylfaen"/>
          <w:lang w:val="af-ZA"/>
        </w:rPr>
        <w:t xml:space="preserve"> марта 20</w:t>
      </w:r>
      <w:r>
        <w:rPr>
          <w:rFonts w:ascii="Sylfaen" w:hAnsi="Sylfaen"/>
          <w:lang w:val="ru-RU"/>
        </w:rPr>
        <w:t>20</w:t>
      </w:r>
      <w:r>
        <w:rPr>
          <w:rFonts w:ascii="Sylfaen" w:hAnsi="Sylfaen"/>
          <w:lang w:val="af-ZA"/>
        </w:rPr>
        <w:t xml:space="preserve"> года в 14:00.</w:t>
      </w:r>
    </w:p>
    <w:p>
      <w:pPr>
        <w:ind w:firstLine="567"/>
        <w:jc w:val="both"/>
        <w:rPr>
          <w:rFonts w:ascii="Sylfaen" w:hAnsi="Sylfaen"/>
          <w:lang w:val="hy-AM"/>
        </w:rPr>
      </w:pPr>
      <w:r>
        <w:rPr>
          <w:rFonts w:ascii="Sylfaen" w:hAnsi="Sylfaen"/>
          <w:lang w:val="af-ZA"/>
        </w:rPr>
        <w:t>Жалобы, касающиеся этой процедуры, следует направлять в Апелляционный совет по закупкам, c. Ереван, Мелик-Адамян ул. 1 адрес Апелляция должна быть оформлена в порядке, установленном приглашением для данного предложения. Для подачи претензии пошлина должна быть уплачена в размере 30 000 драм (тридцать тысяч) драмов, которые должны быть переведены на счет казначейства № 900008000482, открытый при Министерстве финансов Республики Армения.</w:t>
      </w:r>
    </w:p>
    <w:p>
      <w:pPr>
        <w:pStyle w:val="23"/>
        <w:spacing w:line="240" w:lineRule="auto"/>
        <w:rPr>
          <w:rFonts w:ascii="Sylfaen" w:hAnsi="Sylfaen"/>
          <w:i w:val="0"/>
          <w:lang w:val="ru-RU"/>
        </w:rPr>
      </w:pPr>
      <w:r>
        <w:rPr>
          <w:rFonts w:ascii="Sylfaen" w:hAnsi="Sylfaen"/>
          <w:i w:val="0"/>
          <w:lang w:val="ru-RU"/>
        </w:rPr>
        <w:t>Для получения дополнительной информации об этом объявлении, пожалуйста, свяжитесь с секретарем Комиссии по оценке Нарине Степанян</w:t>
      </w:r>
    </w:p>
    <w:p>
      <w:pPr>
        <w:pStyle w:val="23"/>
        <w:spacing w:line="240" w:lineRule="auto"/>
        <w:rPr>
          <w:rFonts w:ascii="Sylfaen" w:hAnsi="Sylfaen"/>
          <w:i w:val="0"/>
          <w:lang w:val="ru-RU"/>
        </w:rPr>
      </w:pPr>
      <w:r>
        <w:rPr>
          <w:rFonts w:ascii="Sylfaen" w:hAnsi="Sylfaen"/>
          <w:i w:val="0"/>
          <w:lang w:val="ru-RU"/>
        </w:rPr>
        <w:t>                                      Телефон 077074532</w:t>
      </w:r>
    </w:p>
    <w:p>
      <w:pPr>
        <w:pStyle w:val="23"/>
        <w:spacing w:line="240" w:lineRule="auto"/>
        <w:rPr>
          <w:rFonts w:ascii="Sylfaen" w:hAnsi="Sylfaen"/>
          <w:i w:val="0"/>
          <w:u w:val="single"/>
          <w:lang w:val="ru-RU"/>
        </w:rPr>
      </w:pPr>
      <w:r>
        <w:rPr>
          <w:rFonts w:ascii="Sylfaen" w:hAnsi="Sylfaen"/>
          <w:i w:val="0"/>
          <w:lang w:val="ru-RU"/>
        </w:rPr>
        <w:t xml:space="preserve">Электронная почта  </w:t>
      </w:r>
      <w:r>
        <w:rPr>
          <w:rFonts w:ascii="Sylfaen" w:hAnsi="Sylfaen"/>
          <w:sz w:val="18"/>
          <w:szCs w:val="18"/>
          <w:shd w:val="clear" w:color="auto" w:fill="F6F6F6"/>
          <w:lang w:val="af-ZA"/>
        </w:rPr>
        <w:t>narinestenyan12@gmail.com</w:t>
      </w:r>
    </w:p>
    <w:p>
      <w:pPr>
        <w:pStyle w:val="23"/>
        <w:spacing w:after="160" w:line="240" w:lineRule="auto"/>
        <w:jc w:val="center"/>
        <w:rPr>
          <w:rFonts w:ascii="Sylfaen" w:hAnsi="Sylfaen"/>
          <w:i w:val="0"/>
        </w:rPr>
      </w:pPr>
    </w:p>
    <w:p>
      <w:pPr>
        <w:pStyle w:val="23"/>
        <w:spacing w:after="160" w:line="240" w:lineRule="auto"/>
        <w:jc w:val="center"/>
        <w:rPr>
          <w:rFonts w:ascii="Sylfaen" w:hAnsi="Sylfaen"/>
          <w:i w:val="0"/>
        </w:rPr>
      </w:pPr>
    </w:p>
    <w:p>
      <w:pPr>
        <w:pStyle w:val="21"/>
        <w:widowControl w:val="0"/>
        <w:spacing w:after="160"/>
        <w:ind w:firstLine="567"/>
        <w:jc w:val="right"/>
        <w:rPr>
          <w:rFonts w:ascii="GHEA Grapalat" w:hAnsi="GHEA Grapalat" w:cs="Sylfaen"/>
          <w:i/>
        </w:rPr>
      </w:pPr>
      <w:r>
        <w:rPr>
          <w:rFonts w:ascii="GHEA Grapalat" w:hAnsi="GHEA Grapalat"/>
          <w:i/>
        </w:rPr>
        <w:t>Утверждено</w:t>
      </w:r>
    </w:p>
    <w:p>
      <w:pPr>
        <w:pStyle w:val="21"/>
        <w:widowControl w:val="0"/>
        <w:spacing w:after="160"/>
        <w:ind w:firstLine="567"/>
        <w:jc w:val="right"/>
        <w:rPr>
          <w:rFonts w:ascii="GHEA Grapalat" w:hAnsi="GHEA Grapalat"/>
          <w:i/>
        </w:rPr>
      </w:pPr>
      <w:r>
        <w:rPr>
          <w:rFonts w:ascii="GHEA Grapalat" w:hAnsi="GHEA Grapalat"/>
        </w:rPr>
        <w:t>Решением Оценочной комиссии запроса котировок</w:t>
      </w:r>
      <w:r>
        <w:rPr>
          <w:rFonts w:ascii="GHEA Grapalat" w:hAnsi="GHEA Grapalat"/>
          <w:i/>
        </w:rPr>
        <w:t xml:space="preserve"> </w:t>
      </w:r>
      <w:r>
        <w:rPr>
          <w:rFonts w:ascii="GHEA Grapalat" w:hAnsi="GHEA Grapalat" w:cs="Sylfaen"/>
          <w:i/>
        </w:rPr>
        <w:br w:type="textWrapping"/>
      </w:r>
      <w:r>
        <w:rPr>
          <w:rFonts w:ascii="GHEA Grapalat" w:hAnsi="GHEA Grapalat"/>
          <w:i/>
        </w:rPr>
        <w:t>№ 1</w:t>
      </w:r>
      <w:r>
        <w:rPr>
          <w:rFonts w:ascii="GHEA Grapalat" w:hAnsi="GHEA Grapalat"/>
          <w:i/>
        </w:rPr>
        <w:tab/>
      </w:r>
      <w:r>
        <w:rPr>
          <w:rFonts w:ascii="GHEA Grapalat" w:hAnsi="GHEA Grapalat"/>
          <w:i/>
        </w:rPr>
        <w:t>от 27 ноября 2019г.</w:t>
      </w:r>
      <w:r>
        <w:rPr>
          <w:rFonts w:ascii="GHEA Grapalat" w:hAnsi="GHEA Grapalat" w:cs="Times Armenian"/>
          <w:i/>
        </w:rPr>
        <w:br w:type="textWrapping"/>
      </w:r>
      <w:r>
        <w:rPr>
          <w:rFonts w:ascii="GHEA Grapalat" w:hAnsi="GHEA Grapalat"/>
          <w:i/>
        </w:rPr>
        <w:t xml:space="preserve">под кодом </w:t>
      </w:r>
      <w:r>
        <w:rPr>
          <w:rFonts w:ascii="GHEA Grapalat" w:hAnsi="GHEA Grapalat"/>
          <w:i/>
          <w:lang w:val="en-US"/>
        </w:rPr>
        <w:t>АМMHM</w:t>
      </w:r>
      <w:r>
        <w:rPr>
          <w:rFonts w:ascii="GHEA Grapalat" w:hAnsi="GHEA Grapalat"/>
          <w:i/>
        </w:rPr>
        <w:t>-GHAPDZB-20/1</w:t>
      </w:r>
    </w:p>
    <w:p>
      <w:pPr>
        <w:pStyle w:val="21"/>
        <w:widowControl w:val="0"/>
        <w:spacing w:after="160"/>
        <w:ind w:right="-7"/>
        <w:jc w:val="center"/>
        <w:rPr>
          <w:rFonts w:ascii="GHEA Grapalat" w:hAnsi="GHEA Grapalat"/>
        </w:rPr>
      </w:pPr>
    </w:p>
    <w:p>
      <w:pPr>
        <w:pStyle w:val="21"/>
        <w:widowControl w:val="0"/>
        <w:spacing w:after="160"/>
        <w:ind w:right="-7"/>
        <w:jc w:val="center"/>
        <w:rPr>
          <w:rFonts w:ascii="GHEA Grapalat" w:hAnsi="GHEA Grapalat"/>
        </w:rPr>
      </w:pPr>
    </w:p>
    <w:p>
      <w:pPr>
        <w:pStyle w:val="21"/>
        <w:widowControl w:val="0"/>
        <w:spacing w:after="160"/>
        <w:ind w:right="-7"/>
        <w:jc w:val="center"/>
        <w:rPr>
          <w:rFonts w:ascii="GHEA Grapalat" w:hAnsi="GHEA Grapalat"/>
        </w:rPr>
      </w:pPr>
      <w:r>
        <w:rPr>
          <w:rFonts w:ascii="GHEA Grapalat" w:hAnsi="GHEA Grapalat"/>
        </w:rPr>
        <w:t>«</w:t>
      </w:r>
      <w:r>
        <w:rPr>
          <w:rFonts w:ascii="GHEA Grapalat" w:hAnsi="GHEA Grapalat"/>
          <w:lang w:val="ru-RU"/>
        </w:rPr>
        <w:t>МргаванскийДетский сад</w:t>
      </w:r>
      <w:r>
        <w:rPr>
          <w:rFonts w:ascii="GHEA Grapalat" w:hAnsi="GHEA Grapalat"/>
        </w:rPr>
        <w:t xml:space="preserve"> </w:t>
      </w:r>
    </w:p>
    <w:p>
      <w:pPr>
        <w:pStyle w:val="21"/>
        <w:widowControl w:val="0"/>
        <w:spacing w:after="160"/>
        <w:ind w:right="-7"/>
        <w:jc w:val="center"/>
        <w:rPr>
          <w:rFonts w:ascii="GHEA Grapalat" w:hAnsi="GHEA Grapalat"/>
        </w:rPr>
      </w:pPr>
      <w:r>
        <w:rPr>
          <w:rFonts w:ascii="GHEA Grapalat" w:hAnsi="GHEA Grapalat"/>
        </w:rPr>
        <w:t xml:space="preserve">АРАРАТСКОЙ ОБЛАСТИ РА» </w:t>
      </w:r>
      <w:r>
        <w:rPr>
          <w:rFonts w:ascii="GHEA Grapalat" w:hAnsi="GHEA Grapalat"/>
          <w:lang w:val="ru-RU"/>
        </w:rPr>
        <w:t>НКО</w:t>
      </w:r>
      <w:r>
        <w:rPr>
          <w:rFonts w:ascii="GHEA Grapalat" w:hAnsi="GHEA Grapalat"/>
        </w:rPr>
        <w:t xml:space="preserve"> </w:t>
      </w:r>
    </w:p>
    <w:p>
      <w:pPr>
        <w:pStyle w:val="21"/>
        <w:widowControl w:val="0"/>
        <w:spacing w:after="160"/>
        <w:ind w:right="-7"/>
        <w:jc w:val="center"/>
        <w:rPr>
          <w:rFonts w:ascii="GHEA Grapalat" w:hAnsi="GHEA Grapalat"/>
        </w:rPr>
      </w:pPr>
    </w:p>
    <w:p>
      <w:pPr>
        <w:pStyle w:val="21"/>
        <w:widowControl w:val="0"/>
        <w:spacing w:after="160"/>
        <w:ind w:right="-7"/>
        <w:jc w:val="center"/>
        <w:rPr>
          <w:rFonts w:ascii="GHEA Grapalat" w:hAnsi="GHEA Grapalat" w:cs="Sylfaen"/>
        </w:rPr>
      </w:pPr>
      <w:r>
        <w:rPr>
          <w:rFonts w:ascii="GHEA Grapalat" w:hAnsi="GHEA Grapalat"/>
        </w:rPr>
        <w:t>ПРИГЛАШЕНИЕ</w:t>
      </w:r>
    </w:p>
    <w:p>
      <w:pPr>
        <w:pStyle w:val="21"/>
        <w:widowControl w:val="0"/>
        <w:spacing w:after="160"/>
        <w:ind w:right="-7"/>
        <w:jc w:val="center"/>
        <w:rPr>
          <w:rFonts w:ascii="GHEA Grapalat" w:hAnsi="GHEA Grapalat" w:cs="Sylfaen"/>
        </w:rPr>
      </w:pPr>
    </w:p>
    <w:p>
      <w:pPr>
        <w:pStyle w:val="21"/>
        <w:widowControl w:val="0"/>
        <w:spacing w:after="160"/>
        <w:ind w:right="-7"/>
        <w:jc w:val="center"/>
        <w:rPr>
          <w:rFonts w:ascii="GHEA Grapalat" w:hAnsi="GHEA Grapalat" w:cs="Sylfaen"/>
        </w:rPr>
      </w:pPr>
    </w:p>
    <w:p>
      <w:pPr>
        <w:pStyle w:val="21"/>
        <w:widowControl w:val="0"/>
        <w:spacing w:after="160"/>
        <w:ind w:right="-7"/>
        <w:jc w:val="center"/>
        <w:rPr>
          <w:rFonts w:ascii="GHEA Grapalat" w:hAnsi="GHEA Grapalat"/>
        </w:rPr>
      </w:pPr>
      <w:r>
        <w:rPr>
          <w:rFonts w:ascii="GHEA Grapalat" w:hAnsi="GHEA Grapalat"/>
        </w:rPr>
        <w:t xml:space="preserve">НА ЗАПРОС КОТИРОВОК, ОБЪЯВЛЕННЫЙ С ЦЕЛЬЮ ПРИОБРЕТЕНИЯ </w:t>
      </w:r>
    </w:p>
    <w:p>
      <w:pPr>
        <w:pStyle w:val="21"/>
        <w:widowControl w:val="0"/>
        <w:spacing w:after="160"/>
        <w:ind w:right="-7"/>
        <w:jc w:val="center"/>
        <w:rPr>
          <w:rFonts w:ascii="GHEA Grapalat" w:hAnsi="GHEA Grapalat"/>
        </w:rPr>
      </w:pPr>
      <w:r>
        <w:rPr>
          <w:rFonts w:ascii="GHEA Grapalat" w:hAnsi="GHEA Grapalat"/>
        </w:rPr>
        <w:t xml:space="preserve"> ПРОДУКТЫ ПИТАНИЯ ДЛЯ НУЖД «</w:t>
      </w:r>
      <w:r>
        <w:rPr>
          <w:rFonts w:ascii="GHEA Grapalat" w:hAnsi="GHEA Grapalat"/>
          <w:lang w:val="ru-RU"/>
        </w:rPr>
        <w:t>Мргаванского Детского сада</w:t>
      </w:r>
      <w:r>
        <w:rPr>
          <w:rFonts w:ascii="GHEA Grapalat" w:hAnsi="GHEA Grapalat"/>
        </w:rPr>
        <w:t xml:space="preserve"> » </w:t>
      </w:r>
      <w:r>
        <w:rPr>
          <w:rFonts w:ascii="GHEA Grapalat" w:hAnsi="GHEA Grapalat"/>
          <w:lang w:val="ru-RU"/>
        </w:rPr>
        <w:t>НКО</w:t>
      </w:r>
      <w:r>
        <w:rPr>
          <w:rFonts w:ascii="GHEA Grapalat" w:hAnsi="GHEA Grapalat"/>
        </w:rPr>
        <w:t xml:space="preserve"> </w:t>
      </w:r>
    </w:p>
    <w:p>
      <w:pPr>
        <w:pStyle w:val="21"/>
        <w:widowControl w:val="0"/>
        <w:spacing w:after="160"/>
        <w:ind w:right="-7"/>
        <w:jc w:val="center"/>
        <w:rPr>
          <w:rFonts w:ascii="GHEA Grapalat" w:hAnsi="GHEA Grapalat"/>
        </w:rPr>
      </w:pPr>
    </w:p>
    <w:p>
      <w:pPr>
        <w:pStyle w:val="21"/>
        <w:widowControl w:val="0"/>
        <w:spacing w:after="160"/>
        <w:ind w:right="-7"/>
        <w:jc w:val="cente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rPr>
          <w:rFonts w:ascii="GHEA Grapalat" w:hAnsi="GHEA Grapalat"/>
        </w:rPr>
      </w:pPr>
    </w:p>
    <w:p>
      <w:pPr>
        <w:jc w:val="center"/>
        <w:rPr>
          <w:rFonts w:ascii="GHEA Grapalat" w:hAnsi="GHEA Grapalat"/>
        </w:rPr>
      </w:pPr>
      <w:r>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w:t>
      </w:r>
    </w:p>
    <w:p>
      <w:pPr>
        <w:rPr>
          <w:rFonts w:ascii="GHEA Grapalat" w:hAnsi="GHEA Grapalat"/>
          <w:b/>
        </w:rPr>
      </w:pPr>
    </w:p>
    <w:p>
      <w:pPr>
        <w:widowControl w:val="0"/>
        <w:spacing w:after="160"/>
        <w:ind w:firstLine="567"/>
        <w:jc w:val="center"/>
        <w:rPr>
          <w:rFonts w:ascii="GHEA Grapalat" w:hAnsi="GHEA Grapalat"/>
          <w:i/>
        </w:rPr>
      </w:pPr>
      <w:r>
        <w:rPr>
          <w:rFonts w:ascii="GHEA Grapalat" w:hAnsi="GHEA Grapalat"/>
          <w:b/>
        </w:rPr>
        <w:t>СОДЕРЖАНИЕ</w:t>
      </w:r>
    </w:p>
    <w:p>
      <w:pPr>
        <w:pStyle w:val="21"/>
        <w:widowControl w:val="0"/>
        <w:spacing w:after="160"/>
        <w:ind w:right="-7"/>
        <w:jc w:val="center"/>
        <w:rPr>
          <w:rFonts w:ascii="GHEA Grapalat" w:hAnsi="GHEA Grapalat"/>
        </w:rPr>
      </w:pPr>
      <w:r>
        <w:rPr>
          <w:rFonts w:ascii="GHEA Grapalat" w:hAnsi="GHEA Grapalat"/>
        </w:rPr>
        <w:t>ПРОДУКТЫ ПИТАНИЯ ДЛЯ НУЖД «</w:t>
      </w:r>
      <w:r>
        <w:rPr>
          <w:rFonts w:ascii="GHEA Grapalat" w:hAnsi="GHEA Grapalat"/>
          <w:lang w:val="ru-RU"/>
        </w:rPr>
        <w:t>МргаванскийДетский сад</w:t>
      </w:r>
      <w:r>
        <w:rPr>
          <w:rFonts w:ascii="GHEA Grapalat" w:hAnsi="GHEA Grapalat"/>
        </w:rPr>
        <w:t xml:space="preserve"> </w:t>
      </w:r>
    </w:p>
    <w:p>
      <w:pPr>
        <w:pStyle w:val="21"/>
        <w:widowControl w:val="0"/>
        <w:spacing w:after="160"/>
        <w:ind w:right="-7"/>
        <w:jc w:val="center"/>
        <w:rPr>
          <w:rFonts w:ascii="GHEA Grapalat" w:hAnsi="GHEA Grapalat"/>
        </w:rPr>
      </w:pPr>
      <w:r>
        <w:rPr>
          <w:rFonts w:ascii="GHEA Grapalat" w:hAnsi="GHEA Grapalat"/>
        </w:rPr>
        <w:t xml:space="preserve">АРАРАТСКОЙ ОБЛАСТИ РА» </w:t>
      </w:r>
      <w:r>
        <w:rPr>
          <w:rFonts w:ascii="GHEA Grapalat" w:hAnsi="GHEA Grapalat"/>
          <w:lang w:val="ru-RU"/>
        </w:rPr>
        <w:t>НКО</w:t>
      </w:r>
      <w:r>
        <w:rPr>
          <w:rFonts w:ascii="GHEA Grapalat" w:hAnsi="GHEA Grapalat"/>
        </w:rPr>
        <w:t xml:space="preserve"> </w:t>
      </w:r>
    </w:p>
    <w:p>
      <w:pPr>
        <w:widowControl w:val="0"/>
        <w:spacing w:after="160"/>
        <w:jc w:val="center"/>
        <w:rPr>
          <w:rFonts w:ascii="GHEA Grapalat" w:hAnsi="GHEA Grapalat"/>
          <w:i/>
        </w:rPr>
      </w:pPr>
    </w:p>
    <w:p>
      <w:pPr>
        <w:widowControl w:val="0"/>
        <w:spacing w:after="160"/>
        <w:jc w:val="center"/>
        <w:rPr>
          <w:rFonts w:ascii="GHEA Grapalat" w:hAnsi="GHEA Grapalat" w:cs="Sylfaen"/>
          <w:b/>
        </w:rPr>
      </w:pPr>
      <w:r>
        <w:rPr>
          <w:rFonts w:ascii="GHEA Grapalat" w:hAnsi="GHEA Grapalat"/>
          <w:b/>
        </w:rPr>
        <w:t xml:space="preserve">ПРИГЛАШЕНИЯ НА ЗАПРОС КОТИРОВОК, </w:t>
      </w:r>
      <w:r>
        <w:rPr>
          <w:rFonts w:ascii="GHEA Grapalat" w:hAnsi="GHEA Grapalat"/>
          <w:b/>
        </w:rPr>
        <w:br w:type="textWrapping"/>
      </w:r>
      <w:r>
        <w:rPr>
          <w:rFonts w:ascii="GHEA Grapalat" w:hAnsi="GHEA Grapalat"/>
          <w:b/>
        </w:rPr>
        <w:t>ОБЪЯВЛЕННЫЙ С ЦЕЛЬЮ ПРИОБРЕТЕНИЯ</w:t>
      </w:r>
    </w:p>
    <w:p>
      <w:pPr>
        <w:widowControl w:val="0"/>
        <w:spacing w:after="160"/>
        <w:jc w:val="center"/>
        <w:rPr>
          <w:rFonts w:ascii="GHEA Grapalat" w:hAnsi="GHEA Grapalat"/>
          <w:b/>
        </w:rPr>
      </w:pPr>
    </w:p>
    <w:p>
      <w:pPr>
        <w:widowControl w:val="0"/>
        <w:spacing w:after="160"/>
        <w:jc w:val="center"/>
        <w:rPr>
          <w:rFonts w:ascii="GHEA Grapalat" w:hAnsi="GHEA Grapalat"/>
        </w:rPr>
      </w:pPr>
      <w:r>
        <w:rPr>
          <w:rFonts w:ascii="GHEA Grapalat" w:hAnsi="GHEA Grapalat"/>
          <w:b/>
        </w:rPr>
        <w:t>ЧАСТЬ I.</w:t>
      </w:r>
    </w:p>
    <w:p>
      <w:pPr>
        <w:widowControl w:val="0"/>
        <w:spacing w:after="160"/>
        <w:ind w:firstLine="567"/>
        <w:jc w:val="both"/>
        <w:rPr>
          <w:rFonts w:ascii="GHEA Grapalat" w:hAnsi="GHEA Grapalat"/>
        </w:rPr>
      </w:pPr>
    </w:p>
    <w:p>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Характеристика предмета закупки</w:t>
      </w:r>
    </w:p>
    <w:p>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Требования к праву участника на участие, квалификационные критерии и порядок их оценки</w:t>
      </w:r>
    </w:p>
    <w:p>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r>
      <w:r>
        <w:rPr>
          <w:rFonts w:ascii="GHEA Grapalat" w:hAnsi="GHEA Grapalat"/>
        </w:rPr>
        <w:t>Разъяснение приглашения и порядок внесения изменения в приглашение</w:t>
      </w:r>
    </w:p>
    <w:p>
      <w:pPr>
        <w:widowControl w:val="0"/>
        <w:tabs>
          <w:tab w:val="left" w:pos="1134"/>
        </w:tabs>
        <w:spacing w:after="160"/>
        <w:ind w:firstLine="567"/>
        <w:jc w:val="both"/>
        <w:rPr>
          <w:rFonts w:ascii="GHEA Grapalat" w:hAnsi="GHEA Grapalat" w:cs="Sylfaen"/>
        </w:rPr>
      </w:pPr>
      <w:r>
        <w:rPr>
          <w:rFonts w:ascii="GHEA Grapalat" w:hAnsi="GHEA Grapalat"/>
        </w:rPr>
        <w:t>4.</w:t>
      </w:r>
      <w:r>
        <w:rPr>
          <w:rFonts w:ascii="GHEA Grapalat" w:hAnsi="GHEA Grapalat"/>
        </w:rPr>
        <w:tab/>
      </w:r>
      <w:r>
        <w:rPr>
          <w:rFonts w:ascii="GHEA Grapalat" w:hAnsi="GHEA Grapalat"/>
        </w:rPr>
        <w:t>Порядок подачи заявки</w:t>
      </w:r>
    </w:p>
    <w:p>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r>
      <w:r>
        <w:rPr>
          <w:rFonts w:ascii="GHEA Grapalat" w:hAnsi="GHEA Grapalat"/>
        </w:rPr>
        <w:t>Ценовое предложение заявки</w:t>
      </w:r>
    </w:p>
    <w:p>
      <w:pPr>
        <w:widowControl w:val="0"/>
        <w:tabs>
          <w:tab w:val="left" w:pos="1134"/>
        </w:tabs>
        <w:spacing w:after="160"/>
        <w:ind w:firstLine="567"/>
        <w:jc w:val="both"/>
        <w:rPr>
          <w:rFonts w:ascii="GHEA Grapalat" w:hAnsi="GHEA Grapalat"/>
        </w:rPr>
      </w:pPr>
      <w:r>
        <w:rPr>
          <w:rFonts w:ascii="GHEA Grapalat" w:hAnsi="GHEA Grapalat"/>
          <w:spacing w:val="-6"/>
        </w:rPr>
        <w:t>6.</w:t>
      </w:r>
      <w:r>
        <w:rPr>
          <w:rFonts w:ascii="GHEA Grapalat" w:hAnsi="GHEA Grapalat"/>
          <w:spacing w:val="-6"/>
        </w:rPr>
        <w:tab/>
      </w:r>
      <w:r>
        <w:rPr>
          <w:rFonts w:ascii="GHEA Grapalat" w:hAnsi="GHEA Grapalat"/>
          <w:spacing w:val="-6"/>
        </w:rPr>
        <w:t>Срок действия заявки, порядок внесения изменений в заявки и их</w:t>
      </w:r>
      <w:r>
        <w:rPr>
          <w:rFonts w:ascii="GHEA Grapalat" w:hAnsi="GHEA Grapalat"/>
        </w:rPr>
        <w:t xml:space="preserve"> отзыва</w:t>
      </w:r>
    </w:p>
    <w:p>
      <w:pPr>
        <w:widowControl w:val="0"/>
        <w:tabs>
          <w:tab w:val="left" w:pos="1134"/>
        </w:tabs>
        <w:spacing w:after="160"/>
        <w:ind w:firstLine="567"/>
        <w:jc w:val="both"/>
        <w:rPr>
          <w:rFonts w:ascii="GHEA Grapalat" w:hAnsi="GHEA Grapalat" w:cs="Sylfaen"/>
        </w:rPr>
      </w:pPr>
      <w:r>
        <w:rPr>
          <w:rFonts w:ascii="GHEA Grapalat" w:hAnsi="GHEA Grapalat"/>
        </w:rPr>
        <w:t>7.</w:t>
      </w:r>
      <w:r>
        <w:rPr>
          <w:rFonts w:ascii="GHEA Grapalat" w:hAnsi="GHEA Grapalat"/>
        </w:rPr>
        <w:tab/>
      </w:r>
      <w:r>
        <w:rPr>
          <w:rFonts w:ascii="GHEA Grapalat" w:hAnsi="GHEA Grapalat"/>
        </w:rPr>
        <w:t>Вскрытие, оценка заявок и подведение итогов</w:t>
      </w:r>
    </w:p>
    <w:p>
      <w:pPr>
        <w:widowControl w:val="0"/>
        <w:tabs>
          <w:tab w:val="left" w:pos="1134"/>
        </w:tabs>
        <w:spacing w:after="160"/>
        <w:ind w:firstLine="567"/>
        <w:jc w:val="both"/>
        <w:rPr>
          <w:rFonts w:ascii="GHEA Grapalat" w:hAnsi="GHEA Grapalat"/>
        </w:rPr>
      </w:pPr>
      <w:r>
        <w:rPr>
          <w:rFonts w:ascii="GHEA Grapalat" w:hAnsi="GHEA Grapalat"/>
        </w:rPr>
        <w:t>8.</w:t>
      </w:r>
      <w:r>
        <w:rPr>
          <w:rFonts w:ascii="GHEA Grapalat" w:hAnsi="GHEA Grapalat"/>
        </w:rPr>
        <w:tab/>
      </w:r>
      <w:r>
        <w:rPr>
          <w:rFonts w:ascii="GHEA Grapalat" w:hAnsi="GHEA Grapalat"/>
        </w:rPr>
        <w:t>Заключение договора</w:t>
      </w:r>
    </w:p>
    <w:p>
      <w:pPr>
        <w:widowControl w:val="0"/>
        <w:tabs>
          <w:tab w:val="left" w:pos="1134"/>
        </w:tabs>
        <w:spacing w:after="160"/>
        <w:ind w:firstLine="567"/>
        <w:jc w:val="both"/>
        <w:rPr>
          <w:rFonts w:ascii="GHEA Grapalat" w:hAnsi="GHEA Grapalat"/>
        </w:rPr>
      </w:pPr>
      <w:r>
        <w:rPr>
          <w:rFonts w:ascii="GHEA Grapalat" w:hAnsi="GHEA Grapalat"/>
        </w:rPr>
        <w:t>9.</w:t>
      </w:r>
      <w:r>
        <w:rPr>
          <w:rFonts w:ascii="GHEA Grapalat" w:hAnsi="GHEA Grapalat"/>
        </w:rPr>
        <w:tab/>
      </w:r>
      <w:r>
        <w:rPr>
          <w:rFonts w:ascii="GHEA Grapalat" w:hAnsi="GHEA Grapalat"/>
        </w:rPr>
        <w:t>Обеспечение договора</w:t>
      </w:r>
    </w:p>
    <w:p>
      <w:pPr>
        <w:widowControl w:val="0"/>
        <w:tabs>
          <w:tab w:val="left" w:pos="1134"/>
        </w:tabs>
        <w:spacing w:after="160"/>
        <w:ind w:firstLine="567"/>
        <w:jc w:val="both"/>
        <w:rPr>
          <w:rFonts w:ascii="GHEA Grapalat" w:hAnsi="GHEA Grapalat"/>
        </w:rPr>
      </w:pPr>
      <w:r>
        <w:rPr>
          <w:rFonts w:ascii="GHEA Grapalat" w:hAnsi="GHEA Grapalat"/>
        </w:rPr>
        <w:t>10.</w:t>
      </w:r>
      <w:r>
        <w:rPr>
          <w:rFonts w:ascii="GHEA Grapalat" w:hAnsi="GHEA Grapalat"/>
        </w:rPr>
        <w:tab/>
      </w:r>
      <w:r>
        <w:rPr>
          <w:rFonts w:ascii="GHEA Grapalat" w:hAnsi="GHEA Grapalat"/>
        </w:rPr>
        <w:t>Объявление процедуры несостоявшейся</w:t>
      </w:r>
    </w:p>
    <w:p>
      <w:pPr>
        <w:widowControl w:val="0"/>
        <w:tabs>
          <w:tab w:val="left" w:pos="1134"/>
        </w:tabs>
        <w:spacing w:after="160"/>
        <w:ind w:firstLine="567"/>
        <w:jc w:val="both"/>
        <w:rPr>
          <w:rFonts w:ascii="GHEA Grapalat" w:hAnsi="GHEA Grapalat"/>
        </w:rPr>
      </w:pPr>
      <w:r>
        <w:rPr>
          <w:rFonts w:ascii="GHEA Grapalat" w:hAnsi="GHEA Grapalat"/>
        </w:rPr>
        <w:t>11.</w:t>
      </w:r>
      <w:r>
        <w:rPr>
          <w:rFonts w:ascii="GHEA Grapalat" w:hAnsi="GHEA Grapalat"/>
        </w:rPr>
        <w:tab/>
      </w:r>
      <w:r>
        <w:rPr>
          <w:rFonts w:ascii="GHEA Grapalat" w:hAnsi="GHEA Grapalat"/>
        </w:rPr>
        <w:t>Право участника и порядок обжалования им действий и (или) принятых решений, связанных с процессом закупки</w:t>
      </w:r>
    </w:p>
    <w:p>
      <w:pPr>
        <w:widowControl w:val="0"/>
        <w:spacing w:after="160"/>
        <w:jc w:val="center"/>
        <w:rPr>
          <w:rFonts w:ascii="GHEA Grapalat" w:hAnsi="GHEA Grapalat"/>
          <w:b/>
        </w:rPr>
      </w:pPr>
      <w:r>
        <w:rPr>
          <w:rFonts w:ascii="GHEA Grapalat" w:hAnsi="GHEA Grapalat"/>
          <w:b/>
        </w:rPr>
        <w:t>ЧАСТЬ II.</w:t>
      </w:r>
    </w:p>
    <w:p>
      <w:pPr>
        <w:widowControl w:val="0"/>
        <w:spacing w:after="160"/>
        <w:jc w:val="center"/>
        <w:rPr>
          <w:rFonts w:ascii="GHEA Grapalat" w:hAnsi="GHEA Grapalat"/>
          <w:b/>
        </w:rPr>
      </w:pPr>
    </w:p>
    <w:p>
      <w:pPr>
        <w:widowControl w:val="0"/>
        <w:spacing w:after="16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ype="textWrapping"/>
      </w:r>
      <w:r>
        <w:rPr>
          <w:rFonts w:ascii="GHEA Grapalat" w:hAnsi="GHEA Grapalat"/>
          <w:b/>
        </w:rPr>
        <w:t>НА ЗАПРОС КОТИРОВОК</w:t>
      </w:r>
    </w:p>
    <w:p>
      <w:pPr>
        <w:widowControl w:val="0"/>
        <w:spacing w:after="160"/>
        <w:jc w:val="center"/>
        <w:rPr>
          <w:rFonts w:ascii="GHEA Grapalat" w:hAnsi="GHEA Grapalat"/>
          <w:b/>
        </w:rPr>
      </w:pPr>
    </w:p>
    <w:p>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Общие положения</w:t>
      </w:r>
    </w:p>
    <w:p>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Заявка на процедуру</w:t>
      </w:r>
    </w:p>
    <w:p>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Документы, представляемые занявшим первое место участником</w:t>
      </w:r>
    </w:p>
    <w:p>
      <w:pPr>
        <w:widowControl w:val="0"/>
        <w:tabs>
          <w:tab w:val="left" w:pos="1134"/>
        </w:tabs>
        <w:spacing w:after="160"/>
        <w:ind w:firstLine="567"/>
        <w:jc w:val="both"/>
        <w:rPr>
          <w:rFonts w:ascii="GHEA Grapalat" w:hAnsi="GHEA Grapalat" w:cs="Times Armenian"/>
        </w:rPr>
      </w:pPr>
      <w:r>
        <w:rPr>
          <w:rFonts w:ascii="GHEA Grapalat" w:hAnsi="GHEA Grapalat"/>
        </w:rPr>
        <w:t>4.</w:t>
      </w:r>
      <w:r>
        <w:rPr>
          <w:rFonts w:ascii="GHEA Grapalat" w:hAnsi="GHEA Grapalat"/>
        </w:rPr>
        <w:tab/>
      </w:r>
      <w:r>
        <w:rPr>
          <w:rFonts w:ascii="GHEA Grapalat" w:hAnsi="GHEA Grapalat"/>
        </w:rPr>
        <w:t>Приложения № 1-7</w:t>
      </w:r>
    </w:p>
    <w:p>
      <w:pPr>
        <w:rPr>
          <w:rFonts w:ascii="GHEA Grapalat" w:hAnsi="GHEA Grapalat"/>
          <w:spacing w:val="-6"/>
        </w:rPr>
      </w:pPr>
      <w:r>
        <w:rPr>
          <w:rFonts w:ascii="GHEA Grapalat" w:hAnsi="GHEA Grapalat"/>
          <w:spacing w:val="-6"/>
        </w:rPr>
        <w:br w:type="page"/>
      </w:r>
    </w:p>
    <w:p>
      <w:pPr>
        <w:rPr>
          <w:rFonts w:ascii="GHEA Grapalat" w:hAnsi="GHEA Grapalat"/>
          <w:spacing w:val="-6"/>
        </w:rPr>
      </w:pPr>
    </w:p>
    <w:p>
      <w:pPr>
        <w:rPr>
          <w:rFonts w:ascii="GHEA Grapalat" w:hAnsi="GHEA Grapalat"/>
          <w:spacing w:val="-6"/>
        </w:rPr>
      </w:pPr>
    </w:p>
    <w:p>
      <w:pPr>
        <w:widowControl w:val="0"/>
        <w:spacing w:after="160"/>
        <w:ind w:firstLine="567"/>
        <w:jc w:val="both"/>
        <w:rPr>
          <w:rFonts w:ascii="GHEA Grapalat" w:hAnsi="GHEA Grapalat"/>
        </w:rPr>
      </w:pPr>
      <w:r>
        <w:rPr>
          <w:rFonts w:ascii="GHEA Grapalat" w:hAnsi="GHEA Grapalat"/>
          <w:spacing w:val="-6"/>
        </w:rPr>
        <w:t xml:space="preserve">Настоящее Приглашение предоставляется в дополнение к объявлению о запросе котировок, проводимом под кодом </w:t>
      </w:r>
      <w:r>
        <w:rPr>
          <w:rFonts w:ascii="GHEA Grapalat" w:hAnsi="GHEA Grapalat"/>
          <w:spacing w:val="-6"/>
          <w:lang w:val="en-US"/>
        </w:rPr>
        <w:t>АМMHM</w:t>
      </w:r>
      <w:r>
        <w:rPr>
          <w:rFonts w:ascii="GHEA Grapalat" w:hAnsi="GHEA Grapalat"/>
          <w:spacing w:val="-6"/>
        </w:rPr>
        <w:t>-GHAPDZB-20/1</w:t>
      </w:r>
      <w:r>
        <w:rPr>
          <w:rFonts w:ascii="GHEA Grapalat" w:hAnsi="GHEA Grapalat"/>
        </w:rPr>
        <w:t xml:space="preserve"> (далее — процедура).</w:t>
      </w:r>
    </w:p>
    <w:p>
      <w:pPr>
        <w:widowControl w:val="0"/>
        <w:spacing w:after="16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Pr>
          <w:rFonts w:ascii="GHEA Grapalat" w:hAnsi="GHEA Grapalat"/>
          <w:lang w:val="ru-RU"/>
        </w:rPr>
        <w:t>МргаванскийДетский сад</w:t>
      </w:r>
      <w:r>
        <w:rPr>
          <w:rFonts w:ascii="GHEA Grapalat" w:hAnsi="GHEA Grapalat"/>
          <w:lang w:val="af-ZA"/>
        </w:rPr>
        <w:t xml:space="preserve"> , Араратской области РА’’</w:t>
      </w:r>
      <w:r>
        <w:rPr>
          <w:rFonts w:ascii="GHEA Grapalat" w:hAnsi="GHEA Grapalat"/>
        </w:rPr>
        <w:t xml:space="preserve"> </w:t>
      </w:r>
      <w:r>
        <w:rPr>
          <w:rFonts w:ascii="GHEA Grapalat" w:hAnsi="GHEA Grapalat"/>
          <w:lang w:val="ru-RU"/>
        </w:rPr>
        <w:t>НКО</w:t>
      </w:r>
      <w:r>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pPr>
        <w:widowControl w:val="0"/>
        <w:spacing w:after="160"/>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pPr>
        <w:widowControl w:val="0"/>
        <w:spacing w:after="160"/>
        <w:ind w:firstLine="567"/>
        <w:jc w:val="both"/>
        <w:rPr>
          <w:rFonts w:ascii="GHEA Grapalat" w:hAnsi="GHEA Grapalat" w:cs="Times Armenian"/>
        </w:rPr>
      </w:pPr>
      <w:r>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pPr>
        <w:pStyle w:val="28"/>
        <w:widowControl w:val="0"/>
        <w:spacing w:after="160" w:line="240" w:lineRule="auto"/>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fldChar w:fldCharType="begin"/>
      </w:r>
      <w:r>
        <w:instrText xml:space="preserve"> HYPERLINK "mailto:gsheroyan@schools.am" </w:instrText>
      </w:r>
      <w:r>
        <w:fldChar w:fldCharType="separate"/>
      </w:r>
      <w:r>
        <w:rPr>
          <w:rStyle w:val="35"/>
          <w:rFonts w:ascii="GHEA Grapalat" w:hAnsi="GHEA Grapalat"/>
          <w:sz w:val="24"/>
          <w:szCs w:val="24"/>
          <w:lang w:val="en-US"/>
        </w:rPr>
        <w:t>narinestenyan</w:t>
      </w:r>
      <w:r>
        <w:rPr>
          <w:rStyle w:val="35"/>
          <w:rFonts w:ascii="GHEA Grapalat" w:hAnsi="GHEA Grapalat"/>
          <w:sz w:val="24"/>
          <w:szCs w:val="24"/>
        </w:rPr>
        <w:t>12@</w:t>
      </w:r>
      <w:r>
        <w:rPr>
          <w:rStyle w:val="35"/>
          <w:rFonts w:ascii="GHEA Grapalat" w:hAnsi="GHEA Grapalat"/>
          <w:sz w:val="24"/>
          <w:szCs w:val="24"/>
          <w:lang w:val="en-US"/>
        </w:rPr>
        <w:t>gmail</w:t>
      </w:r>
      <w:r>
        <w:rPr>
          <w:rStyle w:val="35"/>
          <w:rFonts w:ascii="GHEA Grapalat" w:hAnsi="GHEA Grapalat"/>
          <w:sz w:val="24"/>
          <w:szCs w:val="24"/>
        </w:rPr>
        <w:t>.</w:t>
      </w:r>
      <w:r>
        <w:rPr>
          <w:rStyle w:val="35"/>
          <w:rFonts w:ascii="GHEA Grapalat" w:hAnsi="GHEA Grapalat"/>
          <w:sz w:val="24"/>
          <w:szCs w:val="24"/>
          <w:lang w:val="en-US"/>
        </w:rPr>
        <w:t>com</w:t>
      </w:r>
      <w:r>
        <w:rPr>
          <w:rStyle w:val="35"/>
          <w:rFonts w:ascii="GHEA Grapalat" w:hAnsi="GHEA Grapalat"/>
          <w:sz w:val="24"/>
          <w:szCs w:val="24"/>
        </w:rPr>
        <w:t xml:space="preserve"> </w:t>
      </w:r>
      <w:r>
        <w:rPr>
          <w:rStyle w:val="35"/>
          <w:rFonts w:ascii="GHEA Grapalat" w:hAnsi="GHEA Grapalat"/>
          <w:sz w:val="24"/>
          <w:szCs w:val="24"/>
        </w:rPr>
        <w:fldChar w:fldCharType="end"/>
      </w:r>
      <w:r>
        <w:rPr>
          <w:rFonts w:ascii="GHEA Grapalat" w:hAnsi="GHEA Grapalat"/>
          <w:sz w:val="24"/>
          <w:szCs w:val="24"/>
        </w:rPr>
        <w:t xml:space="preserve"> .</w:t>
      </w:r>
    </w:p>
    <w:p>
      <w:pPr>
        <w:widowControl w:val="0"/>
        <w:spacing w:after="160"/>
        <w:jc w:val="center"/>
        <w:rPr>
          <w:rFonts w:ascii="GHEA Grapalat" w:hAnsi="GHEA Grapalat"/>
          <w:lang w:val="hy-AM"/>
        </w:rPr>
      </w:pPr>
    </w:p>
    <w:p>
      <w:pPr>
        <w:widowControl w:val="0"/>
        <w:spacing w:after="160"/>
        <w:jc w:val="center"/>
        <w:rPr>
          <w:rFonts w:ascii="GHEA Grapalat" w:hAnsi="GHEA Grapalat"/>
        </w:rPr>
      </w:pPr>
      <w:r>
        <w:rPr>
          <w:rFonts w:ascii="GHEA Grapalat" w:hAnsi="GHEA Grapalat"/>
        </w:rPr>
        <w:br w:type="page"/>
      </w:r>
    </w:p>
    <w:p>
      <w:pPr>
        <w:widowControl w:val="0"/>
        <w:spacing w:after="160"/>
        <w:jc w:val="center"/>
        <w:rPr>
          <w:rFonts w:ascii="GHEA Grapalat" w:hAnsi="GHEA Grapalat"/>
        </w:rPr>
      </w:pPr>
    </w:p>
    <w:p>
      <w:pPr>
        <w:widowControl w:val="0"/>
        <w:spacing w:after="160"/>
        <w:jc w:val="center"/>
        <w:rPr>
          <w:rFonts w:ascii="GHEA Grapalat" w:hAnsi="GHEA Grapalat"/>
        </w:rPr>
      </w:pPr>
      <w:r>
        <w:rPr>
          <w:rFonts w:ascii="GHEA Grapalat" w:hAnsi="GHEA Grapalat"/>
        </w:rPr>
        <w:t>ЧАСТЬ I</w:t>
      </w:r>
    </w:p>
    <w:p>
      <w:pPr>
        <w:pStyle w:val="4"/>
        <w:keepNext w:val="0"/>
        <w:widowControl w:val="0"/>
        <w:spacing w:after="160" w:line="240" w:lineRule="auto"/>
        <w:rPr>
          <w:rFonts w:ascii="GHEA Grapalat" w:hAnsi="GHEA Grapalat"/>
          <w:sz w:val="24"/>
          <w:szCs w:val="24"/>
        </w:rPr>
      </w:pPr>
    </w:p>
    <w:p>
      <w:pPr>
        <w:widowControl w:val="0"/>
        <w:spacing w:after="160"/>
        <w:jc w:val="center"/>
        <w:rPr>
          <w:rFonts w:ascii="GHEA Grapalat" w:hAnsi="GHEA Grapalat" w:cs="Sylfaen"/>
          <w:b/>
        </w:rPr>
      </w:pPr>
      <w:r>
        <w:rPr>
          <w:rFonts w:ascii="GHEA Grapalat" w:hAnsi="GHEA Grapalat"/>
          <w:b/>
          <w:lang w:val="hy-AM"/>
        </w:rPr>
        <w:t xml:space="preserve">1. </w:t>
      </w:r>
      <w:r>
        <w:rPr>
          <w:rFonts w:ascii="GHEA Grapalat" w:hAnsi="GHEA Grapalat"/>
          <w:b/>
        </w:rPr>
        <w:t>ХАРАКТЕРИСТИКА ПРЕДМЕТА ЗАКУПКИ</w:t>
      </w:r>
    </w:p>
    <w:p>
      <w:pPr>
        <w:pStyle w:val="4"/>
        <w:keepNext w:val="0"/>
        <w:widowControl w:val="0"/>
        <w:tabs>
          <w:tab w:val="left" w:pos="1134"/>
        </w:tabs>
        <w:spacing w:after="160" w:line="240" w:lineRule="auto"/>
        <w:ind w:firstLine="567"/>
        <w:jc w:val="both"/>
        <w:rPr>
          <w:rFonts w:ascii="GHEA Grapalat" w:hAnsi="GHEA Grapalat"/>
          <w:i w:val="0"/>
          <w:sz w:val="24"/>
          <w:szCs w:val="24"/>
        </w:rPr>
      </w:pPr>
      <w:r>
        <w:rPr>
          <w:rFonts w:ascii="GHEA Grapalat" w:hAnsi="GHEA Grapalat"/>
          <w:i w:val="0"/>
          <w:sz w:val="24"/>
          <w:szCs w:val="24"/>
        </w:rPr>
        <w:t>1.1</w:t>
      </w:r>
      <w:r>
        <w:rPr>
          <w:rFonts w:ascii="GHEA Grapalat" w:hAnsi="GHEA Grapalat"/>
          <w:i w:val="0"/>
          <w:sz w:val="24"/>
          <w:szCs w:val="24"/>
          <w:lang w:val="hy-AM"/>
        </w:rPr>
        <w:t>.</w:t>
      </w:r>
      <w:r>
        <w:rPr>
          <w:rFonts w:ascii="GHEA Grapalat" w:hAnsi="GHEA Grapalat"/>
          <w:i w:val="0"/>
          <w:sz w:val="24"/>
          <w:szCs w:val="24"/>
          <w:lang w:val="hy-AM"/>
        </w:rPr>
        <w:tab/>
      </w:r>
      <w:r>
        <w:rPr>
          <w:rFonts w:ascii="GHEA Grapalat" w:hAnsi="GHEA Grapalat"/>
          <w:i w:val="0"/>
          <w:sz w:val="24"/>
          <w:szCs w:val="24"/>
        </w:rPr>
        <w:t>Предметом закупки является приобретение "Наименование предмета закупки" (далее — также товар) для нужд "</w:t>
      </w:r>
      <w:r>
        <w:rPr>
          <w:rFonts w:ascii="GHEA Grapalat" w:hAnsi="GHEA Grapalat"/>
          <w:i w:val="0"/>
          <w:sz w:val="24"/>
          <w:szCs w:val="24"/>
          <w:lang w:val="ru-RU"/>
        </w:rPr>
        <w:t>МргаванскийДетский сад</w:t>
      </w:r>
      <w:r>
        <w:rPr>
          <w:rFonts w:ascii="GHEA Grapalat" w:hAnsi="GHEA Grapalat"/>
          <w:i w:val="0"/>
          <w:sz w:val="24"/>
          <w:szCs w:val="24"/>
          <w:lang w:val="af-ZA"/>
        </w:rPr>
        <w:t xml:space="preserve"> , Араратской области РА</w:t>
      </w:r>
      <w:r>
        <w:rPr>
          <w:rFonts w:ascii="GHEA Grapalat" w:hAnsi="GHEA Grapalat"/>
          <w:i w:val="0"/>
          <w:sz w:val="24"/>
          <w:szCs w:val="24"/>
        </w:rPr>
        <w:t xml:space="preserve">" </w:t>
      </w:r>
      <w:r>
        <w:rPr>
          <w:rFonts w:ascii="GHEA Grapalat" w:hAnsi="GHEA Grapalat"/>
          <w:i w:val="0"/>
          <w:sz w:val="24"/>
          <w:szCs w:val="24"/>
          <w:lang w:val="ru-RU"/>
        </w:rPr>
        <w:t>НКО</w:t>
      </w:r>
      <w:r>
        <w:rPr>
          <w:rFonts w:ascii="GHEA Grapalat" w:hAnsi="GHEA Grapalat"/>
          <w:i w:val="0"/>
          <w:sz w:val="24"/>
          <w:szCs w:val="24"/>
        </w:rPr>
        <w:t>, которые сгруппированы в лоты "</w:t>
      </w:r>
      <w:r>
        <w:rPr>
          <w:rFonts w:ascii="GHEA Grapalat" w:hAnsi="GHEA Grapalat"/>
          <w:i w:val="0"/>
          <w:sz w:val="24"/>
          <w:szCs w:val="24"/>
          <w:lang w:val="ru-RU"/>
        </w:rPr>
        <w:t>62</w:t>
      </w:r>
      <w:r>
        <w:rPr>
          <w:rFonts w:ascii="GHEA Grapalat" w:hAnsi="GHEA Grapalat"/>
          <w:i w:val="0"/>
          <w:sz w:val="24"/>
          <w:szCs w:val="24"/>
        </w:rPr>
        <w:t>":</w:t>
      </w:r>
    </w:p>
    <w:tbl>
      <w:tblPr>
        <w:tblStyle w:val="38"/>
        <w:tblW w:w="103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ind w:firstLine="0"/>
              <w:jc w:val="center"/>
              <w:rPr>
                <w:rFonts w:ascii="Sylfaen" w:hAnsi="Sylfaen"/>
                <w:b/>
                <w:bCs/>
                <w:i/>
                <w:iCs/>
                <w:sz w:val="14"/>
                <w:szCs w:val="14"/>
              </w:rPr>
            </w:pPr>
            <w:r>
              <w:rPr>
                <w:rFonts w:ascii="GHEA Grapalat" w:hAnsi="GHEA Grapalat"/>
                <w:b/>
                <w:i/>
                <w:sz w:val="24"/>
                <w:szCs w:val="24"/>
              </w:rPr>
              <w:t>Номера лотов</w:t>
            </w:r>
          </w:p>
        </w:tc>
        <w:tc>
          <w:tcPr>
            <w:tcW w:w="8820" w:type="dxa"/>
            <w:tcBorders>
              <w:top w:val="single" w:color="auto" w:sz="4" w:space="0"/>
              <w:left w:val="single" w:color="auto" w:sz="4" w:space="0"/>
              <w:bottom w:val="single" w:color="auto" w:sz="4" w:space="0"/>
              <w:right w:val="single" w:color="auto" w:sz="4" w:space="0"/>
            </w:tcBorders>
            <w:vAlign w:val="center"/>
          </w:tcPr>
          <w:p>
            <w:pPr>
              <w:pStyle w:val="28"/>
              <w:ind w:firstLine="0"/>
              <w:jc w:val="center"/>
              <w:rPr>
                <w:rFonts w:ascii="Sylfaen" w:hAnsi="Sylfaen"/>
                <w:b/>
                <w:bCs/>
                <w:i/>
                <w:iCs/>
              </w:rPr>
            </w:pPr>
            <w:r>
              <w:rPr>
                <w:rFonts w:ascii="GHEA Grapalat" w:hAnsi="GHEA Grapalat"/>
                <w:b/>
                <w:i/>
                <w:sz w:val="24"/>
                <w:szCs w:val="24"/>
              </w:rPr>
              <w:t>Наименование лота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хлеб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масло сливочное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Растительное масло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сахар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гречиха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bottom"/>
          </w:tcPr>
          <w:p>
            <w:pPr>
              <w:rPr>
                <w:rFonts w:ascii="Arial LatArm" w:hAnsi="Arial LatArm" w:cs="Calibri"/>
                <w:sz w:val="22"/>
                <w:szCs w:val="22"/>
              </w:rPr>
            </w:pPr>
            <w:r>
              <w:rPr>
                <w:rFonts w:hint="default"/>
              </w:rPr>
              <w:t>горох, шипы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вермишель, макаронные изделия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рис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крупа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чечевица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манная крупа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яйцо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чай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bottom"/>
          </w:tcPr>
          <w:p>
            <w:pPr>
              <w:rPr>
                <w:rFonts w:ascii="Arial LatArm" w:hAnsi="Arial LatArm" w:cs="Calibri"/>
                <w:sz w:val="22"/>
                <w:szCs w:val="22"/>
              </w:rPr>
            </w:pPr>
            <w:r>
              <w:rPr>
                <w:rFonts w:hint="default"/>
              </w:rPr>
              <w:t> сгущенное молоко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конфеты карамель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конфетка 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печенье печенье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вафельные с фруктовой начинкой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соль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томатная паста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курица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куриная грудка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сметана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молоко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йогурт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сыр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мучной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печенье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поделиться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картофель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свежая говядина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говядина свежая мягкая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вооружить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морковь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капуста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лук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помидор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огурец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зеленый перец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баклажан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сквош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bottom"/>
          </w:tcPr>
          <w:p>
            <w:pPr>
              <w:rPr>
                <w:rFonts w:ascii="Arial LatArm" w:hAnsi="Arial LatArm" w:cs="Calibri"/>
                <w:sz w:val="22"/>
                <w:szCs w:val="22"/>
              </w:rPr>
            </w:pPr>
            <w:r>
              <w:rPr>
                <w:rFonts w:hint="default"/>
              </w:rPr>
              <w:t>салат-латук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редис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зелень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зеленая фасоль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яблоко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банан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персиковый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арбуз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вишня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виноград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слива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0"/>
                <w:szCs w:val="20"/>
              </w:rPr>
            </w:pPr>
            <w:r>
              <w:rPr>
                <w:rFonts w:hint="default"/>
              </w:rPr>
              <w:t>абрикосовое варенье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натуральный сок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 какао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Нутелла (350 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bottom"/>
          </w:tcPr>
          <w:p>
            <w:pPr>
              <w:rPr>
                <w:rFonts w:ascii="Arial LatArm" w:hAnsi="Arial LatArm" w:cs="Calibri"/>
                <w:sz w:val="22"/>
                <w:szCs w:val="22"/>
              </w:rPr>
            </w:pPr>
            <w:r>
              <w:rPr>
                <w:rFonts w:hint="default"/>
              </w:rPr>
              <w:t>пищевая сода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уксус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черный перец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красный перец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овсяная крупа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tcBorders>
              <w:top w:val="single" w:color="auto" w:sz="4" w:space="0"/>
              <w:left w:val="single" w:color="auto" w:sz="4" w:space="0"/>
              <w:bottom w:val="single" w:color="auto" w:sz="4" w:space="0"/>
              <w:right w:val="single" w:color="auto" w:sz="4" w:space="0"/>
            </w:tcBorders>
            <w:vAlign w:val="center"/>
          </w:tcPr>
          <w:p>
            <w:pPr>
              <w:pStyle w:val="28"/>
              <w:numPr>
                <w:ilvl w:val="0"/>
                <w:numId w:val="1"/>
              </w:numPr>
              <w:rPr>
                <w:rFonts w:ascii="Sylfaen" w:hAnsi="Sylfaen"/>
                <w:b/>
                <w:bCs/>
                <w:i/>
                <w:iCs/>
              </w:rPr>
            </w:pPr>
          </w:p>
        </w:tc>
        <w:tc>
          <w:tcPr>
            <w:tcW w:w="8820" w:type="dxa"/>
            <w:tcBorders>
              <w:top w:val="single" w:color="auto" w:sz="4" w:space="0"/>
              <w:left w:val="single" w:color="auto" w:sz="4" w:space="0"/>
              <w:bottom w:val="single" w:color="auto" w:sz="4" w:space="0"/>
              <w:right w:val="single" w:color="auto" w:sz="4" w:space="0"/>
            </w:tcBorders>
            <w:vAlign w:val="center"/>
          </w:tcPr>
          <w:p>
            <w:pPr>
              <w:rPr>
                <w:rFonts w:ascii="Sylfaen" w:hAnsi="Sylfaen" w:cs="Calibri"/>
                <w:color w:val="000000"/>
                <w:sz w:val="22"/>
                <w:szCs w:val="22"/>
              </w:rPr>
            </w:pPr>
            <w:r>
              <w:rPr>
                <w:rFonts w:hint="default"/>
              </w:rPr>
              <w:t>лавровый лист</w:t>
            </w:r>
          </w:p>
        </w:tc>
      </w:tr>
    </w:tbl>
    <w:p>
      <w:pPr>
        <w:pStyle w:val="28"/>
        <w:widowControl w:val="0"/>
        <w:spacing w:after="160" w:line="240" w:lineRule="auto"/>
        <w:ind w:firstLine="567"/>
        <w:rPr>
          <w:rFonts w:ascii="GHEA Grapalat" w:hAnsi="GHEA Grapalat"/>
          <w:sz w:val="24"/>
          <w:szCs w:val="24"/>
        </w:rPr>
      </w:pPr>
      <w:r>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КВАЛИФИКАЦИОННЫЕ КРИТЕРИИ И ПОРЯДОК ИХ ОЦЕНКИ </w:t>
      </w:r>
    </w:p>
    <w:p>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lang w:val="hy-AM"/>
        </w:rPr>
        <w:t>.</w:t>
      </w:r>
      <w:r>
        <w:rPr>
          <w:rFonts w:ascii="GHEA Grapalat" w:hAnsi="GHEA Grapalat"/>
          <w:lang w:val="hy-AM"/>
        </w:rPr>
        <w:tab/>
      </w:r>
      <w:r>
        <w:rPr>
          <w:rFonts w:ascii="GHEA Grapalat" w:hAnsi="GHEA Grapalat"/>
        </w:rPr>
        <w:t>В настоящей процедуре не имеют права участвовать лица:</w:t>
      </w:r>
    </w:p>
    <w:p>
      <w:pPr>
        <w:widowControl w:val="0"/>
        <w:tabs>
          <w:tab w:val="left" w:pos="1134"/>
        </w:tabs>
        <w:spacing w:after="160"/>
        <w:ind w:firstLine="567"/>
        <w:jc w:val="both"/>
        <w:rPr>
          <w:rFonts w:ascii="GHEA Grapalat" w:hAnsi="GHEA Grapalat"/>
          <w:lang w:val="hy-AM"/>
        </w:rPr>
      </w:pPr>
      <w:r>
        <w:rPr>
          <w:rFonts w:ascii="GHEA Grapalat" w:hAnsi="GHEA Grapalat"/>
        </w:rPr>
        <w:t>1)</w:t>
      </w:r>
      <w:r>
        <w:rPr>
          <w:rFonts w:ascii="GHEA Grapalat" w:hAnsi="GHEA Grapalat"/>
          <w:lang w:val="hy-AM"/>
        </w:rPr>
        <w:tab/>
      </w:r>
      <w:r>
        <w:rPr>
          <w:rFonts w:ascii="GHEA Grapalat" w:hAnsi="GHEA Grapalat"/>
        </w:rPr>
        <w:t>которые на день подачи заявки в судебном порядке признаны банкротом;</w:t>
      </w:r>
    </w:p>
    <w:p>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lang w:val="hy-AM"/>
        </w:rPr>
        <w:tab/>
      </w:r>
      <w:r>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lang w:val="hy-AM"/>
        </w:rPr>
        <w:tab/>
      </w:r>
      <w:r>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lang w:val="hy-AM"/>
        </w:rPr>
        <w:tab/>
      </w:r>
      <w:r>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lang w:val="hy-AM"/>
        </w:rPr>
        <w:tab/>
      </w:r>
      <w:r>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lang w:val="hy-AM"/>
        </w:rPr>
        <w:tab/>
      </w:r>
      <w:r>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pPr>
        <w:widowControl w:val="0"/>
        <w:spacing w:after="160"/>
        <w:ind w:firstLine="567"/>
        <w:jc w:val="both"/>
        <w:rPr>
          <w:rFonts w:ascii="GHEA Grapalat" w:hAnsi="GHEA Grapalat" w:cs="Sylfaen"/>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lang w:val="hy-AM"/>
        </w:rPr>
        <w:tab/>
      </w:r>
      <w:r>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pPr>
        <w:widowControl w:val="0"/>
        <w:tabs>
          <w:tab w:val="left" w:pos="1134"/>
        </w:tabs>
        <w:spacing w:after="160"/>
        <w:ind w:firstLine="567"/>
        <w:jc w:val="both"/>
        <w:rPr>
          <w:rFonts w:ascii="GHEA Grapalat" w:hAnsi="GHEA Grapalat"/>
        </w:rPr>
      </w:pPr>
      <w:r>
        <w:rPr>
          <w:rFonts w:ascii="GHEA Grapalat" w:hAnsi="GHEA Grapalat"/>
        </w:rPr>
        <w:t>2.3.</w:t>
      </w:r>
      <w:r>
        <w:rPr>
          <w:rFonts w:ascii="GHEA Grapalat" w:hAnsi="GHEA Grapalat"/>
          <w:lang w:val="hy-AM"/>
        </w:rPr>
        <w:tab/>
      </w:r>
      <w:r>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pPr>
        <w:pStyle w:val="26"/>
        <w:widowControl w:val="0"/>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lang w:val="hy-AM"/>
        </w:rPr>
        <w:tab/>
      </w:r>
      <w:r>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lang w:val="hy-AM"/>
        </w:rPr>
        <w:tab/>
      </w:r>
      <w:r>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lang w:val="hy-AM"/>
        </w:rPr>
        <w:tab/>
      </w:r>
      <w:r>
        <w:rPr>
          <w:rFonts w:ascii="GHEA Grapalat" w:hAnsi="GHEA Grapalat"/>
          <w:color w:val="000000"/>
        </w:rPr>
        <w:t>участником, распоряжающимся более чем десятью процентами акций данного юридического лица;</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lang w:val="hy-AM"/>
        </w:rPr>
        <w:tab/>
      </w:r>
      <w:r>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lang w:val="hy-AM"/>
        </w:rPr>
        <w:tab/>
      </w:r>
      <w:r>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pPr>
        <w:pStyle w:val="26"/>
        <w:widowControl w:val="0"/>
        <w:tabs>
          <w:tab w:val="left" w:pos="1134"/>
        </w:tabs>
        <w:spacing w:before="0" w:beforeAutospacing="0" w:after="160" w:afterAutospacing="0"/>
        <w:ind w:firstLine="567"/>
        <w:jc w:val="both"/>
        <w:rPr>
          <w:rFonts w:ascii="GHEA Grapalat" w:hAnsi="GHEA Grapalat"/>
          <w:color w:val="000000"/>
          <w:lang w:val="hy-AM"/>
        </w:rPr>
      </w:pPr>
      <w:r>
        <w:rPr>
          <w:rFonts w:ascii="GHEA Grapalat" w:hAnsi="GHEA Grapalat"/>
          <w:color w:val="000000"/>
        </w:rPr>
        <w:t>г.</w:t>
      </w:r>
      <w:r>
        <w:rPr>
          <w:rFonts w:ascii="GHEA Grapalat" w:hAnsi="GHEA Grapalat"/>
          <w:color w:val="000000"/>
          <w:lang w:val="hy-AM"/>
        </w:rPr>
        <w:tab/>
      </w:r>
      <w:r>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lang w:val="hy-AM"/>
        </w:rPr>
        <w:tab/>
      </w:r>
      <w:r>
        <w:rPr>
          <w:rFonts w:ascii="GHEA Grapalat" w:hAnsi="GHEA Grapalat"/>
        </w:rPr>
        <w:t>участники, не имеющие статуса физического лица, считаются взаимосвязанными, если:</w:t>
      </w:r>
      <w:r>
        <w:rPr>
          <w:rFonts w:ascii="GHEA Grapalat" w:hAnsi="GHEA Grapalat"/>
          <w:color w:val="000000"/>
        </w:rPr>
        <w:t xml:space="preserve"> </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lang w:val="hy-AM"/>
        </w:rPr>
        <w:tab/>
      </w:r>
      <w:r>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lang w:val="hy-AM"/>
        </w:rPr>
        <w:tab/>
      </w:r>
      <w:r>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pPr>
        <w:pStyle w:val="26"/>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lang w:val="hy-AM"/>
        </w:rPr>
        <w:tab/>
      </w:r>
      <w:r>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pPr>
        <w:pStyle w:val="26"/>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lang w:val="hy-AM"/>
        </w:rPr>
        <w:tab/>
      </w:r>
      <w:r>
        <w:rPr>
          <w:rFonts w:ascii="GHEA Grapalat" w:hAnsi="GHEA Grapalat"/>
          <w:color w:val="000000"/>
        </w:rPr>
        <w:t>они действовали или действуют согласованно, исходя из общих экономических интересов.</w:t>
      </w:r>
    </w:p>
    <w:p>
      <w:pPr>
        <w:widowControl w:val="0"/>
        <w:spacing w:after="160"/>
        <w:ind w:firstLine="567"/>
        <w:jc w:val="both"/>
        <w:rPr>
          <w:rFonts w:ascii="GHEA Grapalat" w:hAnsi="GHEA Grapalat"/>
          <w:color w:val="000000"/>
          <w:lang w:val="hy-AM"/>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pPr>
        <w:widowControl w:val="0"/>
        <w:tabs>
          <w:tab w:val="left" w:pos="1134"/>
        </w:tabs>
        <w:spacing w:after="160"/>
        <w:ind w:firstLine="567"/>
        <w:jc w:val="both"/>
        <w:rPr>
          <w:rFonts w:ascii="GHEA Grapalat" w:hAnsi="GHEA Grapalat" w:cs="Arial"/>
        </w:rPr>
      </w:pPr>
      <w:r>
        <w:rPr>
          <w:rFonts w:ascii="GHEA Grapalat" w:hAnsi="GHEA Grapalat"/>
        </w:rPr>
        <w:t>2.4.</w:t>
      </w:r>
      <w:r>
        <w:rPr>
          <w:rFonts w:ascii="GHEA Grapalat" w:hAnsi="GHEA Grapalat"/>
          <w:lang w:val="hy-AM"/>
        </w:rPr>
        <w:tab/>
      </w:r>
      <w:r>
        <w:rPr>
          <w:rFonts w:ascii="GHEA Grapalat" w:hAnsi="GHEA Grapalat"/>
        </w:rPr>
        <w:t>Участник должен иметь требуемые для исполнения предусмотренных заключаемым договором обязательств:</w:t>
      </w:r>
    </w:p>
    <w:p>
      <w:pPr>
        <w:widowControl w:val="0"/>
        <w:tabs>
          <w:tab w:val="left" w:pos="1134"/>
        </w:tabs>
        <w:spacing w:after="160"/>
        <w:ind w:firstLine="567"/>
        <w:jc w:val="both"/>
        <w:rPr>
          <w:rFonts w:ascii="GHEA Grapalat" w:hAnsi="GHEA Grapalat" w:cs="Arial"/>
        </w:rPr>
      </w:pPr>
      <w:r>
        <w:rPr>
          <w:rFonts w:ascii="GHEA Grapalat" w:hAnsi="GHEA Grapalat"/>
        </w:rPr>
        <w:t>1)</w:t>
      </w:r>
      <w:r>
        <w:rPr>
          <w:rFonts w:ascii="GHEA Grapalat" w:hAnsi="GHEA Grapalat"/>
          <w:lang w:val="hy-AM"/>
        </w:rPr>
        <w:tab/>
      </w:r>
      <w:r>
        <w:rPr>
          <w:rFonts w:ascii="GHEA Grapalat" w:hAnsi="GHEA Grapalat"/>
        </w:rPr>
        <w:t>профессиональный опыт,</w:t>
      </w:r>
    </w:p>
    <w:p>
      <w:pPr>
        <w:widowControl w:val="0"/>
        <w:tabs>
          <w:tab w:val="left" w:pos="1134"/>
        </w:tabs>
        <w:spacing w:after="160"/>
        <w:ind w:firstLine="567"/>
        <w:jc w:val="both"/>
        <w:rPr>
          <w:rFonts w:ascii="GHEA Grapalat" w:hAnsi="GHEA Grapalat" w:cs="Arial"/>
        </w:rPr>
      </w:pPr>
      <w:r>
        <w:rPr>
          <w:rFonts w:ascii="GHEA Grapalat" w:hAnsi="GHEA Grapalat"/>
        </w:rPr>
        <w:t>2)</w:t>
      </w:r>
      <w:r>
        <w:rPr>
          <w:rFonts w:ascii="GHEA Grapalat" w:hAnsi="GHEA Grapalat"/>
          <w:lang w:val="hy-AM"/>
        </w:rPr>
        <w:tab/>
      </w:r>
      <w:r>
        <w:rPr>
          <w:rFonts w:ascii="GHEA Grapalat" w:hAnsi="GHEA Grapalat"/>
        </w:rPr>
        <w:t>технические средства,</w:t>
      </w:r>
    </w:p>
    <w:p>
      <w:pPr>
        <w:widowControl w:val="0"/>
        <w:tabs>
          <w:tab w:val="left" w:pos="1134"/>
        </w:tabs>
        <w:spacing w:after="160"/>
        <w:ind w:firstLine="567"/>
        <w:jc w:val="both"/>
        <w:rPr>
          <w:rFonts w:ascii="GHEA Grapalat" w:hAnsi="GHEA Grapalat" w:cs="Arial"/>
        </w:rPr>
      </w:pPr>
      <w:r>
        <w:rPr>
          <w:rFonts w:ascii="GHEA Grapalat" w:hAnsi="GHEA Grapalat"/>
        </w:rPr>
        <w:t>3)</w:t>
      </w:r>
      <w:r>
        <w:rPr>
          <w:rFonts w:ascii="GHEA Grapalat" w:hAnsi="GHEA Grapalat"/>
          <w:lang w:val="hy-AM"/>
        </w:rPr>
        <w:tab/>
      </w:r>
      <w:r>
        <w:rPr>
          <w:rFonts w:ascii="GHEA Grapalat" w:hAnsi="GHEA Grapalat"/>
        </w:rPr>
        <w:t>финансовые средства,</w:t>
      </w:r>
    </w:p>
    <w:p>
      <w:pPr>
        <w:widowControl w:val="0"/>
        <w:tabs>
          <w:tab w:val="left" w:pos="1134"/>
        </w:tabs>
        <w:spacing w:after="160"/>
        <w:ind w:firstLine="567"/>
        <w:jc w:val="both"/>
        <w:rPr>
          <w:rFonts w:ascii="GHEA Grapalat" w:hAnsi="GHEA Grapalat" w:cs="Arial Armenian"/>
        </w:rPr>
      </w:pPr>
      <w:r>
        <w:rPr>
          <w:rFonts w:ascii="GHEA Grapalat" w:hAnsi="GHEA Grapalat"/>
        </w:rPr>
        <w:t>4)</w:t>
      </w:r>
      <w:r>
        <w:rPr>
          <w:rFonts w:ascii="GHEA Grapalat" w:hAnsi="GHEA Grapalat"/>
          <w:lang w:val="hy-AM"/>
        </w:rPr>
        <w:tab/>
      </w:r>
      <w:r>
        <w:rPr>
          <w:rFonts w:ascii="GHEA Grapalat" w:hAnsi="GHEA Grapalat"/>
        </w:rPr>
        <w:t>трудовые ресурсы.</w:t>
      </w:r>
    </w:p>
    <w:p>
      <w:pPr>
        <w:widowControl w:val="0"/>
        <w:tabs>
          <w:tab w:val="left" w:pos="1134"/>
        </w:tabs>
        <w:spacing w:after="160"/>
        <w:ind w:firstLine="567"/>
        <w:jc w:val="both"/>
        <w:rPr>
          <w:rFonts w:ascii="GHEA Grapalat" w:hAnsi="GHEA Grapalat" w:cs="Arial"/>
        </w:rPr>
      </w:pPr>
      <w:r>
        <w:rPr>
          <w:rFonts w:ascii="GHEA Grapalat" w:hAnsi="GHEA Grapalat"/>
        </w:rPr>
        <w:t>2.5</w:t>
      </w:r>
      <w:r>
        <w:rPr>
          <w:rFonts w:ascii="GHEA Grapalat" w:hAnsi="GHEA Grapalat"/>
          <w:lang w:val="hy-AM"/>
        </w:rPr>
        <w:t>.</w:t>
      </w:r>
      <w:r>
        <w:rPr>
          <w:rFonts w:ascii="GHEA Grapalat" w:hAnsi="GHEA Grapalat"/>
          <w:lang w:val="hy-AM"/>
        </w:rPr>
        <w:tab/>
      </w:r>
      <w:r>
        <w:rPr>
          <w:rFonts w:ascii="GHEA Grapalat" w:hAnsi="GHEA Grapalat"/>
        </w:rPr>
        <w:t>Предъявляемые к участнику:</w:t>
      </w:r>
    </w:p>
    <w:p>
      <w:pPr>
        <w:widowControl w:val="0"/>
        <w:tabs>
          <w:tab w:val="left" w:pos="1134"/>
        </w:tabs>
        <w:spacing w:after="160"/>
        <w:ind w:firstLine="567"/>
        <w:jc w:val="both"/>
        <w:rPr>
          <w:rFonts w:ascii="GHEA Grapalat" w:hAnsi="GHEA Grapalat" w:cs="Arial Armenian"/>
        </w:rPr>
      </w:pPr>
      <w:r>
        <w:rPr>
          <w:rFonts w:ascii="GHEA Grapalat" w:hAnsi="GHEA Grapalat"/>
        </w:rPr>
        <w:t>1)</w:t>
      </w:r>
      <w:r>
        <w:rPr>
          <w:rFonts w:ascii="GHEA Grapalat" w:hAnsi="GHEA Grapalat"/>
          <w:lang w:val="hy-AM"/>
        </w:rPr>
        <w:tab/>
      </w:r>
      <w:r>
        <w:rPr>
          <w:rFonts w:ascii="GHEA Grapalat" w:hAnsi="GHEA Grapalat"/>
        </w:rPr>
        <w:t>квалификационный критерий "Профессиональный опыт" устанавливается и оценивается в следующем порядке:</w:t>
      </w:r>
    </w:p>
    <w:p>
      <w:pPr>
        <w:widowControl w:val="0"/>
        <w:tabs>
          <w:tab w:val="left" w:pos="1134"/>
        </w:tabs>
        <w:spacing w:after="160"/>
        <w:ind w:firstLine="567"/>
        <w:jc w:val="both"/>
        <w:rPr>
          <w:rFonts w:ascii="GHEA Grapalat" w:hAnsi="GHEA Grapalat" w:cs="Arial Armenian"/>
        </w:rPr>
      </w:pPr>
      <w:r>
        <w:rPr>
          <w:rFonts w:ascii="GHEA Grapalat" w:hAnsi="GHEA Grapalat"/>
        </w:rPr>
        <w:t>а.</w:t>
      </w:r>
      <w:r>
        <w:rPr>
          <w:rFonts w:ascii="GHEA Grapalat" w:hAnsi="GHEA Grapalat"/>
          <w:lang w:val="hy-AM"/>
        </w:rPr>
        <w:tab/>
      </w:r>
      <w:r>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pPr>
        <w:widowControl w:val="0"/>
        <w:spacing w:after="160"/>
        <w:ind w:firstLine="567"/>
        <w:jc w:val="both"/>
        <w:rPr>
          <w:rFonts w:ascii="GHEA Grapalat" w:hAnsi="GHEA Grapalat" w:cs="Arial Armenian"/>
        </w:rPr>
      </w:pPr>
      <w:r>
        <w:rPr>
          <w:rFonts w:ascii="GHEA Grapalat" w:hAnsi="GHEA Grapalat"/>
        </w:rPr>
        <w:t>По смыслу настоящей процедуры аналогичным является факт поставки товаров продукты питания.</w:t>
      </w:r>
    </w:p>
    <w:p>
      <w:pPr>
        <w:widowControl w:val="0"/>
        <w:tabs>
          <w:tab w:val="left" w:pos="1134"/>
        </w:tabs>
        <w:spacing w:after="160"/>
        <w:ind w:firstLine="567"/>
        <w:jc w:val="both"/>
        <w:rPr>
          <w:rFonts w:ascii="GHEA Grapalat" w:hAnsi="GHEA Grapalat" w:cs="Tahoma"/>
        </w:rPr>
      </w:pPr>
      <w:r>
        <w:rPr>
          <w:rFonts w:ascii="GHEA Grapalat" w:hAnsi="GHEA Grapalat"/>
        </w:rPr>
        <w:t>б.</w:t>
      </w:r>
      <w:r>
        <w:rPr>
          <w:rFonts w:ascii="GHEA Grapalat" w:hAnsi="GHEA Grapalat"/>
        </w:rPr>
        <w:tab/>
      </w:r>
      <w:r>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квалификационный критерий "Технические средства" устанавливается и оценивается в следующем порядке:</w:t>
      </w:r>
    </w:p>
    <w:p>
      <w:pPr>
        <w:widowControl w:val="0"/>
        <w:tabs>
          <w:tab w:val="left" w:pos="1134"/>
        </w:tabs>
        <w:spacing w:after="160"/>
        <w:ind w:firstLine="567"/>
        <w:jc w:val="both"/>
        <w:rPr>
          <w:rFonts w:ascii="GHEA Grapalat" w:hAnsi="GHEA Grapalat" w:cs="Arial Armenian"/>
        </w:rPr>
      </w:pPr>
      <w:r>
        <w:rPr>
          <w:rFonts w:ascii="GHEA Grapalat" w:hAnsi="GHEA Grapalat"/>
        </w:rPr>
        <w:t>а.</w:t>
      </w:r>
      <w:r>
        <w:rPr>
          <w:rFonts w:ascii="GHEA Grapalat" w:hAnsi="GHEA Grapalat"/>
        </w:rPr>
        <w:tab/>
      </w:r>
      <w:r>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pPr>
        <w:widowControl w:val="0"/>
        <w:tabs>
          <w:tab w:val="left" w:pos="1134"/>
        </w:tabs>
        <w:spacing w:after="160"/>
        <w:ind w:firstLine="567"/>
        <w:jc w:val="both"/>
        <w:rPr>
          <w:rFonts w:ascii="GHEA Grapalat" w:hAnsi="GHEA Grapalat" w:cs="Arial Armenian"/>
        </w:rPr>
      </w:pPr>
      <w:r>
        <w:rPr>
          <w:rFonts w:ascii="GHEA Grapalat" w:hAnsi="GHEA Grapalat"/>
        </w:rPr>
        <w:t>б.</w:t>
      </w:r>
      <w:r>
        <w:rPr>
          <w:rFonts w:ascii="GHEA Grapalat" w:hAnsi="GHEA Grapalat"/>
        </w:rPr>
        <w:tab/>
      </w:r>
      <w:r>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pPr>
        <w:widowControl w:val="0"/>
        <w:tabs>
          <w:tab w:val="left" w:pos="1134"/>
        </w:tabs>
        <w:spacing w:after="160"/>
        <w:ind w:firstLine="567"/>
        <w:jc w:val="both"/>
        <w:rPr>
          <w:rFonts w:ascii="GHEA Grapalat" w:hAnsi="GHEA Grapalat" w:cs="Arial"/>
        </w:rPr>
      </w:pPr>
      <w:r>
        <w:rPr>
          <w:rFonts w:ascii="GHEA Grapalat" w:hAnsi="GHEA Grapalat"/>
        </w:rPr>
        <w:t>3)</w:t>
      </w:r>
      <w:r>
        <w:rPr>
          <w:rFonts w:ascii="GHEA Grapalat" w:hAnsi="GHEA Grapalat"/>
        </w:rPr>
        <w:tab/>
      </w:r>
      <w:r>
        <w:rPr>
          <w:rFonts w:ascii="GHEA Grapalat" w:hAnsi="GHEA Grapalat"/>
        </w:rPr>
        <w:t>квалификационный критерий "Финансовые средства" устанавливается и оценивается в следующем порядке:</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r>
      <w:r>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r>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pPr>
        <w:widowControl w:val="0"/>
        <w:tabs>
          <w:tab w:val="left" w:pos="1134"/>
        </w:tabs>
        <w:spacing w:after="160"/>
        <w:ind w:firstLine="567"/>
        <w:jc w:val="both"/>
        <w:rPr>
          <w:rFonts w:ascii="GHEA Grapalat" w:hAnsi="GHEA Grapalat" w:cs="Arial"/>
        </w:rPr>
      </w:pPr>
      <w:r>
        <w:rPr>
          <w:rFonts w:ascii="GHEA Grapalat" w:hAnsi="GHEA Grapalat"/>
        </w:rPr>
        <w:t>4)</w:t>
      </w:r>
      <w:r>
        <w:rPr>
          <w:rFonts w:ascii="GHEA Grapalat" w:hAnsi="GHEA Grapalat"/>
        </w:rPr>
        <w:tab/>
      </w:r>
      <w:r>
        <w:rPr>
          <w:rFonts w:ascii="GHEA Grapalat" w:hAnsi="GHEA Grapalat"/>
        </w:rPr>
        <w:t>квалификационный критерий "Трудовые ресурсы" устанавливается и оценивается в следующем порядке:</w:t>
      </w:r>
    </w:p>
    <w:p>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 указав</w:t>
      </w:r>
      <w:r>
        <w:rPr>
          <w:rFonts w:ascii="Sylfaen" w:hAnsi="Sylfaen"/>
          <w:lang w:val="hy-AM"/>
        </w:rPr>
        <w:t xml:space="preserve"> </w:t>
      </w:r>
      <w:r>
        <w:rPr>
          <w:rFonts w:ascii="GHEA Grapalat" w:hAnsi="GHEA Grapalat"/>
        </w:rPr>
        <w:t xml:space="preserve">количество сотрудников, посредством которых участник должен обеспечить выполнение контракта; </w:t>
      </w:r>
    </w:p>
    <w:p>
      <w:pPr>
        <w:widowControl w:val="0"/>
        <w:tabs>
          <w:tab w:val="left" w:pos="1134"/>
        </w:tabs>
        <w:spacing w:after="160"/>
        <w:ind w:firstLine="567"/>
        <w:jc w:val="both"/>
        <w:rPr>
          <w:rFonts w:ascii="GHEA Grapalat" w:hAnsi="GHEA Grapalat" w:cs="Arial Armenian"/>
        </w:rPr>
      </w:pPr>
      <w:r>
        <w:rPr>
          <w:rFonts w:ascii="GHEA Grapalat" w:hAnsi="GHEA Grapalat"/>
        </w:rPr>
        <w:t>б.</w:t>
      </w:r>
      <w:r>
        <w:rPr>
          <w:rFonts w:ascii="GHEA Grapalat" w:hAnsi="GHEA Grapalat"/>
        </w:rPr>
        <w:tab/>
      </w:r>
      <w:r>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2.6.</w:t>
      </w:r>
      <w:r>
        <w:rPr>
          <w:rFonts w:ascii="GHEA Grapalat" w:hAnsi="GHEA Grapalat"/>
          <w:sz w:val="24"/>
          <w:szCs w:val="24"/>
        </w:rPr>
        <w:tab/>
      </w:r>
      <w:r>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2.7.</w:t>
      </w:r>
      <w:r>
        <w:rPr>
          <w:rFonts w:ascii="GHEA Grapalat" w:hAnsi="GHEA Grapalat"/>
          <w:sz w:val="24"/>
          <w:szCs w:val="24"/>
        </w:rPr>
        <w:tab/>
      </w:r>
      <w:r>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r>
      <w:r>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pPr>
        <w:pStyle w:val="28"/>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3)</w:t>
      </w:r>
      <w:r>
        <w:rPr>
          <w:rFonts w:ascii="GHEA Grapalat" w:hAnsi="GHEA Grapalat"/>
          <w:sz w:val="24"/>
          <w:szCs w:val="24"/>
        </w:rPr>
        <w:tab/>
      </w:r>
      <w:r>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pPr>
        <w:pStyle w:val="28"/>
        <w:widowControl w:val="0"/>
        <w:tabs>
          <w:tab w:val="left" w:pos="1134"/>
        </w:tabs>
        <w:spacing w:after="160" w:line="240" w:lineRule="auto"/>
        <w:ind w:firstLine="567"/>
        <w:rPr>
          <w:rFonts w:ascii="GHEA Grapalat" w:hAnsi="GHEA Grapalat"/>
          <w:sz w:val="24"/>
          <w:szCs w:val="24"/>
        </w:rPr>
      </w:pPr>
    </w:p>
    <w:p>
      <w:pPr>
        <w:pStyle w:val="28"/>
        <w:widowControl w:val="0"/>
        <w:tabs>
          <w:tab w:val="left" w:pos="1134"/>
        </w:tabs>
        <w:spacing w:after="160" w:line="240" w:lineRule="auto"/>
        <w:ind w:firstLine="567"/>
        <w:rPr>
          <w:rFonts w:ascii="GHEA Grapalat" w:hAnsi="GHEA Grapalat"/>
          <w:sz w:val="24"/>
          <w:szCs w:val="24"/>
        </w:rPr>
      </w:pPr>
    </w:p>
    <w:p>
      <w:pPr>
        <w:pStyle w:val="28"/>
        <w:widowControl w:val="0"/>
        <w:tabs>
          <w:tab w:val="left" w:pos="1134"/>
        </w:tabs>
        <w:spacing w:after="160" w:line="240" w:lineRule="auto"/>
        <w:ind w:firstLine="567"/>
        <w:rPr>
          <w:rFonts w:ascii="GHEA Grapalat" w:hAnsi="GHEA Grapalat" w:cs="Sylfaen"/>
          <w:sz w:val="24"/>
          <w:szCs w:val="24"/>
        </w:rPr>
      </w:pPr>
    </w:p>
    <w:p>
      <w:pPr>
        <w:widowControl w:val="0"/>
        <w:spacing w:after="160"/>
        <w:jc w:val="center"/>
        <w:rPr>
          <w:rFonts w:ascii="GHEA Grapalat" w:hAnsi="GHEA Grapalat" w:cs="Arial"/>
          <w:b/>
        </w:rPr>
      </w:pPr>
      <w:r>
        <w:rPr>
          <w:rFonts w:ascii="GHEA Grapalat" w:hAnsi="GHEA Grapalat"/>
          <w:b/>
        </w:rPr>
        <w:t xml:space="preserve">3. РАЗЪЯСНЕНИЕ ПРИГЛАШЕНИЯ И </w:t>
      </w:r>
      <w:r>
        <w:rPr>
          <w:rFonts w:ascii="GHEA Grapalat" w:hAnsi="GHEA Grapalat"/>
          <w:b/>
        </w:rPr>
        <w:br w:type="textWrapping"/>
      </w:r>
      <w:r>
        <w:rPr>
          <w:rFonts w:ascii="GHEA Grapalat" w:hAnsi="GHEA Grapalat"/>
          <w:b/>
        </w:rPr>
        <w:t xml:space="preserve">ПОРЯДОК ВНЕСЕНИЯ ИЗМЕНЕНИЯ В ПРИГЛАШЕНИЕ </w:t>
      </w:r>
    </w:p>
    <w:p>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r>
      <w:r>
        <w:rPr>
          <w:rFonts w:ascii="GHEA Grapalat" w:hAnsi="GHEA Grapalat"/>
        </w:rPr>
        <w:t>Согласно статье 29 Закона участник вправе требовать от заказчика разъяснения приглашения.</w:t>
      </w:r>
    </w:p>
    <w:p>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письменно требовать от комиссии разъяснения приглашения как минимум за пять календарных дня до истечения окончательного срока подачи заявок. Комиссия письменно предоставляет разъяснение представившему запрос участнику в течение двух календарных дней, следующих за днем получения запроса.</w:t>
      </w:r>
    </w:p>
    <w:p>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r>
      <w:r>
        <w:rPr>
          <w:rFonts w:ascii="GHEA Grapalat" w:hAnsi="GHEA Grapalat"/>
        </w:rPr>
        <w:t>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 бюллетень) без указания данных участника, совершившего запрос.</w:t>
      </w:r>
    </w:p>
    <w:p>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r>
      <w:r>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3.4.</w:t>
      </w:r>
      <w:r>
        <w:rPr>
          <w:rFonts w:ascii="GHEA Grapalat" w:hAnsi="GHEA Grapalat"/>
        </w:rPr>
        <w:tab/>
      </w:r>
      <w:r>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3.5.</w:t>
      </w:r>
      <w:r>
        <w:rPr>
          <w:rFonts w:ascii="GHEA Grapalat" w:hAnsi="GHEA Grapalat"/>
        </w:rPr>
        <w:tab/>
      </w:r>
      <w:r>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pPr>
        <w:widowControl w:val="0"/>
        <w:spacing w:after="160"/>
        <w:jc w:val="center"/>
        <w:rPr>
          <w:rFonts w:ascii="GHEA Grapalat" w:hAnsi="GHEA Grapalat" w:cs="Arial"/>
          <w:b/>
        </w:rPr>
      </w:pPr>
      <w:r>
        <w:rPr>
          <w:rFonts w:ascii="GHEA Grapalat" w:hAnsi="GHEA Grapalat"/>
          <w:b/>
        </w:rPr>
        <w:t>4. ПОРЯДОК ПОДАЧИ ЗАЯВКИ</w:t>
      </w:r>
    </w:p>
    <w:p>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r>
      <w:r>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Участник может подать заявку как для каждого лота, так и для нескольких или всех лотов.</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Pr>
          <w:rFonts w:ascii="GHEA Grapalat" w:hAnsi="GHEA Grapalat"/>
          <w:i/>
          <w:sz w:val="24"/>
          <w:szCs w:val="24"/>
        </w:rPr>
        <w:t>РА РА Араратская область</w:t>
      </w:r>
      <w:r>
        <w:rPr>
          <w:rFonts w:ascii="GHEA Grapalat" w:hAnsi="GHEA Grapalat"/>
          <w:i/>
          <w:sz w:val="24"/>
          <w:szCs w:val="24"/>
          <w:lang w:val="hy-AM"/>
        </w:rPr>
        <w:t xml:space="preserve">, </w:t>
      </w:r>
      <w:r>
        <w:rPr>
          <w:rFonts w:ascii="GHEA Grapalat" w:hAnsi="GHEA Grapalat"/>
          <w:i/>
          <w:sz w:val="24"/>
          <w:szCs w:val="24"/>
        </w:rPr>
        <w:t xml:space="preserve">с. </w:t>
      </w:r>
      <w:r>
        <w:rPr>
          <w:rFonts w:ascii="GHEA Grapalat" w:hAnsi="GHEA Grapalat"/>
          <w:i/>
          <w:sz w:val="24"/>
          <w:szCs w:val="24"/>
          <w:lang w:val="ru-RU"/>
        </w:rPr>
        <w:t>Мргаван</w:t>
      </w:r>
      <w:r>
        <w:rPr>
          <w:rFonts w:ascii="GHEA Grapalat" w:hAnsi="GHEA Grapalat"/>
          <w:i/>
          <w:sz w:val="24"/>
          <w:szCs w:val="24"/>
        </w:rPr>
        <w:t>. Маштоца 27 ,</w:t>
      </w:r>
      <w:r>
        <w:rPr>
          <w:rFonts w:ascii="GHEA Grapalat" w:hAnsi="GHEA Grapalat"/>
          <w:sz w:val="24"/>
          <w:szCs w:val="24"/>
        </w:rPr>
        <w:t xml:space="preserve"> не позднее, чем 11:00 часов 7-го дня с даты опубликования в бюллетене объявления и приглашения на настоящую процедуру. </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Гоар Мурадян.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pPr>
        <w:pStyle w:val="28"/>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 4.3.</w:t>
      </w:r>
      <w:r>
        <w:rPr>
          <w:rFonts w:ascii="GHEA Grapalat" w:hAnsi="GHEA Grapalat"/>
          <w:sz w:val="24"/>
          <w:szCs w:val="24"/>
        </w:rPr>
        <w:tab/>
      </w:r>
      <w:r>
        <w:rPr>
          <w:rFonts w:ascii="GHEA Grapalat" w:hAnsi="GHEA Grapalat"/>
          <w:sz w:val="24"/>
          <w:szCs w:val="24"/>
        </w:rPr>
        <w:t>В заявке участник представляет:</w:t>
      </w:r>
    </w:p>
    <w:p>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pPr>
        <w:jc w:val="both"/>
        <w:rPr>
          <w:rFonts w:ascii="GHEA Grapalat" w:hAnsi="GHEA Grapalat"/>
        </w:rPr>
      </w:pPr>
      <w:r>
        <w:rPr>
          <w:rFonts w:ascii="GHEA Grapalat" w:hAnsi="GHEA Grapalat"/>
        </w:rPr>
        <w:t>а) объявление о соответствии своих данных требованиям права на участие, установленным настоящим приглашением;</w:t>
      </w:r>
    </w:p>
    <w:p>
      <w:pPr>
        <w:jc w:val="both"/>
        <w:rPr>
          <w:rFonts w:ascii="GHEA Grapalat" w:hAnsi="GHEA Grapalat"/>
        </w:rPr>
      </w:pPr>
      <w:r>
        <w:rPr>
          <w:rFonts w:ascii="GHEA Grapalat" w:hAnsi="GHEA Grapalat"/>
        </w:rPr>
        <w:t xml:space="preserve">б) объявление о  соответствии своих данных квалификационным критериям, установленным настоящим приглашением </w:t>
      </w:r>
    </w:p>
    <w:p>
      <w:pPr>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pPr>
        <w:jc w:val="both"/>
        <w:rPr>
          <w:rFonts w:ascii="GHEA Grapalat" w:hAnsi="GHEA Grapalat"/>
        </w:rPr>
      </w:pPr>
      <w:r>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pPr>
        <w:jc w:val="both"/>
        <w:rPr>
          <w:rFonts w:ascii="GHEA Grapalat" w:hAnsi="GHEA Grapalat"/>
        </w:rPr>
      </w:pPr>
      <w:r>
        <w:rPr>
          <w:rFonts w:ascii="GHEA Grapalat" w:hAnsi="GHEA Grapalat"/>
        </w:rPr>
        <w:t>д)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 (далее — полное описание товара)</w:t>
      </w:r>
      <w:r>
        <w:rPr>
          <w:rFonts w:ascii="GHEA Grapalat" w:hAnsi="GHEA Grapalat"/>
          <w:vertAlign w:val="superscript"/>
        </w:rPr>
        <w:t xml:space="preserve">, </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е)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Pr>
          <w:rFonts w:ascii="GHEA Grapalat" w:hAnsi="GHEA Grapalat"/>
          <w:sz w:val="24"/>
          <w:szCs w:val="24"/>
        </w:rPr>
        <w:t xml:space="preserve"> решении заключить договор;</w:t>
      </w:r>
    </w:p>
    <w:p>
      <w:pPr>
        <w:pStyle w:val="54"/>
        <w:widowControl w:val="0"/>
        <w:tabs>
          <w:tab w:val="left" w:pos="1134"/>
        </w:tabs>
        <w:spacing w:after="160" w:line="240" w:lineRule="auto"/>
        <w:ind w:firstLine="567"/>
        <w:rPr>
          <w:rFonts w:ascii="GHEA Grapalat" w:hAnsi="GHEA Grapalat"/>
          <w:spacing w:val="-6"/>
          <w:sz w:val="24"/>
          <w:szCs w:val="24"/>
        </w:rPr>
      </w:pPr>
      <w:r>
        <w:rPr>
          <w:rFonts w:ascii="GHEA Grapalat" w:hAnsi="GHEA Grapalat"/>
          <w:spacing w:val="-6"/>
          <w:sz w:val="24"/>
          <w:szCs w:val="24"/>
        </w:rPr>
        <w:t>ж) учетный номер налогоплательщика и адрес электронной почты участника;</w:t>
      </w:r>
    </w:p>
    <w:p>
      <w:pPr>
        <w:pStyle w:val="54"/>
        <w:widowControl w:val="0"/>
        <w:tabs>
          <w:tab w:val="left" w:pos="1134"/>
        </w:tabs>
        <w:spacing w:after="160" w:line="240" w:lineRule="auto"/>
        <w:ind w:firstLine="567"/>
        <w:rPr>
          <w:rFonts w:ascii="GHEA Grapalat" w:hAnsi="GHEA Grapalat"/>
          <w:spacing w:val="-6"/>
          <w:sz w:val="24"/>
          <w:szCs w:val="24"/>
        </w:rPr>
      </w:pPr>
      <w:r>
        <w:rPr>
          <w:rFonts w:ascii="GHEA Grapalat" w:hAnsi="GHEA Grapalat"/>
          <w:spacing w:val="-6"/>
          <w:sz w:val="24"/>
          <w:szCs w:val="24"/>
        </w:rPr>
        <w:t>2)</w:t>
      </w:r>
      <w:r>
        <w:rPr>
          <w:rFonts w:ascii="GHEA Grapalat" w:hAnsi="GHEA Grapalat"/>
          <w:spacing w:val="-6"/>
          <w:sz w:val="24"/>
          <w:szCs w:val="24"/>
        </w:rPr>
        <w:tab/>
      </w:r>
      <w:r>
        <w:rPr>
          <w:rFonts w:ascii="GHEA Grapalat" w:hAnsi="GHEA Grapalat"/>
          <w:spacing w:val="-6"/>
          <w:sz w:val="24"/>
          <w:szCs w:val="24"/>
        </w:rPr>
        <w:t>утвержденное им ценовое предложение;</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r>
      <w:r>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pPr>
        <w:pStyle w:val="54"/>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w:t>
      </w:r>
      <w:r>
        <w:rPr>
          <w:rFonts w:ascii="GHEA Grapalat" w:hAnsi="GHEA Grapalat"/>
          <w:sz w:val="24"/>
          <w:szCs w:val="24"/>
        </w:rPr>
        <w:tab/>
      </w:r>
      <w:r>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pPr>
        <w:ind w:firstLine="567"/>
        <w:jc w:val="both"/>
        <w:rPr>
          <w:rFonts w:ascii="GHEA Grapalat" w:hAnsi="GHEA Grapalat"/>
        </w:rPr>
      </w:pPr>
      <w:r>
        <w:rPr>
          <w:rFonts w:ascii="GHEA Grapalat" w:hAnsi="GHEA Grapalat"/>
        </w:rPr>
        <w:t xml:space="preserve">При этом в случае участия в настоящей процедуре в порядке совместной деятельности (консорциумом) </w:t>
      </w:r>
    </w:p>
    <w:p>
      <w:pPr>
        <w:ind w:firstLine="567"/>
        <w:jc w:val="both"/>
        <w:rPr>
          <w:rFonts w:ascii="GHEA Grapalat" w:hAnsi="GHEA Grapalat"/>
        </w:rPr>
      </w:pPr>
      <w:r>
        <w:rPr>
          <w:rFonts w:ascii="GHEA Grapalat" w:hAnsi="GHEA Grapalat"/>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 ,</w:t>
      </w:r>
    </w:p>
    <w:p>
      <w:pPr>
        <w:jc w:val="both"/>
        <w:rPr>
          <w:rFonts w:ascii="GHEA Grapalat" w:hAnsi="GHEA Grapalat" w:cs="Sylfaen"/>
        </w:rPr>
      </w:pPr>
      <w:r>
        <w:rPr>
          <w:rFonts w:ascii="GHEA Grapalat" w:hAnsi="GHEA Grapalat"/>
        </w:rPr>
        <w:t xml:space="preserve"> </w:t>
      </w:r>
      <w:r>
        <w:rPr>
          <w:rFonts w:ascii="GHEA Grapalat" w:hAnsi="GHEA Grapalat"/>
        </w:rPr>
        <w:tab/>
      </w:r>
      <w:r>
        <w:rPr>
          <w:rFonts w:ascii="GHEA Grapalat" w:hAnsi="GHEA Grapalat"/>
        </w:rPr>
        <w:t xml:space="preserve">• </w:t>
      </w:r>
      <w:r>
        <w:rPr>
          <w:rFonts w:hint="eastAsia" w:ascii="GHEA Grapalat" w:hAnsi="GHEA Grapalat"/>
        </w:rPr>
        <w:t>ни</w:t>
      </w:r>
      <w:r>
        <w:rPr>
          <w:rFonts w:ascii="GHEA Grapalat" w:hAnsi="GHEA Grapalat"/>
        </w:rPr>
        <w:t xml:space="preserve"> </w:t>
      </w:r>
      <w:r>
        <w:rPr>
          <w:rFonts w:hint="eastAsia" w:ascii="GHEA Grapalat" w:hAnsi="GHEA Grapalat"/>
        </w:rPr>
        <w:t>одна</w:t>
      </w:r>
      <w:r>
        <w:rPr>
          <w:rFonts w:ascii="GHEA Grapalat" w:hAnsi="GHEA Grapalat"/>
        </w:rPr>
        <w:t xml:space="preserve"> </w:t>
      </w:r>
      <w:r>
        <w:rPr>
          <w:rFonts w:hint="eastAsia" w:ascii="GHEA Grapalat" w:hAnsi="GHEA Grapalat"/>
        </w:rPr>
        <w:t>из</w:t>
      </w:r>
      <w:r>
        <w:rPr>
          <w:rFonts w:ascii="GHEA Grapalat" w:hAnsi="GHEA Grapalat"/>
        </w:rPr>
        <w:t xml:space="preserve"> </w:t>
      </w:r>
      <w:r>
        <w:rPr>
          <w:rFonts w:hint="eastAsia" w:ascii="GHEA Grapalat" w:hAnsi="GHEA Grapalat"/>
        </w:rPr>
        <w:t>сторон</w:t>
      </w:r>
      <w:r>
        <w:rPr>
          <w:rFonts w:ascii="GHEA Grapalat" w:hAnsi="GHEA Grapalat"/>
        </w:rPr>
        <w:t xml:space="preserve"> </w:t>
      </w:r>
      <w:r>
        <w:rPr>
          <w:rFonts w:hint="eastAsia" w:ascii="GHEA Grapalat" w:hAnsi="GHEA Grapalat"/>
        </w:rPr>
        <w:t>договора</w:t>
      </w:r>
      <w:r>
        <w:rPr>
          <w:rFonts w:ascii="GHEA Grapalat" w:hAnsi="GHEA Grapalat"/>
        </w:rPr>
        <w:t xml:space="preserve"> </w:t>
      </w:r>
      <w:r>
        <w:rPr>
          <w:rFonts w:hint="eastAsia" w:ascii="GHEA Grapalat" w:hAnsi="GHEA Grapalat"/>
        </w:rPr>
        <w:t>о</w:t>
      </w:r>
      <w:r>
        <w:rPr>
          <w:rFonts w:ascii="GHEA Grapalat" w:hAnsi="GHEA Grapalat"/>
        </w:rPr>
        <w:t xml:space="preserve"> </w:t>
      </w:r>
      <w:r>
        <w:rPr>
          <w:rFonts w:hint="eastAsia" w:ascii="GHEA Grapalat" w:hAnsi="GHEA Grapalat"/>
        </w:rPr>
        <w:t>совместной</w:t>
      </w:r>
      <w:r>
        <w:rPr>
          <w:rFonts w:ascii="GHEA Grapalat" w:hAnsi="GHEA Grapalat"/>
        </w:rPr>
        <w:t xml:space="preserve"> </w:t>
      </w:r>
      <w:r>
        <w:rPr>
          <w:rFonts w:hint="eastAsia" w:ascii="GHEA Grapalat" w:hAnsi="GHEA Grapalat"/>
        </w:rPr>
        <w:t>деятельности</w:t>
      </w:r>
      <w:r>
        <w:rPr>
          <w:rFonts w:ascii="GHEA Grapalat" w:hAnsi="GHEA Grapalat"/>
        </w:rPr>
        <w:t xml:space="preserve"> </w:t>
      </w:r>
      <w:r>
        <w:rPr>
          <w:rFonts w:hint="eastAsia" w:ascii="GHEA Grapalat" w:hAnsi="GHEA Grapalat"/>
        </w:rPr>
        <w:t>не</w:t>
      </w:r>
      <w:r>
        <w:rPr>
          <w:rFonts w:ascii="GHEA Grapalat" w:hAnsi="GHEA Grapalat"/>
        </w:rPr>
        <w:t xml:space="preserve"> </w:t>
      </w:r>
      <w:r>
        <w:rPr>
          <w:rFonts w:hint="eastAsia" w:ascii="GHEA Grapalat" w:hAnsi="GHEA Grapalat"/>
        </w:rPr>
        <w:t>может</w:t>
      </w:r>
      <w:r>
        <w:rPr>
          <w:rFonts w:ascii="GHEA Grapalat" w:hAnsi="GHEA Grapalat"/>
        </w:rPr>
        <w:t xml:space="preserve"> </w:t>
      </w:r>
      <w:r>
        <w:rPr>
          <w:rFonts w:hint="eastAsia" w:ascii="GHEA Grapalat" w:hAnsi="GHEA Grapalat"/>
        </w:rPr>
        <w:t>подавать</w:t>
      </w:r>
      <w:r>
        <w:rPr>
          <w:rFonts w:ascii="GHEA Grapalat" w:hAnsi="GHEA Grapalat"/>
        </w:rPr>
        <w:t xml:space="preserve"> </w:t>
      </w:r>
      <w:r>
        <w:rPr>
          <w:rFonts w:hint="eastAsia" w:ascii="GHEA Grapalat" w:hAnsi="GHEA Grapalat"/>
        </w:rPr>
        <w:t>отдельную</w:t>
      </w:r>
      <w:r>
        <w:rPr>
          <w:rFonts w:ascii="GHEA Grapalat" w:hAnsi="GHEA Grapalat"/>
        </w:rPr>
        <w:t xml:space="preserve"> </w:t>
      </w:r>
      <w:r>
        <w:rPr>
          <w:rFonts w:hint="eastAsia" w:ascii="GHEA Grapalat" w:hAnsi="GHEA Grapalat"/>
        </w:rPr>
        <w:t>заявку</w:t>
      </w:r>
      <w:r>
        <w:rPr>
          <w:rFonts w:ascii="GHEA Grapalat" w:hAnsi="GHEA Grapalat"/>
        </w:rPr>
        <w:t xml:space="preserve"> </w:t>
      </w:r>
      <w:r>
        <w:rPr>
          <w:rFonts w:hint="eastAsia" w:ascii="GHEA Grapalat" w:hAnsi="GHEA Grapalat"/>
        </w:rPr>
        <w:t>на</w:t>
      </w:r>
      <w:r>
        <w:rPr>
          <w:rFonts w:ascii="GHEA Grapalat" w:hAnsi="GHEA Grapalat"/>
        </w:rPr>
        <w:t xml:space="preserve"> </w:t>
      </w:r>
      <w:r>
        <w:rPr>
          <w:rFonts w:hint="eastAsia" w:ascii="GHEA Grapalat" w:hAnsi="GHEA Grapalat"/>
        </w:rPr>
        <w:t>данную</w:t>
      </w:r>
      <w:r>
        <w:rPr>
          <w:rFonts w:ascii="GHEA Grapalat" w:hAnsi="GHEA Grapalat"/>
        </w:rPr>
        <w:t xml:space="preserve"> </w:t>
      </w:r>
      <w:r>
        <w:rPr>
          <w:rFonts w:hint="eastAsia" w:ascii="GHEA Grapalat" w:hAnsi="GHEA Grapalat"/>
        </w:rPr>
        <w:t>процедуру</w:t>
      </w:r>
      <w:r>
        <w:rPr>
          <w:rFonts w:ascii="GHEA Grapalat" w:hAnsi="GHEA Grapalat"/>
        </w:rPr>
        <w:t>. В случае несоблюдения</w:t>
      </w:r>
      <w:r>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pPr>
        <w:widowControl w:val="0"/>
        <w:spacing w:after="160"/>
        <w:jc w:val="both"/>
        <w:rPr>
          <w:rFonts w:ascii="GHEA Grapalat" w:hAnsi="GHEA Grapalat" w:cs="Sylfaen"/>
        </w:rPr>
      </w:pPr>
      <w:r>
        <w:rPr>
          <w:rFonts w:ascii="GHEA Grapalat" w:hAnsi="GHEA Grapalat" w:cs="Sylfaen"/>
        </w:rPr>
        <w:t xml:space="preserve"> </w:t>
      </w:r>
      <w:r>
        <w:rPr>
          <w:rFonts w:ascii="GHEA Grapalat" w:hAnsi="GHEA Grapalat" w:cs="Sylfaen"/>
        </w:rPr>
        <w:tab/>
      </w:r>
      <w:r>
        <w:rPr>
          <w:rFonts w:ascii="GHEA Grapalat" w:hAnsi="GHEA Grapalat" w:cs="Sylfaen"/>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pPr>
        <w:widowControl w:val="0"/>
        <w:spacing w:after="160"/>
        <w:jc w:val="center"/>
        <w:rPr>
          <w:rFonts w:ascii="GHEA Grapalat" w:hAnsi="GHEA Grapalat" w:cs="Arial"/>
          <w:b/>
        </w:rPr>
      </w:pPr>
      <w:r>
        <w:rPr>
          <w:rFonts w:ascii="GHEA Grapalat" w:hAnsi="GHEA Grapalat"/>
          <w:b/>
        </w:rPr>
        <w:t xml:space="preserve">5. ЦЕНОВОЕ ПРЕДЛОЖЕНИЕ ЗАЯВКИ </w:t>
      </w:r>
    </w:p>
    <w:p>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r>
      <w:r>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r>
      <w:r>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w:t>
      </w:r>
      <w:r>
        <w:rPr>
          <w:rFonts w:ascii="GHEA Grapalat" w:hAnsi="GHEA Grapalat"/>
          <w:sz w:val="24"/>
          <w:szCs w:val="24"/>
          <w:lang w:val="ru-RU"/>
        </w:rPr>
        <w:t>НКО</w:t>
      </w:r>
      <w:r>
        <w:rPr>
          <w:rFonts w:ascii="GHEA Grapalat" w:hAnsi="GHEA Grapalat"/>
          <w:sz w:val="24"/>
          <w:szCs w:val="24"/>
        </w:rPr>
        <w:t>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pPr>
        <w:pStyle w:val="54"/>
        <w:widowControl w:val="0"/>
        <w:spacing w:after="160"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r>
      <w:r>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r>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r>
      <w:r>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pPr>
        <w:pStyle w:val="54"/>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r>
      <w:r>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pPr>
        <w:rPr>
          <w:rFonts w:ascii="GHEA Grapalat" w:hAnsi="GHEA Grapalat"/>
        </w:rPr>
      </w:pPr>
      <w:r>
        <w:rPr>
          <w:rFonts w:ascii="GHEA Grapalat" w:hAnsi="GHEA Grapalat"/>
        </w:rPr>
        <w:br w:type="page"/>
      </w:r>
    </w:p>
    <w:p>
      <w:pPr>
        <w:rPr>
          <w:rFonts w:ascii="GHEA Grapalat" w:hAnsi="GHEA Grapalat"/>
        </w:rPr>
      </w:pPr>
    </w:p>
    <w:p>
      <w:pPr>
        <w:widowControl w:val="0"/>
        <w:spacing w:after="160"/>
        <w:jc w:val="center"/>
        <w:rPr>
          <w:rFonts w:ascii="GHEA Grapalat" w:hAnsi="GHEA Grapalat"/>
          <w:b/>
        </w:rPr>
      </w:pPr>
      <w:r>
        <w:rPr>
          <w:rFonts w:ascii="GHEA Grapalat" w:hAnsi="GHEA Grapalat"/>
          <w:b/>
        </w:rPr>
        <w:t>6. СРОК ДЕЙСТВИЯ ЗАЯВКИ, ПОРЯДОК ВНЕСЕНИЯ ИЗМЕНЕНИЙ В ЗАЯВКИ</w:t>
      </w:r>
      <w:r>
        <w:rPr>
          <w:rFonts w:ascii="GHEA Grapalat" w:hAnsi="GHEA Grapalat"/>
          <w:b/>
        </w:rPr>
        <w:br w:type="textWrapping"/>
      </w:r>
      <w:r>
        <w:rPr>
          <w:rFonts w:ascii="GHEA Grapalat" w:hAnsi="GHEA Grapalat"/>
          <w:b/>
        </w:rPr>
        <w:t>И ИХ ОТЗЫВА</w:t>
      </w:r>
    </w:p>
    <w:p>
      <w:pPr>
        <w:pStyle w:val="2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6.1.</w:t>
      </w:r>
      <w:r>
        <w:rPr>
          <w:rFonts w:ascii="GHEA Grapalat" w:hAnsi="GHEA Grapalat"/>
          <w:i w:val="0"/>
          <w:sz w:val="24"/>
          <w:szCs w:val="24"/>
        </w:rPr>
        <w:tab/>
      </w:r>
      <w:r>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pPr>
        <w:pStyle w:val="2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6.2.</w:t>
      </w:r>
      <w:r>
        <w:rPr>
          <w:rFonts w:ascii="GHEA Grapalat" w:hAnsi="GHEA Grapalat"/>
          <w:i w:val="0"/>
          <w:sz w:val="24"/>
          <w:szCs w:val="24"/>
        </w:rPr>
        <w:tab/>
      </w:r>
      <w:r>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pPr>
        <w:widowControl w:val="0"/>
        <w:spacing w:after="160"/>
        <w:ind w:firstLine="567"/>
        <w:jc w:val="center"/>
        <w:rPr>
          <w:rFonts w:ascii="GHEA Grapalat" w:hAnsi="GHEA Grapalat"/>
          <w:b/>
        </w:rPr>
      </w:pPr>
    </w:p>
    <w:p>
      <w:pPr>
        <w:widowControl w:val="0"/>
        <w:spacing w:after="160"/>
        <w:jc w:val="center"/>
        <w:rPr>
          <w:rFonts w:ascii="GHEA Grapalat" w:hAnsi="GHEA Grapalat"/>
          <w:b/>
        </w:rPr>
      </w:pPr>
      <w:r>
        <w:rPr>
          <w:rFonts w:ascii="GHEA Grapalat" w:hAnsi="GHEA Grapalat"/>
          <w:b/>
        </w:rPr>
        <w:t>7. ВСКРЫТИЕ, ОЦЕНКА ЗАЯВОК И</w:t>
      </w:r>
      <w:r>
        <w:rPr>
          <w:rFonts w:ascii="GHEA Grapalat" w:hAnsi="GHEA Grapalat"/>
          <w:b/>
        </w:rPr>
        <w:br w:type="textWrapping"/>
      </w:r>
      <w:r>
        <w:rPr>
          <w:rFonts w:ascii="GHEA Grapalat" w:hAnsi="GHEA Grapalat"/>
          <w:b/>
        </w:rPr>
        <w:t xml:space="preserve">ПОДВЕДЕНИЕ ИТОГОВ </w:t>
      </w:r>
    </w:p>
    <w:p>
      <w:pPr>
        <w:widowControl w:val="0"/>
        <w:tabs>
          <w:tab w:val="left" w:pos="1134"/>
        </w:tabs>
        <w:spacing w:after="160"/>
        <w:ind w:firstLine="567"/>
        <w:jc w:val="both"/>
        <w:rPr>
          <w:rFonts w:ascii="GHEA Grapalat" w:hAnsi="GHEA Grapalat"/>
        </w:rPr>
      </w:pPr>
      <w:r>
        <w:rPr>
          <w:rFonts w:ascii="GHEA Grapalat" w:hAnsi="GHEA Grapalat"/>
        </w:rPr>
        <w:t>7.1.</w:t>
      </w:r>
      <w:r>
        <w:rPr>
          <w:rFonts w:ascii="GHEA Grapalat" w:hAnsi="GHEA Grapalat"/>
        </w:rPr>
        <w:tab/>
      </w:r>
      <w:r>
        <w:rPr>
          <w:rFonts w:ascii="GHEA Grapalat" w:hAnsi="GHEA Grapalat"/>
        </w:rPr>
        <w:t xml:space="preserve">Вскрытие заявок произойдет на открытом заседании комиссии по адресу </w:t>
      </w:r>
      <w:r>
        <w:rPr>
          <w:rFonts w:ascii="GHEA Grapalat" w:hAnsi="GHEA Grapalat"/>
          <w:i/>
        </w:rPr>
        <w:t>РА Араратская область</w:t>
      </w:r>
      <w:r>
        <w:rPr>
          <w:rFonts w:ascii="GHEA Grapalat" w:hAnsi="GHEA Grapalat"/>
          <w:i/>
          <w:lang w:val="hy-AM"/>
        </w:rPr>
        <w:t xml:space="preserve">, </w:t>
      </w:r>
      <w:r>
        <w:rPr>
          <w:rFonts w:ascii="GHEA Grapalat" w:hAnsi="GHEA Grapalat"/>
          <w:i/>
        </w:rPr>
        <w:t xml:space="preserve">с. </w:t>
      </w:r>
      <w:r>
        <w:rPr>
          <w:rFonts w:ascii="GHEA Grapalat" w:hAnsi="GHEA Grapalat"/>
          <w:i/>
          <w:lang w:val="ru-RU"/>
        </w:rPr>
        <w:t>Мргаван</w:t>
      </w:r>
      <w:r>
        <w:rPr>
          <w:rFonts w:ascii="GHEA Grapalat" w:hAnsi="GHEA Grapalat"/>
          <w:i/>
        </w:rPr>
        <w:t>. Маштоца 27 ,</w:t>
      </w:r>
      <w:r>
        <w:rPr>
          <w:rFonts w:ascii="GHEA Grapalat" w:hAnsi="GHEA Grapalat"/>
        </w:rPr>
        <w:t xml:space="preserve"> на 7-ой день в 11:00 со дня опубликования в бюллетене объявления и приглашения на настоящую процедуру.</w:t>
      </w:r>
    </w:p>
    <w:p>
      <w:pPr>
        <w:widowControl w:val="0"/>
        <w:spacing w:after="160"/>
        <w:ind w:firstLine="567"/>
        <w:jc w:val="both"/>
        <w:rPr>
          <w:rFonts w:ascii="GHEA Grapalat" w:hAnsi="GHEA Grapalat" w:cs="Sylfaen"/>
        </w:rPr>
      </w:pPr>
      <w:r>
        <w:rPr>
          <w:rFonts w:ascii="GHEA Grapalat" w:hAnsi="GHEA Grapalat"/>
        </w:rPr>
        <w:t>На заседании по вскрытию заявок:</w:t>
      </w:r>
    </w:p>
    <w:p>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pPr>
        <w:widowControl w:val="0"/>
        <w:tabs>
          <w:tab w:val="left" w:pos="1134"/>
        </w:tabs>
        <w:spacing w:after="160"/>
        <w:ind w:firstLine="567"/>
        <w:jc w:val="both"/>
        <w:rPr>
          <w:rFonts w:ascii="GHEA Grapalat" w:hAnsi="GHEA Grapalat" w:cs="Sylfaen"/>
        </w:rPr>
      </w:pPr>
      <w:r>
        <w:rPr>
          <w:rFonts w:ascii="GHEA Grapalat" w:hAnsi="GHEA Grapalat"/>
        </w:rPr>
        <w:t>7.2.</w:t>
      </w:r>
      <w:r>
        <w:rPr>
          <w:rFonts w:ascii="GHEA Grapalat" w:hAnsi="GHEA Grapalat"/>
        </w:rPr>
        <w:tab/>
      </w:r>
      <w:r>
        <w:rPr>
          <w:rFonts w:ascii="GHEA Grapalat" w:hAnsi="GHEA Grapalat"/>
        </w:rPr>
        <w:t xml:space="preserve">Заявки оцениваются в порядке, установленном настоящим приглашением. </w:t>
      </w:r>
    </w:p>
    <w:p>
      <w:pPr>
        <w:widowControl w:val="0"/>
        <w:spacing w:after="160"/>
        <w:ind w:firstLine="567"/>
        <w:jc w:val="both"/>
        <w:rPr>
          <w:rFonts w:ascii="GHEA Grapalat" w:hAnsi="GHEA Grapalat" w:cs="Sylfaen"/>
        </w:rPr>
      </w:pPr>
      <w:r>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p>
    <w:p>
      <w:pPr>
        <w:widowControl w:val="0"/>
        <w:spacing w:after="16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7.3.</w:t>
      </w:r>
      <w:r>
        <w:rPr>
          <w:rFonts w:ascii="GHEA Grapalat" w:hAnsi="GHEA Grapalat"/>
          <w:sz w:val="24"/>
          <w:szCs w:val="24"/>
        </w:rPr>
        <w:tab/>
      </w:r>
      <w:r>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pPr>
        <w:pStyle w:val="2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7.4.</w:t>
      </w:r>
      <w:r>
        <w:rPr>
          <w:rFonts w:ascii="GHEA Grapalat" w:hAnsi="GHEA Grapalat"/>
          <w:i w:val="0"/>
          <w:sz w:val="24"/>
          <w:szCs w:val="24"/>
        </w:rPr>
        <w:tab/>
      </w:r>
      <w:r>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РА на этот момент.</w:t>
      </w:r>
    </w:p>
    <w:p>
      <w:pPr>
        <w:pStyle w:val="2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7.5.</w:t>
      </w:r>
      <w:r>
        <w:rPr>
          <w:rFonts w:ascii="GHEA Grapalat" w:hAnsi="GHEA Grapalat"/>
          <w:i w:val="0"/>
          <w:sz w:val="24"/>
          <w:szCs w:val="24"/>
        </w:rPr>
        <w:tab/>
      </w:r>
      <w:r>
        <w:rPr>
          <w:rFonts w:ascii="GHEA Grapalat" w:hAnsi="GHEA Grapalat"/>
          <w:i w:val="0"/>
          <w:sz w:val="24"/>
          <w:szCs w:val="24"/>
        </w:rPr>
        <w:t>Переговоры между комиссией, заказчиком и участниками запрещаются, за исключением случаев:</w:t>
      </w:r>
    </w:p>
    <w:p>
      <w:pPr>
        <w:pStyle w:val="2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1)</w:t>
      </w:r>
      <w:r>
        <w:rPr>
          <w:rFonts w:ascii="GHEA Grapalat" w:hAnsi="GHEA Grapalat"/>
          <w:i w:val="0"/>
          <w:sz w:val="24"/>
          <w:szCs w:val="24"/>
        </w:rPr>
        <w:tab/>
      </w:r>
      <w:r>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иных случаев, предусмотренных Законом.</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7.6.</w:t>
      </w:r>
      <w:r>
        <w:rPr>
          <w:rFonts w:ascii="GHEA Grapalat" w:hAnsi="GHEA Grapalat"/>
          <w:sz w:val="24"/>
          <w:szCs w:val="24"/>
        </w:rPr>
        <w:tab/>
      </w:r>
      <w:r>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r>
      <w:r>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r>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r>
      <w:r>
        <w:rPr>
          <w:rFonts w:ascii="GHEA Grapalat" w:hAnsi="GHEA Grapalat"/>
          <w:sz w:val="24"/>
          <w:szCs w:val="24"/>
        </w:rPr>
        <w:t>переговоры проводятся не раннее чем на второй и не позднее чем на десятый рабочий день со дня отправки извещения,</w:t>
      </w:r>
    </w:p>
    <w:p>
      <w:pPr>
        <w:pStyle w:val="54"/>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Pr>
          <w:rFonts w:ascii="GHEA Grapalat" w:hAnsi="GHEA Grapalat"/>
          <w:sz w:val="24"/>
          <w:szCs w:val="24"/>
        </w:rPr>
        <w:tab/>
      </w:r>
      <w:r>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pPr>
        <w:pStyle w:val="54"/>
        <w:widowControl w:val="0"/>
        <w:tabs>
          <w:tab w:val="left" w:pos="1134"/>
        </w:tabs>
        <w:spacing w:after="160" w:line="240" w:lineRule="auto"/>
        <w:ind w:firstLine="567"/>
        <w:rPr>
          <w:rFonts w:ascii="GHEA Grapalat" w:hAnsi="GHEA Grapalat" w:cs="Sylfaen"/>
          <w:sz w:val="24"/>
          <w:szCs w:val="24"/>
        </w:rPr>
      </w:pP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д.</w:t>
      </w:r>
      <w:r>
        <w:rPr>
          <w:rFonts w:ascii="GHEA Grapalat" w:hAnsi="GHEA Grapalat"/>
          <w:sz w:val="24"/>
          <w:szCs w:val="24"/>
        </w:rPr>
        <w:tab/>
      </w:r>
      <w:r>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Pr>
          <w:rFonts w:ascii="GHEA Grapalat" w:hAnsi="GHEA Grapalat"/>
          <w:sz w:val="24"/>
          <w:szCs w:val="24"/>
        </w:rPr>
        <w:tab/>
      </w:r>
      <w:r>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w:t>
      </w:r>
    </w:p>
    <w:p>
      <w:pPr>
        <w:widowControl w:val="0"/>
        <w:tabs>
          <w:tab w:val="left" w:pos="1134"/>
        </w:tabs>
        <w:spacing w:after="160"/>
        <w:ind w:firstLine="567"/>
        <w:jc w:val="both"/>
        <w:rPr>
          <w:rFonts w:ascii="GHEA Grapalat" w:hAnsi="GHEA Grapalat"/>
        </w:rPr>
      </w:pPr>
      <w:r>
        <w:rPr>
          <w:rFonts w:ascii="GHEA Grapalat" w:hAnsi="GHEA Grapalat"/>
        </w:rPr>
        <w:t>7.7.</w:t>
      </w:r>
      <w:r>
        <w:rPr>
          <w:rFonts w:ascii="GHEA Grapalat" w:hAnsi="GHEA Grapalat"/>
        </w:rPr>
        <w:tab/>
      </w:r>
      <w:r>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pPr>
        <w:pStyle w:val="54"/>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7.8.</w:t>
      </w:r>
      <w:r>
        <w:rPr>
          <w:rFonts w:ascii="GHEA Grapalat" w:hAnsi="GHEA Grapalat"/>
          <w:sz w:val="24"/>
          <w:szCs w:val="24"/>
        </w:rPr>
        <w:tab/>
      </w:r>
      <w:r>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pPr>
        <w:pStyle w:val="54"/>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7.9.</w:t>
      </w:r>
      <w:r>
        <w:rPr>
          <w:rFonts w:ascii="GHEA Grapalat" w:hAnsi="GHEA Grapalat"/>
          <w:sz w:val="24"/>
          <w:szCs w:val="24"/>
        </w:rPr>
        <w:tab/>
      </w:r>
      <w:r>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неудовлетворительно и отклоняется.</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7.10.</w:t>
      </w:r>
      <w:r>
        <w:rPr>
          <w:rFonts w:ascii="GHEA Grapalat" w:hAnsi="GHEA Grapalat"/>
          <w:sz w:val="24"/>
          <w:szCs w:val="24"/>
        </w:rPr>
        <w:tab/>
      </w:r>
      <w:r>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Pr>
          <w:rFonts w:ascii="Sylfaen" w:hAnsi="Sylfaen"/>
          <w:sz w:val="24"/>
          <w:szCs w:val="24"/>
        </w:rPr>
        <w:t> </w:t>
      </w:r>
      <w:r>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7.11.</w:t>
      </w:r>
      <w:r>
        <w:rPr>
          <w:rFonts w:ascii="GHEA Grapalat" w:hAnsi="GHEA Grapalat"/>
          <w:sz w:val="24"/>
          <w:szCs w:val="24"/>
        </w:rPr>
        <w:tab/>
      </w:r>
      <w:r>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pPr>
        <w:pStyle w:val="28"/>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7.12.</w:t>
      </w:r>
      <w:r>
        <w:rPr>
          <w:rFonts w:ascii="GHEA Grapalat" w:hAnsi="GHEA Grapalat"/>
          <w:sz w:val="24"/>
          <w:szCs w:val="24"/>
        </w:rPr>
        <w:tab/>
      </w:r>
      <w:r>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pPr>
        <w:pStyle w:val="28"/>
        <w:widowControl w:val="0"/>
        <w:tabs>
          <w:tab w:val="left" w:pos="1276"/>
        </w:tabs>
        <w:spacing w:after="160" w:line="240" w:lineRule="auto"/>
        <w:ind w:firstLine="567"/>
        <w:rPr>
          <w:rFonts w:ascii="GHEA Grapalat" w:hAnsi="GHEA Grapalat" w:cs="Sylfaen"/>
          <w:sz w:val="24"/>
          <w:szCs w:val="24"/>
        </w:rPr>
      </w:pP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r>
      <w:r>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pPr>
        <w:pStyle w:val="28"/>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r>
      <w:r>
        <w:rPr>
          <w:rFonts w:ascii="GHEA Grapalat" w:hAnsi="GHEA Grapalat"/>
          <w:sz w:val="24"/>
          <w:szCs w:val="24"/>
        </w:rPr>
        <w:t xml:space="preserve">посредством своей электронной почты указанной в настоящем Приглашении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r>
        <w:fldChar w:fldCharType="begin"/>
      </w:r>
      <w:r>
        <w:instrText xml:space="preserve"> HYPERLINK "mailto:Lena_Najaryan@taxservice.am" \h </w:instrText>
      </w:r>
      <w:r>
        <w:fldChar w:fldCharType="separate"/>
      </w:r>
      <w:r>
        <w:rPr>
          <w:rFonts w:ascii="GHEA Grapalat" w:hAnsi="GHEA Grapalat"/>
          <w:sz w:val="24"/>
          <w:szCs w:val="24"/>
        </w:rPr>
        <w:t>Lena_Najaryan@taxservice.am</w:t>
      </w:r>
      <w:r>
        <w:rPr>
          <w:rFonts w:ascii="GHEA Grapalat" w:hAnsi="GHEA Grapalat"/>
          <w:sz w:val="24"/>
          <w:szCs w:val="24"/>
        </w:rPr>
        <w:fldChar w:fldCharType="end"/>
      </w:r>
      <w:r>
        <w:rPr>
          <w:rFonts w:ascii="GHEA Grapalat" w:hAnsi="GHEA Grapalat"/>
          <w:sz w:val="24"/>
          <w:szCs w:val="24"/>
        </w:rPr>
        <w:t xml:space="preserve">в соответствии с формой, предусмотренной Приложением № 5 к настоящему Приглашению, с одновременным направлением копий электронного письма на электронные почты по адресам: </w:t>
      </w:r>
      <w:r>
        <w:fldChar w:fldCharType="begin"/>
      </w:r>
      <w:r>
        <w:instrText xml:space="preserve"> HYPERLINK "mailto:karine_sargsyan@taxservice.am" \h </w:instrText>
      </w:r>
      <w:r>
        <w:fldChar w:fldCharType="separate"/>
      </w:r>
      <w:r>
        <w:rPr>
          <w:rFonts w:ascii="GHEA Grapalat" w:hAnsi="GHEA Grapalat"/>
          <w:sz w:val="24"/>
          <w:szCs w:val="24"/>
        </w:rPr>
        <w:t>karine_sargsyan@taxservice.am</w:t>
      </w:r>
      <w:r>
        <w:rPr>
          <w:rFonts w:ascii="GHEA Grapalat" w:hAnsi="GHEA Grapalat"/>
          <w:sz w:val="24"/>
          <w:szCs w:val="24"/>
        </w:rPr>
        <w:fldChar w:fldCharType="end"/>
      </w:r>
      <w:r>
        <w:rPr>
          <w:rFonts w:ascii="GHEA Grapalat" w:hAnsi="GHEA Grapalat"/>
          <w:sz w:val="24"/>
          <w:szCs w:val="24"/>
        </w:rPr>
        <w:t xml:space="preserve">, </w:t>
      </w:r>
      <w:r>
        <w:fldChar w:fldCharType="begin"/>
      </w:r>
      <w:r>
        <w:instrText xml:space="preserve"> HYPERLINK "mailto:gayane_antonyan@taxservice.am" \h </w:instrText>
      </w:r>
      <w:r>
        <w:fldChar w:fldCharType="separate"/>
      </w:r>
      <w:r>
        <w:rPr>
          <w:rFonts w:ascii="GHEA Grapalat" w:hAnsi="GHEA Grapalat"/>
          <w:sz w:val="24"/>
          <w:szCs w:val="24"/>
        </w:rPr>
        <w:t>gayane_antonyan@taxservice.am</w:t>
      </w:r>
      <w:r>
        <w:rPr>
          <w:rFonts w:ascii="GHEA Grapalat" w:hAnsi="GHEA Grapalat"/>
          <w:sz w:val="24"/>
          <w:szCs w:val="24"/>
        </w:rPr>
        <w:fldChar w:fldCharType="end"/>
      </w:r>
      <w:r>
        <w:rPr>
          <w:rFonts w:ascii="GHEA Grapalat" w:hAnsi="GHEA Grapalat"/>
          <w:sz w:val="24"/>
          <w:szCs w:val="24"/>
        </w:rPr>
        <w:t xml:space="preserve"> и </w:t>
      </w:r>
      <w:r>
        <w:fldChar w:fldCharType="begin"/>
      </w:r>
      <w:r>
        <w:instrText xml:space="preserve"> HYPERLINK "mailto:procurement@minfin.am" \h </w:instrText>
      </w:r>
      <w:r>
        <w:fldChar w:fldCharType="separate"/>
      </w:r>
      <w:r>
        <w:rPr>
          <w:rFonts w:ascii="GHEA Grapalat" w:hAnsi="GHEA Grapalat"/>
          <w:sz w:val="24"/>
          <w:szCs w:val="24"/>
        </w:rPr>
        <w:t>procurement@minfin.am</w:t>
      </w:r>
      <w:r>
        <w:rPr>
          <w:rFonts w:ascii="GHEA Grapalat" w:hAnsi="GHEA Grapalat"/>
          <w:sz w:val="24"/>
          <w:szCs w:val="24"/>
        </w:rPr>
        <w:fldChar w:fldCharType="end"/>
      </w:r>
      <w:r>
        <w:rPr>
          <w:rFonts w:ascii="GHEA Grapalat" w:hAnsi="GHEA Grapalat"/>
          <w:sz w:val="24"/>
          <w:szCs w:val="24"/>
        </w:rPr>
        <w:t>:</w:t>
      </w:r>
    </w:p>
    <w:p>
      <w:pPr>
        <w:widowControl w:val="0"/>
        <w:tabs>
          <w:tab w:val="left" w:pos="1134"/>
        </w:tabs>
        <w:spacing w:after="160"/>
        <w:ind w:firstLine="567"/>
        <w:jc w:val="both"/>
        <w:rPr>
          <w:rFonts w:ascii="GHEA Grapalat" w:hAnsi="GHEA Grapalat" w:cs="Sylfaen"/>
        </w:rPr>
      </w:pPr>
      <w:r>
        <w:rPr>
          <w:rFonts w:ascii="GHEA Grapalat" w:hAnsi="GHEA Grapalat"/>
        </w:rPr>
        <w:t>4)</w:t>
      </w:r>
      <w:r>
        <w:rPr>
          <w:rFonts w:ascii="GHEA Grapalat" w:hAnsi="GHEA Grapalat"/>
        </w:rPr>
        <w:tab/>
      </w:r>
      <w:r>
        <w:rPr>
          <w:rFonts w:ascii="GHEA Grapalat" w:hAnsi="GHEA Grapalat"/>
        </w:rPr>
        <w:t xml:space="preserve">посредством электронной почты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pPr>
        <w:pStyle w:val="54"/>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7.13.</w:t>
      </w:r>
      <w:r>
        <w:rPr>
          <w:rFonts w:ascii="GHEA Grapalat" w:hAnsi="GHEA Grapalat"/>
          <w:sz w:val="24"/>
          <w:szCs w:val="24"/>
        </w:rPr>
        <w:tab/>
      </w:r>
      <w:r>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pPr>
        <w:widowControl w:val="0"/>
        <w:tabs>
          <w:tab w:val="left" w:pos="1276"/>
        </w:tabs>
        <w:spacing w:after="160"/>
        <w:ind w:firstLine="567"/>
        <w:jc w:val="both"/>
        <w:rPr>
          <w:rFonts w:ascii="GHEA Grapalat" w:hAnsi="GHEA Grapalat"/>
        </w:rPr>
      </w:pPr>
      <w:r>
        <w:rPr>
          <w:rFonts w:ascii="GHEA Grapalat" w:hAnsi="GHEA Grapalat"/>
        </w:rPr>
        <w:t>7.14.</w:t>
      </w:r>
      <w:r>
        <w:rPr>
          <w:rFonts w:ascii="GHEA Grapalat" w:hAnsi="GHEA Grapalat"/>
        </w:rPr>
        <w:tab/>
      </w:r>
      <w:r>
        <w:rPr>
          <w:rFonts w:ascii="GHEA Grapalat" w:hAnsi="GHEA Grapalat"/>
        </w:rPr>
        <w:t>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pPr>
        <w:widowControl w:val="0"/>
        <w:tabs>
          <w:tab w:val="left" w:pos="1276"/>
        </w:tabs>
        <w:spacing w:after="160"/>
        <w:ind w:firstLine="567"/>
        <w:jc w:val="both"/>
        <w:rPr>
          <w:rFonts w:ascii="GHEA Grapalat" w:hAnsi="GHEA Grapalat"/>
        </w:rPr>
      </w:pPr>
      <w:r>
        <w:rPr>
          <w:rFonts w:ascii="GHEA Grapalat" w:hAnsi="GHEA Grapalat"/>
        </w:rPr>
        <w:t xml:space="preserve"> 7.15.</w:t>
      </w:r>
      <w:r>
        <w:rPr>
          <w:rFonts w:ascii="GHEA Grapalat" w:hAnsi="GHEA Grapalat"/>
        </w:rPr>
        <w:tab/>
      </w:r>
      <w:r>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w:t>
      </w:r>
      <w:r>
        <w:rPr>
          <w:rFonts w:ascii="GHEA Grapalat" w:hAnsi="GHEA Grapalat"/>
          <w:lang w:val="hy-AM"/>
        </w:rPr>
        <w:t xml:space="preserve">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 .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Настоящим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pPr>
        <w:pStyle w:val="28"/>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7.16.</w:t>
      </w:r>
      <w:r>
        <w:rPr>
          <w:rFonts w:ascii="GHEA Grapalat" w:hAnsi="GHEA Grapalat"/>
          <w:sz w:val="24"/>
          <w:szCs w:val="24"/>
        </w:rPr>
        <w:tab/>
      </w:r>
      <w:r>
        <w:rPr>
          <w:rFonts w:ascii="GHEA Grapalat" w:hAnsi="GHEA Grapalat"/>
          <w:sz w:val="24"/>
          <w:szCs w:val="24"/>
        </w:rPr>
        <w:t>В рабочий день, следующий за истечением предусмотренного пунктом 7.14 части 1 настоящего приглашения срока  получения 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в сроки, установленные пунктом 7.2 части 1 настоящего приглашения.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pPr>
        <w:ind w:firstLine="567"/>
        <w:jc w:val="both"/>
        <w:rPr>
          <w:rFonts w:ascii="GHEA Grapalat" w:hAnsi="GHEA Grapalat"/>
        </w:rPr>
      </w:pPr>
      <w:r>
        <w:rPr>
          <w:rFonts w:ascii="GHEA Grapalat" w:hAnsi="GHEA Grapalat"/>
        </w:rPr>
        <w:t>7.17. В случае фиксирования несоответствий требованиям приглашения в результате оценки предоставленной Комитетом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в электронной форме извещает участника, занявшего первое место, предлагая исправить несоответствие в течение трех рабочих дней.</w:t>
      </w:r>
    </w:p>
    <w:p>
      <w:pPr>
        <w:ind w:firstLine="567"/>
        <w:jc w:val="both"/>
        <w:rPr>
          <w:rFonts w:ascii="GHEA Grapalat" w:hAnsi="GHEA Grapalat"/>
        </w:rPr>
      </w:pPr>
      <w:r>
        <w:rPr>
          <w:rFonts w:ascii="GHEA Grapalat" w:hAnsi="GHEA Grapalat"/>
        </w:rPr>
        <w:t>При этом, если несоответствие было зафиксировано</w:t>
      </w:r>
    </w:p>
    <w:p>
      <w:pPr>
        <w:ind w:firstLine="567"/>
        <w:jc w:val="both"/>
        <w:rPr>
          <w:rFonts w:ascii="GHEA Grapalat" w:hAnsi="GHEA Grapalat"/>
        </w:rPr>
      </w:pPr>
      <w:r>
        <w:rPr>
          <w:rFonts w:ascii="GHEA Grapalat" w:hAnsi="GHEA Grapalat"/>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pPr>
        <w:ind w:firstLine="567"/>
        <w:jc w:val="both"/>
        <w:rPr>
          <w:rFonts w:ascii="GHEA Grapalat" w:hAnsi="GHEA Grapalat"/>
        </w:rPr>
      </w:pPr>
      <w:r>
        <w:rPr>
          <w:rFonts w:ascii="GHEA Grapalat" w:hAnsi="GHEA Grapalat"/>
        </w:rPr>
        <w:t>• в результате оценки полного описания представленного товара, к указанному в настоящем пункте извещнию  прилагается также воспроизведенный (отсканированный) с оригинала вариант протокола заседания комиссии.</w:t>
      </w:r>
    </w:p>
    <w:p>
      <w:pPr>
        <w:ind w:firstLine="567"/>
        <w:jc w:val="both"/>
        <w:rPr>
          <w:rFonts w:ascii="GHEA Grapalat" w:hAnsi="GHEA Grapalat"/>
        </w:rPr>
      </w:pPr>
      <w:r>
        <w:rPr>
          <w:rFonts w:ascii="GHEA Grapalat" w:hAnsi="GHEA Grapalat"/>
        </w:rPr>
        <w:t>7.18 Если занявший первое место участник в установленный пунктом 7.17 части 1 настоящего приглашения срок:</w:t>
      </w:r>
    </w:p>
    <w:p>
      <w:pPr>
        <w:ind w:firstLine="567"/>
        <w:jc w:val="both"/>
        <w:rPr>
          <w:rFonts w:ascii="GHEA Grapalat" w:hAnsi="GHEA Grapalat"/>
        </w:rPr>
      </w:pPr>
      <w:r>
        <w:rPr>
          <w:rFonts w:ascii="GHEA Grapalat" w:hAnsi="GHEA Grapalat"/>
        </w:rPr>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pPr>
        <w:ind w:firstLine="567"/>
        <w:jc w:val="both"/>
        <w:rPr>
          <w:rFonts w:ascii="GHEA Grapalat" w:hAnsi="GHEA Grapalat"/>
        </w:rPr>
      </w:pPr>
      <w:r>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7.12-7.19 части 1 настоящего приглашения:</w:t>
      </w:r>
    </w:p>
    <w:p>
      <w:pPr>
        <w:pStyle w:val="54"/>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7.13 части 1 настоящего приглашения.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pPr>
        <w:pStyle w:val="28"/>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7.19 В случае непредставления участником, занявшим первое место, полного описания товара применяются условия, установленные пунктами 7.16-7.18 части 1 настоящего приглашения:</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7.20</w:t>
      </w:r>
      <w:r>
        <w:rPr>
          <w:rFonts w:ascii="GHEA Grapalat" w:hAnsi="GHEA Grapalat"/>
          <w:sz w:val="24"/>
          <w:szCs w:val="24"/>
        </w:rPr>
        <w:tab/>
      </w:r>
      <w:r>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pPr>
        <w:widowControl w:val="0"/>
        <w:tabs>
          <w:tab w:val="left" w:pos="1276"/>
        </w:tabs>
        <w:spacing w:after="160"/>
        <w:ind w:firstLine="567"/>
        <w:jc w:val="both"/>
        <w:rPr>
          <w:rFonts w:ascii="GHEA Grapalat" w:hAnsi="GHEA Grapalat" w:cs="Sylfaen"/>
        </w:rPr>
      </w:pPr>
      <w:r>
        <w:rPr>
          <w:rFonts w:ascii="GHEA Grapalat" w:hAnsi="GHEA Grapalat"/>
        </w:rPr>
        <w:t>7.21.</w:t>
      </w:r>
      <w:r>
        <w:rPr>
          <w:rFonts w:ascii="GHEA Grapalat" w:hAnsi="GHEA Grapalat"/>
        </w:rPr>
        <w:tab/>
      </w:r>
      <w:r>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pPr>
        <w:widowControl w:val="0"/>
        <w:spacing w:after="16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pPr>
        <w:pStyle w:val="28"/>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7.22.</w:t>
      </w:r>
      <w:r>
        <w:rPr>
          <w:rFonts w:ascii="GHEA Grapalat" w:hAnsi="GHEA Grapalat"/>
          <w:sz w:val="24"/>
          <w:szCs w:val="24"/>
        </w:rPr>
        <w:tab/>
      </w:r>
      <w:r>
        <w:rPr>
          <w:rFonts w:ascii="GHEA Grapalat" w:hAnsi="GHEA Grapalat"/>
          <w:sz w:val="24"/>
          <w:szCs w:val="24"/>
        </w:rPr>
        <w:t>Занявший первое место и отобранный участник определяется по отдельным лотам.</w:t>
      </w:r>
    </w:p>
    <w:p>
      <w:pPr>
        <w:widowControl w:val="0"/>
        <w:tabs>
          <w:tab w:val="left" w:pos="1276"/>
        </w:tabs>
        <w:spacing w:after="160"/>
        <w:ind w:firstLine="567"/>
        <w:jc w:val="both"/>
        <w:rPr>
          <w:rFonts w:ascii="GHEA Grapalat" w:hAnsi="GHEA Grapalat"/>
        </w:rPr>
      </w:pPr>
      <w:r>
        <w:rPr>
          <w:rFonts w:ascii="GHEA Grapalat" w:hAnsi="GHEA Grapalat"/>
        </w:rPr>
        <w:t>7.23.</w:t>
      </w:r>
      <w:r>
        <w:rPr>
          <w:rFonts w:ascii="GHEA Grapalat" w:hAnsi="GHEA Grapalat"/>
        </w:rPr>
        <w:tab/>
      </w:r>
      <w:r>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7.12-7.22 части 1 настоящего Приглашения.</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7.24.</w:t>
      </w:r>
      <w:r>
        <w:rPr>
          <w:rFonts w:ascii="GHEA Grapalat" w:hAnsi="GHEA Grapalat"/>
          <w:sz w:val="24"/>
          <w:szCs w:val="24"/>
        </w:rPr>
        <w:tab/>
      </w:r>
      <w:r>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7.25.</w:t>
      </w:r>
      <w:r>
        <w:rPr>
          <w:rFonts w:ascii="GHEA Grapalat" w:hAnsi="GHEA Grapalat"/>
          <w:sz w:val="24"/>
          <w:szCs w:val="24"/>
        </w:rPr>
        <w:tab/>
      </w:r>
      <w:r>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7.26.</w:t>
      </w:r>
      <w:r>
        <w:rPr>
          <w:rFonts w:ascii="GHEA Grapalat" w:hAnsi="GHEA Grapalat"/>
          <w:sz w:val="24"/>
          <w:szCs w:val="24"/>
        </w:rPr>
        <w:tab/>
      </w:r>
      <w:r>
        <w:rPr>
          <w:rFonts w:ascii="GHEA Grapalat" w:hAnsi="GHEA Grapalat"/>
          <w:sz w:val="24"/>
          <w:szCs w:val="24"/>
        </w:rPr>
        <w:t>С целью применения пункта 7.25 части 1 настоящего Приглашения созывается внеочередное заседание Комиссии.</w:t>
      </w:r>
    </w:p>
    <w:p>
      <w:pPr>
        <w:pStyle w:val="54"/>
        <w:widowControl w:val="0"/>
        <w:tabs>
          <w:tab w:val="left" w:pos="1276"/>
        </w:tabs>
        <w:spacing w:after="160" w:line="240" w:lineRule="auto"/>
        <w:ind w:firstLine="567"/>
        <w:rPr>
          <w:rFonts w:ascii="GHEA Grapalat" w:hAnsi="GHEA Grapalat" w:cs="Tahoma"/>
          <w:sz w:val="24"/>
          <w:szCs w:val="24"/>
        </w:rPr>
      </w:pPr>
      <w:r>
        <w:rPr>
          <w:rFonts w:ascii="GHEA Grapalat" w:hAnsi="GHEA Grapalat"/>
          <w:sz w:val="24"/>
          <w:szCs w:val="24"/>
        </w:rPr>
        <w:t>7.27.</w:t>
      </w:r>
      <w:r>
        <w:rPr>
          <w:rFonts w:ascii="GHEA Grapalat" w:hAnsi="GHEA Grapalat"/>
          <w:sz w:val="24"/>
          <w:szCs w:val="24"/>
        </w:rPr>
        <w:tab/>
      </w:r>
      <w:r>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pPr>
        <w:pStyle w:val="28"/>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7.28.</w:t>
      </w:r>
      <w:r>
        <w:rPr>
          <w:rFonts w:ascii="GHEA Grapalat" w:hAnsi="GHEA Grapalat"/>
          <w:sz w:val="24"/>
          <w:szCs w:val="24"/>
        </w:rPr>
        <w:tab/>
      </w:r>
      <w:r>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pPr>
        <w:pStyle w:val="28"/>
        <w:widowControl w:val="0"/>
        <w:spacing w:after="160" w:line="240" w:lineRule="auto"/>
        <w:ind w:firstLine="567"/>
        <w:rPr>
          <w:rFonts w:ascii="GHEA Grapalat" w:hAnsi="GHEA Grapalat"/>
          <w:i/>
          <w:sz w:val="24"/>
          <w:szCs w:val="24"/>
        </w:rPr>
      </w:pPr>
      <w:r>
        <w:rPr>
          <w:rFonts w:ascii="GHEA Grapalat" w:hAnsi="GHEA Grapalat"/>
          <w:sz w:val="24"/>
          <w:szCs w:val="24"/>
        </w:rPr>
        <w:t>Период ожидания в случае настоящей процедуры составляет 5 календарных дней. Период ожидания не применим, если заявку подал только один участник, с которым заключается договор.</w:t>
      </w:r>
    </w:p>
    <w:p>
      <w:pPr>
        <w:pStyle w:val="28"/>
        <w:widowControl w:val="0"/>
        <w:spacing w:after="160" w:line="240" w:lineRule="auto"/>
        <w:ind w:firstLine="567"/>
        <w:rPr>
          <w:rFonts w:ascii="GHEA Grapalat" w:hAnsi="GHEA Grapalat" w:cs="Sylfaen"/>
          <w:sz w:val="24"/>
          <w:szCs w:val="24"/>
        </w:rPr>
      </w:pPr>
      <w:r>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pPr>
        <w:widowControl w:val="0"/>
        <w:spacing w:after="160"/>
        <w:jc w:val="center"/>
        <w:rPr>
          <w:rFonts w:ascii="GHEA Grapalat" w:hAnsi="GHEA Grapalat" w:cs="Arial"/>
          <w:b/>
          <w:iCs/>
        </w:rPr>
      </w:pPr>
      <w:r>
        <w:rPr>
          <w:rFonts w:ascii="GHEA Grapalat" w:hAnsi="GHEA Grapalat"/>
          <w:b/>
        </w:rPr>
        <w:t xml:space="preserve">8. ЗАКЛЮЧЕНИЕ ДОГОВОРА </w:t>
      </w:r>
    </w:p>
    <w:p>
      <w:pPr>
        <w:widowControl w:val="0"/>
        <w:tabs>
          <w:tab w:val="left" w:pos="1134"/>
        </w:tabs>
        <w:spacing w:after="160"/>
        <w:ind w:firstLine="567"/>
        <w:jc w:val="both"/>
        <w:rPr>
          <w:rFonts w:ascii="GHEA Grapalat" w:hAnsi="GHEA Grapalat" w:cs="Sylfaen"/>
        </w:rPr>
      </w:pPr>
      <w:r>
        <w:rPr>
          <w:rFonts w:ascii="GHEA Grapalat" w:hAnsi="GHEA Grapalat"/>
        </w:rPr>
        <w:t>8.1.</w:t>
      </w:r>
      <w:r>
        <w:rPr>
          <w:rFonts w:ascii="GHEA Grapalat" w:hAnsi="GHEA Grapalat"/>
        </w:rPr>
        <w:tab/>
      </w:r>
      <w:r>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pPr>
        <w:widowControl w:val="0"/>
        <w:tabs>
          <w:tab w:val="left" w:pos="1134"/>
        </w:tabs>
        <w:spacing w:after="160"/>
        <w:ind w:firstLine="567"/>
        <w:jc w:val="both"/>
        <w:rPr>
          <w:rFonts w:ascii="GHEA Grapalat" w:hAnsi="GHEA Grapalat" w:cs="Sylfaen"/>
        </w:rPr>
      </w:pPr>
      <w:r>
        <w:rPr>
          <w:rFonts w:ascii="GHEA Grapalat" w:hAnsi="GHEA Grapalat"/>
        </w:rPr>
        <w:t>8.2.</w:t>
      </w:r>
      <w:r>
        <w:rPr>
          <w:rFonts w:ascii="GHEA Grapalat" w:hAnsi="GHEA Grapalat"/>
        </w:rPr>
        <w:tab/>
      </w:r>
      <w:r>
        <w:rPr>
          <w:rFonts w:ascii="GHEA Grapalat" w:hAnsi="GHEA Grapalat"/>
        </w:rPr>
        <w:t>В течение четырех рабочих дней, следующих за окончанием периода ожидания, установленного пунктом 7.28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7.28 части 1 настоящего Приглашения.</w:t>
      </w:r>
    </w:p>
    <w:p>
      <w:pPr>
        <w:widowControl w:val="0"/>
        <w:tabs>
          <w:tab w:val="left" w:pos="1134"/>
        </w:tabs>
        <w:spacing w:after="160"/>
        <w:ind w:firstLine="567"/>
        <w:jc w:val="both"/>
        <w:rPr>
          <w:rFonts w:ascii="GHEA Grapalat" w:hAnsi="GHEA Grapalat" w:cs="Sylfaen"/>
        </w:rPr>
      </w:pPr>
      <w:r>
        <w:rPr>
          <w:rFonts w:ascii="GHEA Grapalat" w:hAnsi="GHEA Grapalat"/>
        </w:rPr>
        <w:t>8.3.</w:t>
      </w:r>
      <w:r>
        <w:rPr>
          <w:rFonts w:ascii="GHEA Grapalat" w:hAnsi="GHEA Grapalat"/>
        </w:rPr>
        <w:tab/>
      </w:r>
      <w:r>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w:t>
      </w:r>
    </w:p>
    <w:p>
      <w:pPr>
        <w:widowControl w:val="0"/>
        <w:tabs>
          <w:tab w:val="left" w:pos="1134"/>
        </w:tabs>
        <w:spacing w:after="160"/>
        <w:ind w:firstLine="567"/>
        <w:jc w:val="both"/>
        <w:rPr>
          <w:rFonts w:ascii="GHEA Grapalat" w:hAnsi="GHEA Grapalat" w:cs="Sylfaen"/>
        </w:rPr>
      </w:pPr>
      <w:r>
        <w:rPr>
          <w:rFonts w:ascii="GHEA Grapalat" w:hAnsi="GHEA Grapalat"/>
        </w:rPr>
        <w:t>8.4.</w:t>
      </w:r>
      <w:r>
        <w:rPr>
          <w:rFonts w:ascii="GHEA Grapalat" w:hAnsi="GHEA Grapalat"/>
        </w:rPr>
        <w:tab/>
      </w:r>
      <w:r>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pPr>
        <w:widowControl w:val="0"/>
        <w:spacing w:after="16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pPr>
        <w:pStyle w:val="2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8.5.</w:t>
      </w:r>
      <w:r>
        <w:rPr>
          <w:rFonts w:ascii="GHEA Grapalat" w:hAnsi="GHEA Grapalat"/>
          <w:i w:val="0"/>
          <w:sz w:val="24"/>
          <w:szCs w:val="24"/>
        </w:rPr>
        <w:tab/>
      </w:r>
      <w:r>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pPr>
        <w:widowControl w:val="0"/>
        <w:spacing w:after="160"/>
        <w:jc w:val="center"/>
        <w:rPr>
          <w:rFonts w:ascii="GHEA Grapalat" w:hAnsi="GHEA Grapalat" w:cs="Arial"/>
          <w:b/>
          <w:iCs/>
        </w:rPr>
      </w:pPr>
      <w:r>
        <w:rPr>
          <w:rFonts w:ascii="GHEA Grapalat" w:hAnsi="GHEA Grapalat"/>
          <w:b/>
        </w:rPr>
        <w:t xml:space="preserve">9. ОБЕСПЕЧЕНИЕ ДОГОВОРА </w:t>
      </w:r>
    </w:p>
    <w:p>
      <w:pPr>
        <w:widowControl w:val="0"/>
        <w:tabs>
          <w:tab w:val="left" w:pos="1134"/>
        </w:tabs>
        <w:spacing w:after="160"/>
        <w:ind w:firstLine="567"/>
        <w:jc w:val="both"/>
        <w:rPr>
          <w:rFonts w:ascii="GHEA Grapalat" w:hAnsi="GHEA Grapalat" w:cs="Sylfaen"/>
        </w:rPr>
      </w:pPr>
      <w:r>
        <w:rPr>
          <w:rFonts w:ascii="GHEA Grapalat" w:hAnsi="GHEA Grapalat"/>
        </w:rPr>
        <w:t>9.1.</w:t>
      </w:r>
      <w:r>
        <w:rPr>
          <w:rFonts w:ascii="GHEA Grapalat" w:hAnsi="GHEA Grapalat"/>
        </w:rPr>
        <w:tab/>
      </w:r>
      <w:r>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pPr>
        <w:widowControl w:val="0"/>
        <w:tabs>
          <w:tab w:val="left" w:pos="1134"/>
        </w:tabs>
        <w:spacing w:after="160"/>
        <w:ind w:firstLine="567"/>
        <w:jc w:val="both"/>
        <w:rPr>
          <w:rFonts w:ascii="GHEA Grapalat" w:hAnsi="GHEA Grapalat" w:cs="Sylfaen"/>
        </w:rPr>
      </w:pPr>
      <w:r>
        <w:rPr>
          <w:rFonts w:ascii="GHEA Grapalat" w:hAnsi="GHEA Grapalat"/>
        </w:rPr>
        <w:t>9.2.</w:t>
      </w:r>
      <w:r>
        <w:rPr>
          <w:rFonts w:ascii="GHEA Grapalat" w:hAnsi="GHEA Grapalat"/>
        </w:rPr>
        <w:tab/>
      </w:r>
      <w:r>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pPr>
        <w:widowControl w:val="0"/>
        <w:spacing w:after="160"/>
        <w:ind w:firstLine="567"/>
        <w:jc w:val="both"/>
        <w:rPr>
          <w:rFonts w:ascii="GHEA Grapalat" w:hAnsi="GHEA Grapalat" w:cs="Sylfaen"/>
        </w:rPr>
      </w:pPr>
      <w:r>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7 формой.</w:t>
      </w:r>
    </w:p>
    <w:p>
      <w:pPr>
        <w:widowControl w:val="0"/>
        <w:tabs>
          <w:tab w:val="left" w:pos="1134"/>
        </w:tabs>
        <w:spacing w:after="160"/>
        <w:ind w:firstLine="567"/>
        <w:jc w:val="both"/>
        <w:rPr>
          <w:rFonts w:ascii="GHEA Grapalat" w:hAnsi="GHEA Grapalat" w:cs="Sylfaen"/>
        </w:rPr>
      </w:pPr>
      <w:r>
        <w:rPr>
          <w:rFonts w:ascii="GHEA Grapalat" w:hAnsi="GHEA Grapalat"/>
        </w:rPr>
        <w:t>9.3.</w:t>
      </w:r>
      <w:r>
        <w:rPr>
          <w:rFonts w:ascii="GHEA Grapalat" w:hAnsi="GHEA Grapalat"/>
        </w:rPr>
        <w:tab/>
      </w:r>
      <w:r>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i/>
        </w:rPr>
        <w:t xml:space="preserve"> </w:t>
      </w:r>
      <w:r>
        <w:rPr>
          <w:rFonts w:ascii="GHEA Grapalat" w:hAnsi="GHEA Grapalat"/>
        </w:rPr>
        <w:t>Порядок погашения предоплаты установлен проектом договора.</w:t>
      </w:r>
    </w:p>
    <w:p>
      <w:pPr>
        <w:widowControl w:val="0"/>
        <w:tabs>
          <w:tab w:val="left" w:pos="1134"/>
        </w:tabs>
        <w:spacing w:after="160"/>
        <w:ind w:firstLine="567"/>
        <w:jc w:val="both"/>
        <w:rPr>
          <w:rFonts w:ascii="GHEA Grapalat" w:hAnsi="GHEA Grapalat"/>
        </w:rPr>
      </w:pPr>
      <w:r>
        <w:rPr>
          <w:rFonts w:ascii="GHEA Grapalat" w:hAnsi="GHEA Grapalat"/>
        </w:rPr>
        <w:t>9.4.</w:t>
      </w:r>
      <w:r>
        <w:rPr>
          <w:rFonts w:ascii="GHEA Grapalat" w:hAnsi="GHEA Grapalat"/>
        </w:rPr>
        <w:tab/>
      </w:r>
      <w:r>
        <w:rPr>
          <w:rFonts w:ascii="GHEA Grapalat" w:hAnsi="GHEA Grapalat"/>
        </w:rPr>
        <w:t>Если в рамках процедуры закупки, организованной по лотам:</w:t>
      </w:r>
    </w:p>
    <w:p>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pPr>
        <w:widowControl w:val="0"/>
        <w:spacing w:after="160"/>
        <w:jc w:val="center"/>
        <w:rPr>
          <w:rFonts w:ascii="GHEA Grapalat" w:hAnsi="GHEA Grapalat" w:cs="Arial"/>
          <w:b/>
        </w:rPr>
      </w:pPr>
      <w:r>
        <w:rPr>
          <w:rFonts w:ascii="GHEA Grapalat" w:hAnsi="GHEA Grapalat"/>
          <w:b/>
        </w:rPr>
        <w:t>10. ОБЪЯВЛЕНИЕ ПРОЦЕДУРЫ НЕСОСТОЯВШЕЙСЯ</w:t>
      </w:r>
    </w:p>
    <w:p>
      <w:pPr>
        <w:widowControl w:val="0"/>
        <w:tabs>
          <w:tab w:val="left" w:pos="1276"/>
        </w:tabs>
        <w:spacing w:after="160"/>
        <w:ind w:firstLine="567"/>
        <w:jc w:val="both"/>
        <w:rPr>
          <w:rFonts w:ascii="GHEA Grapalat" w:hAnsi="GHEA Grapalat" w:cs="Sylfaen"/>
        </w:rPr>
      </w:pPr>
      <w:r>
        <w:rPr>
          <w:rFonts w:ascii="GHEA Grapalat" w:hAnsi="GHEA Grapalat"/>
        </w:rPr>
        <w:t>10.1.</w:t>
      </w:r>
      <w:r>
        <w:rPr>
          <w:rFonts w:ascii="GHEA Grapalat" w:hAnsi="GHEA Grapalat"/>
        </w:rPr>
        <w:tab/>
      </w:r>
      <w:r>
        <w:rPr>
          <w:rFonts w:ascii="GHEA Grapalat" w:hAnsi="GHEA Grapalat"/>
        </w:rPr>
        <w:t>Согласно статье 37 Закона, Комиссия объявляет настоящую процедуру несостоявшейся, если:</w:t>
      </w:r>
    </w:p>
    <w:p>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ни одна из заявок не соответствует условиям приглашения;</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
    <w:p>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не подано ни одной заявки;</w:t>
      </w:r>
    </w:p>
    <w:p>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r>
      <w:r>
        <w:rPr>
          <w:rFonts w:ascii="GHEA Grapalat" w:hAnsi="GHEA Grapalat"/>
        </w:rPr>
        <w:t>договор не заключается.</w:t>
      </w:r>
    </w:p>
    <w:p>
      <w:pPr>
        <w:widowControl w:val="0"/>
        <w:tabs>
          <w:tab w:val="left" w:pos="1276"/>
        </w:tabs>
        <w:spacing w:after="160"/>
        <w:ind w:firstLine="567"/>
        <w:jc w:val="both"/>
        <w:rPr>
          <w:rFonts w:ascii="GHEA Grapalat" w:hAnsi="GHEA Grapalat"/>
        </w:rPr>
      </w:pPr>
      <w:r>
        <w:rPr>
          <w:rFonts w:ascii="GHEA Grapalat" w:hAnsi="GHEA Grapalat"/>
        </w:rPr>
        <w:t>10.2.</w:t>
      </w:r>
      <w:r>
        <w:rPr>
          <w:rFonts w:ascii="GHEA Grapalat" w:hAnsi="GHEA Grapalat"/>
        </w:rPr>
        <w:tab/>
      </w:r>
      <w:r>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pPr>
        <w:widowControl w:val="0"/>
        <w:tabs>
          <w:tab w:val="left" w:pos="1276"/>
        </w:tabs>
        <w:spacing w:after="160"/>
        <w:ind w:firstLine="567"/>
        <w:jc w:val="both"/>
        <w:rPr>
          <w:rFonts w:ascii="GHEA Grapalat" w:hAnsi="GHEA Grapalat"/>
        </w:rPr>
      </w:pPr>
    </w:p>
    <w:p>
      <w:pPr>
        <w:widowControl w:val="0"/>
        <w:tabs>
          <w:tab w:val="left" w:pos="1276"/>
        </w:tabs>
        <w:spacing w:after="160"/>
        <w:ind w:firstLine="567"/>
        <w:jc w:val="both"/>
        <w:rPr>
          <w:rFonts w:ascii="GHEA Grapalat" w:hAnsi="GHEA Grapalat"/>
        </w:rPr>
      </w:pPr>
    </w:p>
    <w:p>
      <w:pPr>
        <w:widowControl w:val="0"/>
        <w:tabs>
          <w:tab w:val="left" w:pos="1276"/>
        </w:tabs>
        <w:spacing w:after="160"/>
        <w:ind w:firstLine="567"/>
        <w:jc w:val="both"/>
        <w:rPr>
          <w:rFonts w:ascii="GHEA Grapalat" w:hAnsi="GHEA Grapalat"/>
        </w:rPr>
      </w:pPr>
    </w:p>
    <w:p>
      <w:pPr>
        <w:widowControl w:val="0"/>
        <w:tabs>
          <w:tab w:val="left" w:pos="1276"/>
        </w:tabs>
        <w:spacing w:after="160"/>
        <w:ind w:firstLine="567"/>
        <w:jc w:val="both"/>
        <w:rPr>
          <w:rFonts w:ascii="GHEA Grapalat" w:hAnsi="GHEA Grapalat" w:cs="Sylfaen"/>
        </w:rPr>
      </w:pPr>
    </w:p>
    <w:p>
      <w:pPr>
        <w:widowControl w:val="0"/>
        <w:spacing w:after="160"/>
        <w:jc w:val="center"/>
        <w:rPr>
          <w:rFonts w:ascii="GHEA Grapalat" w:hAnsi="GHEA Grapalat"/>
          <w:b/>
        </w:rPr>
      </w:pPr>
      <w:r>
        <w:rPr>
          <w:rFonts w:ascii="GHEA Grapalat" w:hAnsi="GHEA Grapalat"/>
          <w:b/>
        </w:rPr>
        <w:t xml:space="preserve">11. ПРАВО УЧАСТНИКА И ПОРЯДОК ОБЖАЛОВАНИЯ ИМ ДЕЙСТВИЙ </w:t>
      </w:r>
      <w:r>
        <w:rPr>
          <w:rFonts w:ascii="GHEA Grapalat" w:hAnsi="GHEA Grapalat"/>
          <w:b/>
        </w:rPr>
        <w:br w:type="textWrapping"/>
      </w:r>
      <w:r>
        <w:rPr>
          <w:rFonts w:ascii="GHEA Grapalat" w:hAnsi="GHEA Grapalat"/>
          <w:b/>
        </w:rPr>
        <w:t xml:space="preserve">И (ИЛИ) ПРИНЯТЫХ РЕШЕНИЙ, </w:t>
      </w:r>
      <w:r>
        <w:rPr>
          <w:rFonts w:ascii="GHEA Grapalat" w:hAnsi="GHEA Grapalat"/>
          <w:b/>
        </w:rPr>
        <w:br w:type="textWrapping"/>
      </w:r>
      <w:r>
        <w:rPr>
          <w:rFonts w:ascii="GHEA Grapalat" w:hAnsi="GHEA Grapalat"/>
          <w:b/>
        </w:rPr>
        <w:t>СВЯЗАННЫХ С ПРОЦЕССОМ ЗАКУПКИ</w:t>
      </w:r>
    </w:p>
    <w:p>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rPr>
        <w:tab/>
      </w:r>
      <w:r>
        <w:rPr>
          <w:rFonts w:ascii="GHEA Grapalat" w:hAnsi="GHEA Grapalat"/>
        </w:rPr>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pPr>
        <w:widowControl w:val="0"/>
        <w:tabs>
          <w:tab w:val="left" w:pos="1276"/>
        </w:tabs>
        <w:spacing w:after="160"/>
        <w:ind w:firstLine="567"/>
        <w:jc w:val="both"/>
        <w:rPr>
          <w:rFonts w:ascii="GHEA Grapalat" w:hAnsi="GHEA Grapalat" w:cs="Sylfaen"/>
        </w:rPr>
      </w:pPr>
      <w:r>
        <w:rPr>
          <w:rFonts w:ascii="GHEA Grapalat" w:hAnsi="GHEA Grapalat"/>
        </w:rPr>
        <w:t>11.2.</w:t>
      </w:r>
      <w:r>
        <w:rPr>
          <w:rFonts w:ascii="GHEA Grapalat" w:hAnsi="GHEA Grapalat"/>
        </w:rPr>
        <w:tab/>
      </w:r>
      <w:r>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pPr>
        <w:widowControl w:val="0"/>
        <w:tabs>
          <w:tab w:val="left" w:pos="1276"/>
        </w:tabs>
        <w:spacing w:after="160"/>
        <w:ind w:firstLine="567"/>
        <w:jc w:val="both"/>
        <w:rPr>
          <w:rFonts w:ascii="GHEA Grapalat" w:hAnsi="GHEA Grapalat" w:cs="Sylfaen"/>
        </w:rPr>
      </w:pPr>
      <w:r>
        <w:rPr>
          <w:rFonts w:ascii="GHEA Grapalat" w:hAnsi="GHEA Grapalat"/>
        </w:rPr>
        <w:t>11.3.</w:t>
      </w:r>
      <w:r>
        <w:rPr>
          <w:rFonts w:ascii="GHEA Grapalat" w:hAnsi="GHEA Grapalat"/>
        </w:rPr>
        <w:tab/>
      </w:r>
      <w:r>
        <w:rPr>
          <w:rFonts w:ascii="GHEA Grapalat" w:hAnsi="GHEA Grapalat"/>
        </w:rPr>
        <w:t>Каждое лицо согласно Закону имеет право:</w:t>
      </w:r>
    </w:p>
    <w:p>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lang w:val="hy-AM"/>
        </w:rPr>
        <w:t xml:space="preserve"> </w:t>
      </w:r>
      <w:r>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pPr>
        <w:widowControl w:val="0"/>
        <w:tabs>
          <w:tab w:val="left" w:pos="1276"/>
        </w:tabs>
        <w:spacing w:after="160"/>
        <w:ind w:firstLine="567"/>
        <w:jc w:val="both"/>
        <w:rPr>
          <w:rFonts w:ascii="GHEA Grapalat" w:hAnsi="GHEA Grapalat" w:cs="Sylfaen"/>
        </w:rPr>
      </w:pPr>
      <w:r>
        <w:rPr>
          <w:rFonts w:ascii="GHEA Grapalat" w:hAnsi="GHEA Grapalat"/>
        </w:rPr>
        <w:t>11.4.</w:t>
      </w:r>
      <w:r>
        <w:rPr>
          <w:rFonts w:ascii="GHEA Grapalat" w:hAnsi="GHEA Grapalat"/>
        </w:rPr>
        <w:tab/>
      </w:r>
      <w:r>
        <w:rPr>
          <w:rFonts w:ascii="GHEA Grapalat" w:hAnsi="GHEA Grapalat"/>
        </w:rPr>
        <w:t>Если подавшее жалобу лицо обжалует:</w:t>
      </w:r>
    </w:p>
    <w:p>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характеристики предмета закупки или требования приглашения, то жалоба подается до истечения окончательного срока подачи заявок.</w:t>
      </w:r>
    </w:p>
    <w:p>
      <w:pPr>
        <w:widowControl w:val="0"/>
        <w:tabs>
          <w:tab w:val="left" w:pos="1276"/>
        </w:tabs>
        <w:spacing w:after="160"/>
        <w:ind w:firstLine="567"/>
        <w:jc w:val="both"/>
        <w:rPr>
          <w:rFonts w:ascii="GHEA Grapalat" w:hAnsi="GHEA Grapalat" w:cs="Sylfaen"/>
        </w:rPr>
      </w:pPr>
      <w:r>
        <w:rPr>
          <w:rFonts w:ascii="GHEA Grapalat" w:hAnsi="GHEA Grapalat"/>
        </w:rPr>
        <w:t>11.5.</w:t>
      </w:r>
      <w:r>
        <w:rPr>
          <w:rFonts w:ascii="GHEA Grapalat" w:hAnsi="GHEA Grapalat"/>
        </w:rPr>
        <w:tab/>
      </w:r>
      <w:r>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наименования (имени, фамилии, копии документа, удостоверяющего личность) и адреса подавшего жалобу лица;</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наименования и адреса заказчика;</w:t>
      </w:r>
    </w:p>
    <w:p>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кода и предмета обжалуемой процедуры закупки;</w:t>
      </w:r>
    </w:p>
    <w:p>
      <w:pPr>
        <w:widowControl w:val="0"/>
        <w:tabs>
          <w:tab w:val="left" w:pos="1134"/>
        </w:tabs>
        <w:spacing w:after="160"/>
        <w:ind w:firstLine="567"/>
        <w:jc w:val="both"/>
        <w:rPr>
          <w:rFonts w:ascii="GHEA Grapalat" w:hAnsi="GHEA Grapalat" w:cs="Sylfaen"/>
        </w:rPr>
      </w:pPr>
      <w:r>
        <w:rPr>
          <w:rFonts w:ascii="GHEA Grapalat" w:hAnsi="GHEA Grapalat"/>
        </w:rPr>
        <w:t>4)</w:t>
      </w:r>
      <w:r>
        <w:rPr>
          <w:rFonts w:ascii="GHEA Grapalat" w:hAnsi="GHEA Grapalat"/>
        </w:rPr>
        <w:tab/>
      </w:r>
      <w:r>
        <w:rPr>
          <w:rFonts w:ascii="GHEA Grapalat" w:hAnsi="GHEA Grapalat"/>
        </w:rPr>
        <w:t>предмета спора и требования подавшего жалобу лица;</w:t>
      </w:r>
    </w:p>
    <w:p>
      <w:pPr>
        <w:widowControl w:val="0"/>
        <w:tabs>
          <w:tab w:val="left" w:pos="1134"/>
        </w:tabs>
        <w:spacing w:after="160"/>
        <w:ind w:firstLine="567"/>
        <w:jc w:val="both"/>
        <w:rPr>
          <w:rFonts w:ascii="GHEA Grapalat" w:hAnsi="GHEA Grapalat" w:cs="Sylfaen"/>
        </w:rPr>
      </w:pPr>
      <w:r>
        <w:rPr>
          <w:rFonts w:ascii="GHEA Grapalat" w:hAnsi="GHEA Grapalat"/>
        </w:rPr>
        <w:t>5)</w:t>
      </w:r>
      <w:r>
        <w:rPr>
          <w:rFonts w:ascii="GHEA Grapalat" w:hAnsi="GHEA Grapalat"/>
        </w:rPr>
        <w:tab/>
      </w:r>
      <w:r>
        <w:rPr>
          <w:rFonts w:ascii="GHEA Grapalat" w:hAnsi="GHEA Grapalat"/>
        </w:rPr>
        <w:t>фактических и правовых оснований жалобы, доказательств по ней;</w:t>
      </w:r>
    </w:p>
    <w:p>
      <w:pPr>
        <w:widowControl w:val="0"/>
        <w:tabs>
          <w:tab w:val="left" w:pos="1134"/>
        </w:tabs>
        <w:spacing w:after="160"/>
        <w:ind w:firstLine="567"/>
        <w:jc w:val="both"/>
        <w:rPr>
          <w:rFonts w:ascii="GHEA Grapalat" w:hAnsi="GHEA Grapalat" w:cs="Sylfaen"/>
        </w:rPr>
      </w:pPr>
      <w:r>
        <w:rPr>
          <w:rFonts w:ascii="GHEA Grapalat" w:hAnsi="GHEA Grapalat"/>
        </w:rPr>
        <w:t>6)</w:t>
      </w:r>
      <w:r>
        <w:rPr>
          <w:rFonts w:ascii="GHEA Grapalat" w:hAnsi="GHEA Grapalat"/>
        </w:rPr>
        <w:tab/>
      </w:r>
      <w:r>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w:t>
      </w:r>
    </w:p>
    <w:p>
      <w:pPr>
        <w:widowControl w:val="0"/>
        <w:tabs>
          <w:tab w:val="left" w:pos="1134"/>
        </w:tabs>
        <w:spacing w:after="160"/>
        <w:ind w:firstLine="567"/>
        <w:jc w:val="both"/>
        <w:rPr>
          <w:rFonts w:ascii="GHEA Grapalat" w:hAnsi="GHEA Grapalat" w:cs="Sylfaen"/>
        </w:rPr>
      </w:pPr>
      <w:r>
        <w:rPr>
          <w:rFonts w:ascii="GHEA Grapalat" w:hAnsi="GHEA Grapalat"/>
        </w:rPr>
        <w:t>7)</w:t>
      </w:r>
      <w:r>
        <w:rPr>
          <w:rFonts w:ascii="GHEA Grapalat" w:hAnsi="GHEA Grapalat"/>
        </w:rPr>
        <w:tab/>
      </w:r>
      <w:r>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pPr>
        <w:widowControl w:val="0"/>
        <w:tabs>
          <w:tab w:val="left" w:pos="1134"/>
        </w:tabs>
        <w:spacing w:after="160"/>
        <w:ind w:firstLine="567"/>
        <w:jc w:val="both"/>
        <w:rPr>
          <w:rFonts w:ascii="GHEA Grapalat" w:hAnsi="GHEA Grapalat"/>
        </w:rPr>
      </w:pPr>
      <w:r>
        <w:rPr>
          <w:rFonts w:ascii="GHEA Grapalat" w:hAnsi="GHEA Grapalat"/>
        </w:rPr>
        <w:t>8)</w:t>
      </w:r>
      <w:r>
        <w:rPr>
          <w:rFonts w:ascii="GHEA Grapalat" w:hAnsi="GHEA Grapalat"/>
        </w:rPr>
        <w:tab/>
      </w:r>
      <w:r>
        <w:rPr>
          <w:rFonts w:ascii="GHEA Grapalat" w:hAnsi="GHEA Grapalat"/>
        </w:rPr>
        <w:t>иных необходимых сведений.</w:t>
      </w:r>
    </w:p>
    <w:p>
      <w:pPr>
        <w:widowControl w:val="0"/>
        <w:tabs>
          <w:tab w:val="left" w:pos="1134"/>
        </w:tabs>
        <w:spacing w:after="160"/>
        <w:ind w:firstLine="567"/>
        <w:jc w:val="both"/>
        <w:rPr>
          <w:rFonts w:ascii="GHEA Grapalat" w:hAnsi="GHEA Grapalat"/>
        </w:rPr>
      </w:pPr>
      <w:r>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fldChar w:fldCharType="begin"/>
      </w:r>
      <w:r>
        <w:instrText xml:space="preserve"> HYPERLINK "mailto:secretariat@minfin.am" </w:instrText>
      </w:r>
      <w:r>
        <w:fldChar w:fldCharType="separate"/>
      </w:r>
      <w:r>
        <w:rPr>
          <w:rFonts w:ascii="GHEA Grapalat" w:hAnsi="GHEA Grapalat"/>
        </w:rPr>
        <w:t>secretariat@minfin.am</w:t>
      </w:r>
      <w:r>
        <w:rPr>
          <w:rFonts w:ascii="GHEA Grapalat" w:hAnsi="GHEA Grapalat"/>
        </w:rPr>
        <w:fldChar w:fldCharType="end"/>
      </w:r>
      <w:r>
        <w:rPr>
          <w:rFonts w:ascii="GHEA Grapalat" w:hAnsi="GHEA Grapalat"/>
        </w:rPr>
        <w:t xml:space="preserve">. </w:t>
      </w:r>
    </w:p>
    <w:p>
      <w:pPr>
        <w:widowControl w:val="0"/>
        <w:tabs>
          <w:tab w:val="left" w:pos="1276"/>
        </w:tabs>
        <w:spacing w:after="160"/>
        <w:ind w:firstLine="567"/>
        <w:jc w:val="both"/>
        <w:rPr>
          <w:rFonts w:ascii="GHEA Grapalat" w:hAnsi="GHEA Grapalat" w:cs="Sylfaen"/>
        </w:rPr>
      </w:pPr>
      <w:r>
        <w:rPr>
          <w:rFonts w:ascii="GHEA Grapalat" w:hAnsi="GHEA Grapalat"/>
        </w:rPr>
        <w:t>11.7.</w:t>
      </w:r>
      <w:r>
        <w:rPr>
          <w:rFonts w:ascii="GHEA Grapalat" w:hAnsi="GHEA Grapalat"/>
        </w:rPr>
        <w:tab/>
      </w:r>
      <w:r>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pPr>
        <w:widowControl w:val="0"/>
        <w:tabs>
          <w:tab w:val="left" w:pos="1276"/>
        </w:tabs>
        <w:spacing w:after="160"/>
        <w:ind w:firstLine="567"/>
        <w:jc w:val="both"/>
        <w:rPr>
          <w:rFonts w:ascii="GHEA Grapalat" w:hAnsi="GHEA Grapalat"/>
        </w:rPr>
      </w:pPr>
      <w:r>
        <w:rPr>
          <w:rFonts w:ascii="GHEA Grapalat" w:hAnsi="GHEA Grapalat"/>
        </w:rPr>
        <w:t>11.8.</w:t>
      </w:r>
      <w:r>
        <w:rPr>
          <w:rFonts w:ascii="GHEA Grapalat" w:hAnsi="GHEA Grapalat"/>
        </w:rPr>
        <w:tab/>
      </w:r>
      <w:r>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Pr>
          <w:rFonts w:hint="eastAsia" w:ascii="GHEA Grapalat" w:hAnsi="GHEA Grapalat"/>
        </w:rPr>
        <w:t>В</w:t>
      </w:r>
      <w:r>
        <w:rPr>
          <w:rFonts w:ascii="GHEA Grapalat" w:hAnsi="GHEA Grapalat"/>
        </w:rPr>
        <w:t xml:space="preserve"> </w:t>
      </w:r>
      <w:r>
        <w:rPr>
          <w:rFonts w:hint="eastAsia" w:ascii="GHEA Grapalat" w:hAnsi="GHEA Grapalat"/>
        </w:rPr>
        <w:t>день</w:t>
      </w:r>
      <w:r>
        <w:rPr>
          <w:rFonts w:ascii="GHEA Grapalat" w:hAnsi="GHEA Grapalat"/>
        </w:rPr>
        <w:t xml:space="preserve"> </w:t>
      </w:r>
      <w:r>
        <w:rPr>
          <w:rFonts w:hint="eastAsia" w:ascii="GHEA Grapalat" w:hAnsi="GHEA Grapalat"/>
        </w:rPr>
        <w:t>отправки</w:t>
      </w:r>
      <w:r>
        <w:rPr>
          <w:rFonts w:ascii="GHEA Grapalat" w:hAnsi="GHEA Grapalat"/>
        </w:rPr>
        <w:t xml:space="preserve"> </w:t>
      </w:r>
      <w:r>
        <w:rPr>
          <w:rFonts w:hint="eastAsia" w:ascii="GHEA Grapalat" w:hAnsi="GHEA Grapalat"/>
        </w:rPr>
        <w:t>письма</w:t>
      </w:r>
      <w:r>
        <w:rPr>
          <w:rFonts w:ascii="GHEA Grapalat" w:hAnsi="GHEA Grapalat"/>
        </w:rPr>
        <w:t xml:space="preserve"> </w:t>
      </w:r>
      <w:r>
        <w:rPr>
          <w:rFonts w:hint="eastAsia" w:ascii="GHEA Grapalat" w:hAnsi="GHEA Grapalat"/>
        </w:rPr>
        <w:t>лицо</w:t>
      </w:r>
      <w:r>
        <w:rPr>
          <w:rFonts w:ascii="GHEA Grapalat" w:hAnsi="GHEA Grapalat"/>
        </w:rPr>
        <w:t xml:space="preserve">, </w:t>
      </w:r>
      <w:r>
        <w:rPr>
          <w:rFonts w:hint="eastAsia" w:ascii="GHEA Grapalat" w:hAnsi="GHEA Grapalat"/>
        </w:rPr>
        <w:t>рассматривающее</w:t>
      </w:r>
      <w:r>
        <w:rPr>
          <w:rFonts w:ascii="GHEA Grapalat" w:hAnsi="GHEA Grapalat"/>
        </w:rPr>
        <w:t xml:space="preserve"> </w:t>
      </w:r>
      <w:r>
        <w:rPr>
          <w:rFonts w:hint="eastAsia" w:ascii="GHEA Grapalat" w:hAnsi="GHEA Grapalat"/>
        </w:rPr>
        <w:t>связанные</w:t>
      </w:r>
      <w:r>
        <w:rPr>
          <w:rFonts w:ascii="GHEA Grapalat" w:hAnsi="GHEA Grapalat"/>
        </w:rPr>
        <w:t xml:space="preserve"> </w:t>
      </w:r>
      <w:r>
        <w:rPr>
          <w:rFonts w:hint="eastAsia" w:ascii="GHEA Grapalat" w:hAnsi="GHEA Grapalat"/>
        </w:rPr>
        <w:t>с</w:t>
      </w:r>
      <w:r>
        <w:rPr>
          <w:rFonts w:ascii="GHEA Grapalat" w:hAnsi="GHEA Grapalat"/>
        </w:rPr>
        <w:t xml:space="preserve"> </w:t>
      </w:r>
      <w:r>
        <w:rPr>
          <w:rFonts w:hint="eastAsia" w:ascii="GHEA Grapalat" w:hAnsi="GHEA Grapalat"/>
        </w:rPr>
        <w:t>закупками</w:t>
      </w:r>
      <w:r>
        <w:rPr>
          <w:rFonts w:ascii="GHEA Grapalat" w:hAnsi="GHEA Grapalat"/>
        </w:rPr>
        <w:t xml:space="preserve"> жалобы, </w:t>
      </w:r>
      <w:r>
        <w:rPr>
          <w:rFonts w:hint="eastAsia" w:ascii="GHEA Grapalat" w:hAnsi="GHEA Grapalat"/>
        </w:rPr>
        <w:t>отправляет</w:t>
      </w:r>
      <w:r>
        <w:rPr>
          <w:rFonts w:ascii="GHEA Grapalat" w:hAnsi="GHEA Grapalat"/>
        </w:rPr>
        <w:t xml:space="preserve"> воспроизведенный (</w:t>
      </w:r>
      <w:r>
        <w:rPr>
          <w:rFonts w:hint="eastAsia" w:ascii="GHEA Grapalat" w:hAnsi="GHEA Grapalat"/>
        </w:rPr>
        <w:t>отсканированн</w:t>
      </w:r>
      <w:r>
        <w:rPr>
          <w:rFonts w:ascii="GHEA Grapalat" w:hAnsi="GHEA Grapalat"/>
        </w:rPr>
        <w:t xml:space="preserve">ый) вариант </w:t>
      </w:r>
      <w:r>
        <w:rPr>
          <w:rFonts w:hint="eastAsia" w:ascii="GHEA Grapalat" w:hAnsi="GHEA Grapalat"/>
        </w:rPr>
        <w:t>с</w:t>
      </w:r>
      <w:r>
        <w:rPr>
          <w:rFonts w:ascii="GHEA Grapalat" w:hAnsi="GHEA Grapalat"/>
        </w:rPr>
        <w:t xml:space="preserve"> </w:t>
      </w:r>
      <w:r>
        <w:rPr>
          <w:rFonts w:hint="eastAsia" w:ascii="GHEA Grapalat" w:hAnsi="GHEA Grapalat"/>
        </w:rPr>
        <w:t>его</w:t>
      </w:r>
      <w:r>
        <w:rPr>
          <w:rFonts w:ascii="GHEA Grapalat" w:hAnsi="GHEA Grapalat"/>
        </w:rPr>
        <w:t xml:space="preserve"> </w:t>
      </w:r>
      <w:r>
        <w:rPr>
          <w:rFonts w:hint="eastAsia" w:ascii="GHEA Grapalat" w:hAnsi="GHEA Grapalat"/>
        </w:rPr>
        <w:t>оригинала</w:t>
      </w:r>
      <w:r>
        <w:rPr>
          <w:rFonts w:ascii="GHEA Grapalat" w:hAnsi="GHEA Grapalat"/>
        </w:rPr>
        <w:t xml:space="preserve"> также </w:t>
      </w:r>
      <w:r>
        <w:rPr>
          <w:rFonts w:hint="eastAsia" w:ascii="GHEA Grapalat" w:hAnsi="GHEA Grapalat"/>
        </w:rPr>
        <w:t>на</w:t>
      </w:r>
      <w:r>
        <w:rPr>
          <w:rFonts w:ascii="GHEA Grapalat" w:hAnsi="GHEA Grapalat"/>
        </w:rPr>
        <w:t xml:space="preserve"> </w:t>
      </w:r>
      <w:r>
        <w:rPr>
          <w:rFonts w:hint="eastAsia" w:ascii="GHEA Grapalat" w:hAnsi="GHEA Grapalat"/>
        </w:rPr>
        <w:t>адрес</w:t>
      </w:r>
      <w:r>
        <w:rPr>
          <w:rFonts w:ascii="GHEA Grapalat" w:hAnsi="GHEA Grapalat"/>
        </w:rPr>
        <w:t xml:space="preserve"> </w:t>
      </w:r>
      <w:r>
        <w:rPr>
          <w:rFonts w:hint="eastAsia" w:ascii="GHEA Grapalat" w:hAnsi="GHEA Grapalat"/>
        </w:rPr>
        <w:t>электронной</w:t>
      </w:r>
      <w:r>
        <w:rPr>
          <w:rFonts w:ascii="GHEA Grapalat" w:hAnsi="GHEA Grapalat"/>
        </w:rPr>
        <w:t xml:space="preserve"> </w:t>
      </w:r>
      <w:r>
        <w:rPr>
          <w:rFonts w:hint="eastAsia" w:ascii="GHEA Grapalat" w:hAnsi="GHEA Grapalat"/>
        </w:rPr>
        <w:t>почты</w:t>
      </w:r>
      <w:r>
        <w:rPr>
          <w:rFonts w:ascii="GHEA Grapalat" w:hAnsi="GHEA Grapalat"/>
        </w:rPr>
        <w:t xml:space="preserve">, </w:t>
      </w:r>
      <w:r>
        <w:rPr>
          <w:rFonts w:hint="eastAsia" w:ascii="GHEA Grapalat" w:hAnsi="GHEA Grapalat"/>
        </w:rPr>
        <w:t>указанн</w:t>
      </w:r>
      <w:r>
        <w:rPr>
          <w:rFonts w:ascii="GHEA Grapalat" w:hAnsi="GHEA Grapalat"/>
        </w:rPr>
        <w:t>օ</w:t>
      </w:r>
      <w:r>
        <w:rPr>
          <w:rFonts w:hint="eastAsia" w:ascii="GHEA Grapalat" w:hAnsi="GHEA Grapalat"/>
        </w:rPr>
        <w:t>й</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жалобе</w:t>
      </w:r>
      <w:r>
        <w:rPr>
          <w:rFonts w:ascii="GHEA Grapalat" w:hAnsi="GHEA Grapalat"/>
        </w:rPr>
        <w:t>.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связанные с закупками, считается представленной в установленный срок.</w:t>
      </w:r>
    </w:p>
    <w:p>
      <w:pPr>
        <w:widowControl w:val="0"/>
        <w:tabs>
          <w:tab w:val="left" w:pos="1276"/>
        </w:tabs>
        <w:spacing w:after="160"/>
        <w:ind w:firstLine="567"/>
        <w:jc w:val="both"/>
        <w:rPr>
          <w:rFonts w:ascii="GHEA Grapalat" w:hAnsi="GHEA Grapalat" w:cs="Sylfaen"/>
        </w:rPr>
      </w:pPr>
      <w:r>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t xml:space="preserve"> </w:t>
      </w:r>
      <w:r>
        <w:rPr>
          <w:rFonts w:ascii="GHEA Grapalat" w:hAnsi="GHEA Grapalat"/>
        </w:rPr>
        <w:t>Жалоба считается принятым к производству по истечении срока, предусмотренного пунктом 11.</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pPr>
        <w:widowControl w:val="0"/>
        <w:tabs>
          <w:tab w:val="left" w:pos="1276"/>
        </w:tabs>
        <w:spacing w:after="160"/>
        <w:ind w:firstLine="567"/>
        <w:jc w:val="both"/>
        <w:rPr>
          <w:rFonts w:ascii="GHEA Grapalat" w:hAnsi="GHEA Grapalat" w:cs="Sylfaen"/>
        </w:rPr>
      </w:pPr>
      <w:r>
        <w:rPr>
          <w:rFonts w:ascii="GHEA Grapalat" w:hAnsi="GHEA Grapalat" w:cs="Sylfaen"/>
        </w:rPr>
        <w:t xml:space="preserve">11.10 </w:t>
      </w:r>
      <w:r>
        <w:rPr>
          <w:rFonts w:hint="eastAsia" w:ascii="GHEA Grapalat" w:hAnsi="GHEA Grapalat" w:cs="Sylfaen"/>
        </w:rPr>
        <w:t>В</w:t>
      </w:r>
      <w:r>
        <w:rPr>
          <w:rFonts w:ascii="GHEA Grapalat" w:hAnsi="GHEA Grapalat" w:cs="Sylfaen"/>
        </w:rPr>
        <w:t xml:space="preserve"> </w:t>
      </w:r>
      <w:r>
        <w:rPr>
          <w:rFonts w:hint="eastAsia" w:ascii="GHEA Grapalat" w:hAnsi="GHEA Grapalat" w:cs="Sylfaen"/>
        </w:rPr>
        <w:t>течение</w:t>
      </w:r>
      <w:r>
        <w:rPr>
          <w:rFonts w:ascii="GHEA Grapalat" w:hAnsi="GHEA Grapalat" w:cs="Sylfaen"/>
        </w:rPr>
        <w:t xml:space="preserve"> </w:t>
      </w:r>
      <w:r>
        <w:rPr>
          <w:rFonts w:hint="eastAsia" w:ascii="GHEA Grapalat" w:hAnsi="GHEA Grapalat" w:cs="Sylfaen"/>
        </w:rPr>
        <w:t>двух</w:t>
      </w:r>
      <w:r>
        <w:rPr>
          <w:rFonts w:ascii="GHEA Grapalat" w:hAnsi="GHEA Grapalat" w:cs="Sylfaen"/>
        </w:rPr>
        <w:t xml:space="preserve"> </w:t>
      </w:r>
      <w:r>
        <w:rPr>
          <w:rFonts w:hint="eastAsia" w:ascii="GHEA Grapalat" w:hAnsi="GHEA Grapalat" w:cs="Sylfaen"/>
        </w:rPr>
        <w:t>рабочих</w:t>
      </w:r>
      <w:r>
        <w:rPr>
          <w:rFonts w:ascii="GHEA Grapalat" w:hAnsi="GHEA Grapalat" w:cs="Sylfaen"/>
        </w:rPr>
        <w:t xml:space="preserve"> </w:t>
      </w:r>
      <w:r>
        <w:rPr>
          <w:rFonts w:hint="eastAsia" w:ascii="GHEA Grapalat" w:hAnsi="GHEA Grapalat" w:cs="Sylfaen"/>
        </w:rPr>
        <w:t>дней</w:t>
      </w:r>
      <w:r>
        <w:rPr>
          <w:rFonts w:ascii="GHEA Grapalat" w:hAnsi="GHEA Grapalat" w:cs="Sylfaen"/>
        </w:rPr>
        <w:t xml:space="preserve"> </w:t>
      </w:r>
      <w:r>
        <w:rPr>
          <w:rFonts w:hint="eastAsia" w:ascii="GHEA Grapalat" w:hAnsi="GHEA Grapalat" w:cs="Sylfaen"/>
        </w:rPr>
        <w:t>со</w:t>
      </w:r>
      <w:r>
        <w:rPr>
          <w:rFonts w:ascii="GHEA Grapalat" w:hAnsi="GHEA Grapalat" w:cs="Sylfaen"/>
        </w:rPr>
        <w:t xml:space="preserve"> </w:t>
      </w:r>
      <w:r>
        <w:rPr>
          <w:rFonts w:hint="eastAsia" w:ascii="GHEA Grapalat" w:hAnsi="GHEA Grapalat" w:cs="Sylfaen"/>
        </w:rPr>
        <w:t>дня</w:t>
      </w:r>
      <w:r>
        <w:rPr>
          <w:rFonts w:ascii="GHEA Grapalat" w:hAnsi="GHEA Grapalat" w:cs="Sylfaen"/>
        </w:rPr>
        <w:t xml:space="preserve"> </w:t>
      </w:r>
      <w:r>
        <w:rPr>
          <w:rFonts w:hint="eastAsia" w:ascii="GHEA Grapalat" w:hAnsi="GHEA Grapalat" w:cs="Sylfaen"/>
        </w:rPr>
        <w:t>принятия</w:t>
      </w:r>
      <w:r>
        <w:rPr>
          <w:rFonts w:ascii="GHEA Grapalat" w:hAnsi="GHEA Grapalat" w:cs="Sylfaen"/>
        </w:rPr>
        <w:t xml:space="preserve"> </w:t>
      </w:r>
      <w:r>
        <w:rPr>
          <w:rFonts w:hint="eastAsia" w:ascii="GHEA Grapalat" w:hAnsi="GHEA Grapalat" w:cs="Sylfaen"/>
        </w:rPr>
        <w:t>жалобы</w:t>
      </w:r>
      <w:r>
        <w:rPr>
          <w:rFonts w:ascii="GHEA Grapalat" w:hAnsi="GHEA Grapalat" w:cs="Sylfaen"/>
        </w:rPr>
        <w:t xml:space="preserve"> </w:t>
      </w:r>
      <w:r>
        <w:rPr>
          <w:rFonts w:hint="eastAsia" w:ascii="GHEA Grapalat" w:hAnsi="GHEA Grapalat" w:cs="Sylfaen"/>
        </w:rPr>
        <w:t>к</w:t>
      </w:r>
      <w:r>
        <w:rPr>
          <w:rFonts w:ascii="GHEA Grapalat" w:hAnsi="GHEA Grapalat" w:cs="Sylfaen"/>
        </w:rPr>
        <w:t xml:space="preserve"> </w:t>
      </w:r>
      <w:r>
        <w:rPr>
          <w:rFonts w:hint="eastAsia" w:ascii="GHEA Grapalat" w:hAnsi="GHEA Grapalat" w:cs="Sylfaen"/>
        </w:rPr>
        <w:t>производству</w:t>
      </w:r>
      <w:r>
        <w:rPr>
          <w:rFonts w:ascii="GHEA Grapalat" w:hAnsi="GHEA Grapalat" w:cs="Sylfaen"/>
        </w:rPr>
        <w:t xml:space="preserve"> </w:t>
      </w:r>
      <w:r>
        <w:rPr>
          <w:rFonts w:hint="eastAsia" w:ascii="GHEA Grapalat" w:hAnsi="GHEA Grapalat" w:cs="Sylfaen"/>
        </w:rPr>
        <w:t>лицо</w:t>
      </w:r>
      <w:r>
        <w:rPr>
          <w:rFonts w:ascii="GHEA Grapalat" w:hAnsi="GHEA Grapalat" w:cs="Sylfaen"/>
        </w:rPr>
        <w:t xml:space="preserve">, </w:t>
      </w:r>
      <w:r>
        <w:rPr>
          <w:rFonts w:hint="eastAsia" w:ascii="GHEA Grapalat" w:hAnsi="GHEA Grapalat" w:cs="Sylfaen"/>
        </w:rPr>
        <w:t>рассматривающее</w:t>
      </w:r>
      <w:r>
        <w:rPr>
          <w:rFonts w:ascii="GHEA Grapalat" w:hAnsi="GHEA Grapalat" w:cs="Sylfaen"/>
        </w:rPr>
        <w:t xml:space="preserve"> связанные с закупками </w:t>
      </w:r>
      <w:r>
        <w:rPr>
          <w:rFonts w:hint="eastAsia" w:ascii="GHEA Grapalat" w:hAnsi="GHEA Grapalat" w:cs="Sylfaen"/>
        </w:rPr>
        <w:t>жалобы</w:t>
      </w:r>
      <w:r>
        <w:rPr>
          <w:rFonts w:ascii="GHEA Grapalat" w:hAnsi="GHEA Grapalat" w:cs="Sylfaen"/>
        </w:rPr>
        <w:t xml:space="preserve">, </w:t>
      </w:r>
      <w:r>
        <w:rPr>
          <w:rFonts w:hint="eastAsia" w:ascii="GHEA Grapalat" w:hAnsi="GHEA Grapalat" w:cs="Sylfaen"/>
        </w:rPr>
        <w:t>обращается</w:t>
      </w:r>
      <w:r>
        <w:rPr>
          <w:rFonts w:ascii="GHEA Grapalat" w:hAnsi="GHEA Grapalat" w:cs="Sylfaen"/>
        </w:rPr>
        <w:t xml:space="preserve"> </w:t>
      </w:r>
      <w:r>
        <w:rPr>
          <w:rFonts w:hint="eastAsia" w:ascii="GHEA Grapalat" w:hAnsi="GHEA Grapalat" w:cs="Sylfaen"/>
        </w:rPr>
        <w:t>с</w:t>
      </w:r>
      <w:r>
        <w:rPr>
          <w:rFonts w:ascii="GHEA Grapalat" w:hAnsi="GHEA Grapalat" w:cs="Sylfaen"/>
        </w:rPr>
        <w:t xml:space="preserve"> </w:t>
      </w:r>
      <w:r>
        <w:rPr>
          <w:rFonts w:hint="eastAsia" w:ascii="GHEA Grapalat" w:hAnsi="GHEA Grapalat" w:cs="Sylfaen"/>
        </w:rPr>
        <w:t>письмом</w:t>
      </w:r>
      <w:r>
        <w:rPr>
          <w:rFonts w:ascii="GHEA Grapalat" w:hAnsi="GHEA Grapalat" w:cs="Sylfaen"/>
        </w:rPr>
        <w:t xml:space="preserve"> </w:t>
      </w:r>
      <w:r>
        <w:rPr>
          <w:rFonts w:hint="eastAsia" w:ascii="GHEA Grapalat" w:hAnsi="GHEA Grapalat" w:cs="Sylfaen"/>
        </w:rPr>
        <w:t>к</w:t>
      </w:r>
      <w:r>
        <w:rPr>
          <w:rFonts w:ascii="GHEA Grapalat" w:hAnsi="GHEA Grapalat" w:cs="Sylfaen"/>
        </w:rPr>
        <w:t xml:space="preserve"> </w:t>
      </w:r>
      <w:r>
        <w:rPr>
          <w:rFonts w:hint="eastAsia" w:ascii="GHEA Grapalat" w:hAnsi="GHEA Grapalat" w:cs="Sylfaen"/>
        </w:rPr>
        <w:t>заказчику</w:t>
      </w:r>
      <w:r>
        <w:rPr>
          <w:rFonts w:ascii="GHEA Grapalat" w:hAnsi="GHEA Grapalat" w:cs="Sylfaen"/>
        </w:rPr>
        <w:t xml:space="preserve"> </w:t>
      </w:r>
      <w:r>
        <w:rPr>
          <w:rFonts w:hint="eastAsia" w:ascii="GHEA Grapalat" w:hAnsi="GHEA Grapalat" w:cs="Sylfaen"/>
        </w:rPr>
        <w:t>с</w:t>
      </w:r>
      <w:r>
        <w:rPr>
          <w:rFonts w:ascii="GHEA Grapalat" w:hAnsi="GHEA Grapalat" w:cs="Sylfaen"/>
        </w:rPr>
        <w:t xml:space="preserve"> </w:t>
      </w:r>
      <w:r>
        <w:rPr>
          <w:rFonts w:hint="eastAsia" w:ascii="GHEA Grapalat" w:hAnsi="GHEA Grapalat" w:cs="Sylfaen"/>
        </w:rPr>
        <w:t>требованием</w:t>
      </w:r>
      <w:r>
        <w:rPr>
          <w:rFonts w:ascii="GHEA Grapalat" w:hAnsi="GHEA Grapalat" w:cs="Sylfaen"/>
        </w:rPr>
        <w:t xml:space="preserve"> </w:t>
      </w:r>
      <w:r>
        <w:rPr>
          <w:rFonts w:hint="eastAsia" w:ascii="GHEA Grapalat" w:hAnsi="GHEA Grapalat" w:cs="Sylfaen"/>
        </w:rPr>
        <w:t>представить</w:t>
      </w:r>
      <w:r>
        <w:rPr>
          <w:rFonts w:ascii="GHEA Grapalat" w:hAnsi="GHEA Grapalat" w:cs="Sylfaen"/>
        </w:rPr>
        <w:t xml:space="preserve"> </w:t>
      </w:r>
      <w:r>
        <w:rPr>
          <w:rFonts w:hint="eastAsia" w:ascii="GHEA Grapalat" w:hAnsi="GHEA Grapalat" w:cs="Sylfaen"/>
        </w:rPr>
        <w:t>в</w:t>
      </w:r>
      <w:r>
        <w:rPr>
          <w:rFonts w:ascii="GHEA Grapalat" w:hAnsi="GHEA Grapalat" w:cs="Sylfaen"/>
        </w:rPr>
        <w:t xml:space="preserve"> </w:t>
      </w:r>
      <w:r>
        <w:rPr>
          <w:rFonts w:hint="eastAsia" w:ascii="GHEA Grapalat" w:hAnsi="GHEA Grapalat" w:cs="Sylfaen"/>
        </w:rPr>
        <w:t>письменном</w:t>
      </w:r>
      <w:r>
        <w:rPr>
          <w:rFonts w:ascii="GHEA Grapalat" w:hAnsi="GHEA Grapalat" w:cs="Sylfaen"/>
        </w:rPr>
        <w:t xml:space="preserve"> </w:t>
      </w:r>
      <w:r>
        <w:rPr>
          <w:rFonts w:hint="eastAsia" w:ascii="GHEA Grapalat" w:hAnsi="GHEA Grapalat" w:cs="Sylfaen"/>
        </w:rPr>
        <w:t>виде</w:t>
      </w:r>
      <w:r>
        <w:rPr>
          <w:rFonts w:ascii="GHEA Grapalat" w:hAnsi="GHEA Grapalat" w:cs="Sylfaen"/>
        </w:rPr>
        <w:t xml:space="preserve"> </w:t>
      </w:r>
      <w:r>
        <w:rPr>
          <w:rFonts w:hint="eastAsia" w:ascii="GHEA Grapalat" w:hAnsi="GHEA Grapalat" w:cs="Sylfaen"/>
        </w:rPr>
        <w:t>позицию</w:t>
      </w:r>
      <w:r>
        <w:rPr>
          <w:rFonts w:ascii="GHEA Grapalat" w:hAnsi="GHEA Grapalat" w:cs="Sylfaen"/>
        </w:rPr>
        <w:t xml:space="preserve"> по </w:t>
      </w:r>
      <w:r>
        <w:rPr>
          <w:rFonts w:hint="eastAsia" w:ascii="GHEA Grapalat" w:hAnsi="GHEA Grapalat" w:cs="Sylfaen"/>
        </w:rPr>
        <w:t>жалоб</w:t>
      </w:r>
      <w:r>
        <w:rPr>
          <w:rFonts w:ascii="GHEA Grapalat" w:hAnsi="GHEA Grapalat" w:cs="Sylfaen"/>
        </w:rPr>
        <w:t xml:space="preserve">е, </w:t>
      </w:r>
      <w:r>
        <w:rPr>
          <w:rFonts w:hint="eastAsia" w:ascii="GHEA Grapalat" w:hAnsi="GHEA Grapalat" w:cs="Sylfaen"/>
        </w:rPr>
        <w:t>а</w:t>
      </w:r>
      <w:r>
        <w:rPr>
          <w:rFonts w:ascii="GHEA Grapalat" w:hAnsi="GHEA Grapalat" w:cs="Sylfaen"/>
        </w:rPr>
        <w:t xml:space="preserve"> </w:t>
      </w:r>
      <w:r>
        <w:rPr>
          <w:rFonts w:hint="eastAsia" w:ascii="GHEA Grapalat" w:hAnsi="GHEA Grapalat" w:cs="Sylfaen"/>
        </w:rPr>
        <w:t>также</w:t>
      </w:r>
      <w:r>
        <w:rPr>
          <w:rFonts w:ascii="GHEA Grapalat" w:hAnsi="GHEA Grapalat" w:cs="Sylfaen"/>
        </w:rPr>
        <w:t xml:space="preserve"> </w:t>
      </w:r>
      <w:r>
        <w:rPr>
          <w:rFonts w:hint="eastAsia" w:ascii="GHEA Grapalat" w:hAnsi="GHEA Grapalat" w:cs="Sylfaen"/>
        </w:rPr>
        <w:t>с</w:t>
      </w:r>
      <w:r>
        <w:rPr>
          <w:rFonts w:ascii="GHEA Grapalat" w:hAnsi="GHEA Grapalat" w:cs="Sylfaen"/>
        </w:rPr>
        <w:t xml:space="preserve"> </w:t>
      </w:r>
      <w:r>
        <w:rPr>
          <w:rFonts w:hint="eastAsia" w:ascii="GHEA Grapalat" w:hAnsi="GHEA Grapalat" w:cs="Sylfaen"/>
        </w:rPr>
        <w:t>требованием</w:t>
      </w:r>
      <w:r>
        <w:rPr>
          <w:rFonts w:ascii="GHEA Grapalat" w:hAnsi="GHEA Grapalat" w:cs="Sylfaen"/>
        </w:rPr>
        <w:t xml:space="preserve"> </w:t>
      </w:r>
      <w:r>
        <w:rPr>
          <w:rFonts w:hint="eastAsia" w:ascii="GHEA Grapalat" w:hAnsi="GHEA Grapalat" w:cs="Sylfaen"/>
        </w:rPr>
        <w:t>представить</w:t>
      </w:r>
      <w:r>
        <w:rPr>
          <w:rFonts w:ascii="GHEA Grapalat" w:hAnsi="GHEA Grapalat" w:cs="Sylfaen"/>
        </w:rPr>
        <w:t xml:space="preserve"> </w:t>
      </w:r>
      <w:r>
        <w:rPr>
          <w:rFonts w:hint="eastAsia" w:ascii="GHEA Grapalat" w:hAnsi="GHEA Grapalat" w:cs="Sylfaen"/>
        </w:rPr>
        <w:t>указанные</w:t>
      </w:r>
      <w:r>
        <w:rPr>
          <w:rFonts w:ascii="GHEA Grapalat" w:hAnsi="GHEA Grapalat" w:cs="Sylfaen"/>
        </w:rPr>
        <w:t xml:space="preserve"> </w:t>
      </w:r>
      <w:r>
        <w:rPr>
          <w:rFonts w:hint="eastAsia" w:ascii="GHEA Grapalat" w:hAnsi="GHEA Grapalat" w:cs="Sylfaen"/>
        </w:rPr>
        <w:t>в</w:t>
      </w:r>
      <w:r>
        <w:rPr>
          <w:rFonts w:ascii="GHEA Grapalat" w:hAnsi="GHEA Grapalat" w:cs="Sylfaen"/>
        </w:rPr>
        <w:t xml:space="preserve"> </w:t>
      </w:r>
      <w:r>
        <w:rPr>
          <w:rFonts w:hint="eastAsia" w:ascii="GHEA Grapalat" w:hAnsi="GHEA Grapalat" w:cs="Sylfaen"/>
        </w:rPr>
        <w:t>письме</w:t>
      </w:r>
      <w:r>
        <w:rPr>
          <w:rFonts w:ascii="GHEA Grapalat" w:hAnsi="GHEA Grapalat" w:cs="Sylfaen"/>
        </w:rPr>
        <w:t xml:space="preserve"> </w:t>
      </w:r>
      <w:r>
        <w:rPr>
          <w:rFonts w:hint="eastAsia" w:ascii="GHEA Grapalat" w:hAnsi="GHEA Grapalat" w:cs="Sylfaen"/>
        </w:rPr>
        <w:t>и</w:t>
      </w:r>
      <w:r>
        <w:rPr>
          <w:rFonts w:ascii="GHEA Grapalat" w:hAnsi="GHEA Grapalat" w:cs="Sylfaen"/>
        </w:rPr>
        <w:t xml:space="preserve"> </w:t>
      </w:r>
      <w:r>
        <w:rPr>
          <w:rFonts w:hint="eastAsia" w:ascii="GHEA Grapalat" w:hAnsi="GHEA Grapalat" w:cs="Sylfaen"/>
        </w:rPr>
        <w:t>необходимые</w:t>
      </w:r>
      <w:r>
        <w:rPr>
          <w:rFonts w:ascii="GHEA Grapalat" w:hAnsi="GHEA Grapalat" w:cs="Sylfaen"/>
        </w:rPr>
        <w:t xml:space="preserve"> </w:t>
      </w:r>
      <w:r>
        <w:rPr>
          <w:rFonts w:hint="eastAsia" w:ascii="GHEA Grapalat" w:hAnsi="GHEA Grapalat" w:cs="Sylfaen"/>
        </w:rPr>
        <w:t>для</w:t>
      </w:r>
      <w:r>
        <w:rPr>
          <w:rFonts w:ascii="GHEA Grapalat" w:hAnsi="GHEA Grapalat" w:cs="Sylfaen"/>
        </w:rPr>
        <w:t xml:space="preserve"> </w:t>
      </w:r>
      <w:r>
        <w:rPr>
          <w:rFonts w:hint="eastAsia" w:ascii="GHEA Grapalat" w:hAnsi="GHEA Grapalat" w:cs="Sylfaen"/>
        </w:rPr>
        <w:t>рассмотрения</w:t>
      </w:r>
      <w:r>
        <w:rPr>
          <w:rFonts w:ascii="GHEA Grapalat" w:hAnsi="GHEA Grapalat" w:cs="Sylfaen"/>
        </w:rPr>
        <w:t xml:space="preserve"> </w:t>
      </w:r>
      <w:r>
        <w:rPr>
          <w:rFonts w:hint="eastAsia" w:ascii="GHEA Grapalat" w:hAnsi="GHEA Grapalat" w:cs="Sylfaen"/>
        </w:rPr>
        <w:t>жалобы</w:t>
      </w:r>
      <w:r>
        <w:rPr>
          <w:rFonts w:ascii="GHEA Grapalat" w:hAnsi="GHEA Grapalat" w:cs="Sylfaen"/>
        </w:rPr>
        <w:t xml:space="preserve"> </w:t>
      </w:r>
      <w:r>
        <w:rPr>
          <w:rFonts w:hint="eastAsia" w:ascii="GHEA Grapalat" w:hAnsi="GHEA Grapalat" w:cs="Sylfaen"/>
        </w:rPr>
        <w:t>и</w:t>
      </w:r>
      <w:r>
        <w:rPr>
          <w:rFonts w:ascii="GHEA Grapalat" w:hAnsi="GHEA Grapalat" w:cs="Sylfaen"/>
        </w:rPr>
        <w:t xml:space="preserve"> </w:t>
      </w:r>
      <w:r>
        <w:rPr>
          <w:rFonts w:hint="eastAsia" w:ascii="GHEA Grapalat" w:hAnsi="GHEA Grapalat" w:cs="Sylfaen"/>
        </w:rPr>
        <w:t>принятия</w:t>
      </w:r>
      <w:r>
        <w:rPr>
          <w:rFonts w:ascii="GHEA Grapalat" w:hAnsi="GHEA Grapalat" w:cs="Sylfaen"/>
        </w:rPr>
        <w:t xml:space="preserve"> </w:t>
      </w:r>
      <w:r>
        <w:rPr>
          <w:rFonts w:hint="eastAsia" w:ascii="GHEA Grapalat" w:hAnsi="GHEA Grapalat" w:cs="Sylfaen"/>
        </w:rPr>
        <w:t>решения</w:t>
      </w:r>
      <w:r>
        <w:rPr>
          <w:rFonts w:ascii="GHEA Grapalat" w:hAnsi="GHEA Grapalat" w:cs="Sylfaen"/>
        </w:rPr>
        <w:t xml:space="preserve"> </w:t>
      </w:r>
      <w:r>
        <w:rPr>
          <w:rFonts w:hint="eastAsia" w:ascii="GHEA Grapalat" w:hAnsi="GHEA Grapalat" w:cs="Sylfaen"/>
        </w:rPr>
        <w:t>документы</w:t>
      </w:r>
      <w:r>
        <w:rPr>
          <w:rFonts w:ascii="GHEA Grapalat" w:hAnsi="GHEA Grapalat" w:cs="Sylfaen"/>
        </w:rPr>
        <w:t xml:space="preserve">, </w:t>
      </w:r>
      <w:r>
        <w:rPr>
          <w:rFonts w:hint="eastAsia" w:ascii="GHEA Grapalat" w:hAnsi="GHEA Grapalat" w:cs="Sylfaen"/>
        </w:rPr>
        <w:t>прилагая</w:t>
      </w:r>
      <w:r>
        <w:rPr>
          <w:rFonts w:ascii="GHEA Grapalat" w:hAnsi="GHEA Grapalat" w:cs="Sylfaen"/>
        </w:rPr>
        <w:t xml:space="preserve"> </w:t>
      </w:r>
      <w:r>
        <w:rPr>
          <w:rFonts w:hint="eastAsia" w:ascii="GHEA Grapalat" w:hAnsi="GHEA Grapalat" w:cs="Sylfaen"/>
        </w:rPr>
        <w:t>копии</w:t>
      </w:r>
      <w:r>
        <w:rPr>
          <w:rFonts w:ascii="GHEA Grapalat" w:hAnsi="GHEA Grapalat" w:cs="Sylfaen"/>
        </w:rPr>
        <w:t xml:space="preserve"> </w:t>
      </w:r>
      <w:r>
        <w:rPr>
          <w:rFonts w:hint="eastAsia" w:ascii="GHEA Grapalat" w:hAnsi="GHEA Grapalat" w:cs="Sylfaen"/>
        </w:rPr>
        <w:t>жалобы</w:t>
      </w:r>
      <w:r>
        <w:rPr>
          <w:rFonts w:ascii="GHEA Grapalat" w:hAnsi="GHEA Grapalat" w:cs="Sylfaen"/>
        </w:rPr>
        <w:t xml:space="preserve"> </w:t>
      </w:r>
      <w:r>
        <w:rPr>
          <w:rFonts w:hint="eastAsia" w:ascii="GHEA Grapalat" w:hAnsi="GHEA Grapalat" w:cs="Sylfaen"/>
        </w:rPr>
        <w:t>и</w:t>
      </w:r>
      <w:r>
        <w:rPr>
          <w:rFonts w:ascii="GHEA Grapalat" w:hAnsi="GHEA Grapalat" w:cs="Sylfaen"/>
        </w:rPr>
        <w:t xml:space="preserve"> </w:t>
      </w:r>
      <w:r>
        <w:rPr>
          <w:rFonts w:hint="eastAsia" w:ascii="GHEA Grapalat" w:hAnsi="GHEA Grapalat" w:cs="Sylfaen"/>
        </w:rPr>
        <w:t>приложенных</w:t>
      </w:r>
      <w:r>
        <w:rPr>
          <w:rFonts w:ascii="GHEA Grapalat" w:hAnsi="GHEA Grapalat" w:cs="Sylfaen"/>
        </w:rPr>
        <w:t xml:space="preserve"> </w:t>
      </w:r>
      <w:r>
        <w:rPr>
          <w:rFonts w:hint="eastAsia" w:ascii="GHEA Grapalat" w:hAnsi="GHEA Grapalat" w:cs="Sylfaen"/>
        </w:rPr>
        <w:t>документов</w:t>
      </w:r>
      <w:r>
        <w:rPr>
          <w:rFonts w:ascii="GHEA Grapalat" w:hAnsi="GHEA Grapalat" w:cs="Sylfaen"/>
        </w:rPr>
        <w:t xml:space="preserve">, </w:t>
      </w:r>
      <w:r>
        <w:rPr>
          <w:rFonts w:hint="eastAsia" w:ascii="GHEA Grapalat" w:hAnsi="GHEA Grapalat" w:cs="Sylfaen"/>
        </w:rPr>
        <w:t>при</w:t>
      </w:r>
      <w:r>
        <w:rPr>
          <w:rFonts w:ascii="GHEA Grapalat" w:hAnsi="GHEA Grapalat" w:cs="Sylfaen"/>
        </w:rPr>
        <w:t xml:space="preserve"> </w:t>
      </w:r>
      <w:r>
        <w:rPr>
          <w:rFonts w:hint="eastAsia" w:ascii="GHEA Grapalat" w:hAnsi="GHEA Grapalat" w:cs="Sylfaen"/>
        </w:rPr>
        <w:t>наличии</w:t>
      </w:r>
      <w:r>
        <w:rPr>
          <w:rFonts w:ascii="GHEA Grapalat" w:hAnsi="GHEA Grapalat" w:cs="Sylfaen"/>
        </w:rPr>
        <w:t xml:space="preserve">. </w:t>
      </w:r>
      <w:r>
        <w:rPr>
          <w:rFonts w:hint="eastAsia" w:ascii="GHEA Grapalat" w:hAnsi="GHEA Grapalat" w:cs="Sylfaen"/>
        </w:rPr>
        <w:t>Позиция</w:t>
      </w:r>
      <w:r>
        <w:rPr>
          <w:rFonts w:ascii="GHEA Grapalat" w:hAnsi="GHEA Grapalat" w:cs="Sylfaen"/>
        </w:rPr>
        <w:t xml:space="preserve"> </w:t>
      </w:r>
      <w:r>
        <w:rPr>
          <w:rFonts w:hint="eastAsia" w:ascii="GHEA Grapalat" w:hAnsi="GHEA Grapalat" w:cs="Sylfaen"/>
        </w:rPr>
        <w:t>заказчика</w:t>
      </w:r>
      <w:r>
        <w:rPr>
          <w:rFonts w:ascii="GHEA Grapalat" w:hAnsi="GHEA Grapalat" w:cs="Sylfaen"/>
        </w:rPr>
        <w:t xml:space="preserve"> </w:t>
      </w:r>
      <w:r>
        <w:rPr>
          <w:rFonts w:hint="eastAsia" w:ascii="GHEA Grapalat" w:hAnsi="GHEA Grapalat" w:cs="Sylfaen"/>
        </w:rPr>
        <w:t>по</w:t>
      </w:r>
      <w:r>
        <w:rPr>
          <w:rFonts w:ascii="GHEA Grapalat" w:hAnsi="GHEA Grapalat" w:cs="Sylfaen"/>
        </w:rPr>
        <w:t xml:space="preserve"> </w:t>
      </w:r>
      <w:r>
        <w:rPr>
          <w:rFonts w:hint="eastAsia" w:ascii="GHEA Grapalat" w:hAnsi="GHEA Grapalat" w:cs="Sylfaen"/>
        </w:rPr>
        <w:t>жалобе</w:t>
      </w:r>
      <w:r>
        <w:rPr>
          <w:rFonts w:ascii="GHEA Grapalat" w:hAnsi="GHEA Grapalat" w:cs="Sylfaen"/>
        </w:rPr>
        <w:t xml:space="preserve"> </w:t>
      </w:r>
      <w:r>
        <w:rPr>
          <w:rFonts w:hint="eastAsia" w:ascii="GHEA Grapalat" w:hAnsi="GHEA Grapalat" w:cs="Sylfaen"/>
        </w:rPr>
        <w:t>и</w:t>
      </w:r>
      <w:r>
        <w:rPr>
          <w:rFonts w:ascii="GHEA Grapalat" w:hAnsi="GHEA Grapalat" w:cs="Sylfaen"/>
        </w:rPr>
        <w:t xml:space="preserve"> </w:t>
      </w:r>
      <w:r>
        <w:rPr>
          <w:rFonts w:hint="eastAsia" w:ascii="GHEA Grapalat" w:hAnsi="GHEA Grapalat" w:cs="Sylfaen"/>
        </w:rPr>
        <w:t>запрошенные</w:t>
      </w:r>
      <w:r>
        <w:rPr>
          <w:rFonts w:ascii="GHEA Grapalat" w:hAnsi="GHEA Grapalat" w:cs="Sylfaen"/>
        </w:rPr>
        <w:t xml:space="preserve"> </w:t>
      </w:r>
      <w:r>
        <w:rPr>
          <w:rFonts w:hint="eastAsia" w:ascii="GHEA Grapalat" w:hAnsi="GHEA Grapalat" w:cs="Sylfaen"/>
        </w:rPr>
        <w:t>документы</w:t>
      </w:r>
      <w:r>
        <w:rPr>
          <w:rFonts w:ascii="GHEA Grapalat" w:hAnsi="GHEA Grapalat" w:cs="Sylfaen"/>
        </w:rPr>
        <w:t xml:space="preserve"> </w:t>
      </w:r>
      <w:r>
        <w:rPr>
          <w:rFonts w:hint="eastAsia" w:ascii="GHEA Grapalat" w:hAnsi="GHEA Grapalat" w:cs="Sylfaen"/>
        </w:rPr>
        <w:t>представляются</w:t>
      </w:r>
      <w:r>
        <w:rPr>
          <w:rFonts w:ascii="GHEA Grapalat" w:hAnsi="GHEA Grapalat" w:cs="Sylfaen"/>
        </w:rPr>
        <w:t xml:space="preserve"> </w:t>
      </w:r>
      <w:r>
        <w:rPr>
          <w:rFonts w:hint="eastAsia" w:ascii="GHEA Grapalat" w:hAnsi="GHEA Grapalat" w:cs="Sylfaen"/>
        </w:rPr>
        <w:t>лицу</w:t>
      </w:r>
      <w:r>
        <w:rPr>
          <w:rFonts w:ascii="GHEA Grapalat" w:hAnsi="GHEA Grapalat" w:cs="Sylfaen"/>
        </w:rPr>
        <w:t xml:space="preserve">, </w:t>
      </w:r>
      <w:r>
        <w:rPr>
          <w:rFonts w:hint="eastAsia" w:ascii="GHEA Grapalat" w:hAnsi="GHEA Grapalat" w:cs="Sylfaen"/>
        </w:rPr>
        <w:t>рассматривающему</w:t>
      </w:r>
      <w:r>
        <w:rPr>
          <w:rFonts w:ascii="GHEA Grapalat" w:hAnsi="GHEA Grapalat" w:cs="Sylfaen"/>
        </w:rPr>
        <w:t xml:space="preserve"> связанные с закупками </w:t>
      </w:r>
      <w:r>
        <w:rPr>
          <w:rFonts w:hint="eastAsia" w:ascii="GHEA Grapalat" w:hAnsi="GHEA Grapalat" w:cs="Sylfaen"/>
        </w:rPr>
        <w:t>жалобы</w:t>
      </w:r>
      <w:r>
        <w:rPr>
          <w:rFonts w:ascii="GHEA Grapalat" w:hAnsi="GHEA Grapalat" w:cs="Sylfaen"/>
        </w:rPr>
        <w:t xml:space="preserve">, </w:t>
      </w:r>
      <w:r>
        <w:rPr>
          <w:rFonts w:hint="eastAsia" w:ascii="GHEA Grapalat" w:hAnsi="GHEA Grapalat" w:cs="Sylfaen"/>
        </w:rPr>
        <w:t>в</w:t>
      </w:r>
      <w:r>
        <w:rPr>
          <w:rFonts w:ascii="GHEA Grapalat" w:hAnsi="GHEA Grapalat" w:cs="Sylfaen"/>
        </w:rPr>
        <w:t xml:space="preserve"> </w:t>
      </w:r>
      <w:r>
        <w:rPr>
          <w:rFonts w:hint="eastAsia" w:ascii="GHEA Grapalat" w:hAnsi="GHEA Grapalat" w:cs="Sylfaen"/>
        </w:rPr>
        <w:t>письменной</w:t>
      </w:r>
      <w:r>
        <w:rPr>
          <w:rFonts w:ascii="GHEA Grapalat" w:hAnsi="GHEA Grapalat" w:cs="Sylfaen"/>
        </w:rPr>
        <w:t xml:space="preserve"> </w:t>
      </w:r>
      <w:r>
        <w:rPr>
          <w:rFonts w:hint="eastAsia" w:ascii="GHEA Grapalat" w:hAnsi="GHEA Grapalat" w:cs="Sylfaen"/>
        </w:rPr>
        <w:t>форме</w:t>
      </w:r>
      <w:r>
        <w:rPr>
          <w:rFonts w:ascii="GHEA Grapalat" w:hAnsi="GHEA Grapalat" w:cs="Sylfaen"/>
        </w:rPr>
        <w:t xml:space="preserve"> </w:t>
      </w:r>
      <w:r>
        <w:rPr>
          <w:rFonts w:hint="eastAsia" w:ascii="GHEA Grapalat" w:hAnsi="GHEA Grapalat" w:cs="Sylfaen"/>
        </w:rPr>
        <w:t>или</w:t>
      </w:r>
      <w:r>
        <w:rPr>
          <w:rFonts w:ascii="GHEA Grapalat" w:hAnsi="GHEA Grapalat" w:cs="Sylfaen"/>
        </w:rPr>
        <w:t xml:space="preserve"> в </w:t>
      </w:r>
      <w:r>
        <w:rPr>
          <w:rFonts w:hint="eastAsia" w:ascii="GHEA Grapalat" w:hAnsi="GHEA Grapalat" w:cs="Sylfaen"/>
        </w:rPr>
        <w:t>воспроизведенн</w:t>
      </w:r>
      <w:r>
        <w:rPr>
          <w:rFonts w:ascii="GHEA Grapalat" w:hAnsi="GHEA Grapalat" w:cs="Sylfaen"/>
        </w:rPr>
        <w:t>о</w:t>
      </w:r>
      <w:r>
        <w:rPr>
          <w:rFonts w:hint="eastAsia" w:ascii="GHEA Grapalat" w:hAnsi="GHEA Grapalat" w:cs="Sylfaen"/>
        </w:rPr>
        <w:t>м</w:t>
      </w:r>
      <w:r>
        <w:rPr>
          <w:rFonts w:ascii="GHEA Grapalat" w:hAnsi="GHEA Grapalat" w:cs="Sylfaen"/>
        </w:rPr>
        <w:t xml:space="preserve"> (</w:t>
      </w:r>
      <w:r>
        <w:rPr>
          <w:rFonts w:hint="eastAsia" w:ascii="GHEA Grapalat" w:hAnsi="GHEA Grapalat" w:cs="Sylfaen"/>
        </w:rPr>
        <w:t>отсканированн</w:t>
      </w:r>
      <w:r>
        <w:rPr>
          <w:rFonts w:ascii="GHEA Grapalat" w:hAnsi="GHEA Grapalat" w:cs="Sylfaen"/>
        </w:rPr>
        <w:t>о</w:t>
      </w:r>
      <w:r>
        <w:rPr>
          <w:rFonts w:hint="eastAsia" w:ascii="GHEA Grapalat" w:hAnsi="GHEA Grapalat" w:cs="Sylfaen"/>
        </w:rPr>
        <w:t>м</w:t>
      </w:r>
      <w:r>
        <w:rPr>
          <w:rFonts w:ascii="GHEA Grapalat" w:hAnsi="GHEA Grapalat" w:cs="Sylfaen"/>
        </w:rPr>
        <w:t xml:space="preserve">) </w:t>
      </w:r>
      <w:r>
        <w:rPr>
          <w:rFonts w:hint="eastAsia" w:ascii="GHEA Grapalat" w:hAnsi="GHEA Grapalat" w:cs="Sylfaen"/>
        </w:rPr>
        <w:t>с</w:t>
      </w:r>
      <w:r>
        <w:rPr>
          <w:rFonts w:ascii="GHEA Grapalat" w:hAnsi="GHEA Grapalat" w:cs="Sylfaen"/>
        </w:rPr>
        <w:t xml:space="preserve"> </w:t>
      </w:r>
      <w:r>
        <w:rPr>
          <w:rFonts w:hint="eastAsia" w:ascii="GHEA Grapalat" w:hAnsi="GHEA Grapalat" w:cs="Sylfaen"/>
        </w:rPr>
        <w:t>их</w:t>
      </w:r>
      <w:r>
        <w:rPr>
          <w:rFonts w:ascii="GHEA Grapalat" w:hAnsi="GHEA Grapalat" w:cs="Sylfaen"/>
        </w:rPr>
        <w:t xml:space="preserve"> </w:t>
      </w:r>
      <w:r>
        <w:rPr>
          <w:rFonts w:hint="eastAsia" w:ascii="GHEA Grapalat" w:hAnsi="GHEA Grapalat" w:cs="Sylfaen"/>
        </w:rPr>
        <w:t>оригинала</w:t>
      </w:r>
      <w:r>
        <w:rPr>
          <w:rFonts w:ascii="GHEA Grapalat" w:hAnsi="GHEA Grapalat" w:cs="Sylfaen"/>
        </w:rPr>
        <w:t xml:space="preserve"> </w:t>
      </w:r>
      <w:r>
        <w:rPr>
          <w:rFonts w:hint="eastAsia" w:ascii="GHEA Grapalat" w:hAnsi="GHEA Grapalat" w:cs="Sylfaen"/>
        </w:rPr>
        <w:t>варианте</w:t>
      </w:r>
      <w:r>
        <w:rPr>
          <w:rFonts w:ascii="GHEA Grapalat" w:hAnsi="GHEA Grapalat" w:cs="Sylfaen"/>
        </w:rPr>
        <w:t xml:space="preserve"> , </w:t>
      </w:r>
      <w:r>
        <w:rPr>
          <w:rFonts w:hint="eastAsia" w:ascii="GHEA Grapalat" w:hAnsi="GHEA Grapalat" w:cs="Sylfaen"/>
        </w:rPr>
        <w:t>путем</w:t>
      </w:r>
      <w:r>
        <w:rPr>
          <w:rFonts w:ascii="GHEA Grapalat" w:hAnsi="GHEA Grapalat" w:cs="Sylfaen"/>
        </w:rPr>
        <w:t xml:space="preserve"> </w:t>
      </w:r>
      <w:r>
        <w:rPr>
          <w:rFonts w:hint="eastAsia" w:ascii="GHEA Grapalat" w:hAnsi="GHEA Grapalat" w:cs="Sylfaen"/>
        </w:rPr>
        <w:t>направления</w:t>
      </w:r>
      <w:r>
        <w:rPr>
          <w:rFonts w:ascii="GHEA Grapalat" w:hAnsi="GHEA Grapalat" w:cs="Sylfaen"/>
        </w:rPr>
        <w:t xml:space="preserve"> </w:t>
      </w:r>
      <w:r>
        <w:rPr>
          <w:rFonts w:hint="eastAsia" w:ascii="GHEA Grapalat" w:hAnsi="GHEA Grapalat" w:cs="Sylfaen"/>
        </w:rPr>
        <w:t>на</w:t>
      </w:r>
      <w:r>
        <w:rPr>
          <w:rFonts w:ascii="GHEA Grapalat" w:hAnsi="GHEA Grapalat" w:cs="Sylfaen"/>
        </w:rPr>
        <w:t xml:space="preserve"> </w:t>
      </w:r>
      <w:r>
        <w:rPr>
          <w:rFonts w:hint="eastAsia" w:ascii="GHEA Grapalat" w:hAnsi="GHEA Grapalat" w:cs="Sylfaen"/>
        </w:rPr>
        <w:t>электронную</w:t>
      </w:r>
      <w:r>
        <w:rPr>
          <w:rFonts w:ascii="GHEA Grapalat" w:hAnsi="GHEA Grapalat" w:cs="Sylfaen"/>
        </w:rPr>
        <w:t xml:space="preserve"> </w:t>
      </w:r>
      <w:r>
        <w:rPr>
          <w:rFonts w:hint="eastAsia" w:ascii="GHEA Grapalat" w:hAnsi="GHEA Grapalat" w:cs="Sylfaen"/>
        </w:rPr>
        <w:t>почту</w:t>
      </w:r>
      <w:r>
        <w:rPr>
          <w:rFonts w:ascii="GHEA Grapalat" w:hAnsi="GHEA Grapalat" w:cs="Sylfaen"/>
        </w:rPr>
        <w:t xml:space="preserve">, </w:t>
      </w:r>
      <w:r>
        <w:rPr>
          <w:rFonts w:hint="eastAsia" w:ascii="GHEA Grapalat" w:hAnsi="GHEA Grapalat" w:cs="Sylfaen"/>
        </w:rPr>
        <w:t>указанную</w:t>
      </w:r>
      <w:r>
        <w:rPr>
          <w:rFonts w:ascii="GHEA Grapalat" w:hAnsi="GHEA Grapalat" w:cs="Sylfaen"/>
        </w:rPr>
        <w:t xml:space="preserve"> </w:t>
      </w:r>
      <w:r>
        <w:rPr>
          <w:rFonts w:hint="eastAsia" w:ascii="GHEA Grapalat" w:hAnsi="GHEA Grapalat" w:cs="Sylfaen"/>
        </w:rPr>
        <w:t>в</w:t>
      </w:r>
      <w:r>
        <w:rPr>
          <w:rFonts w:ascii="GHEA Grapalat" w:hAnsi="GHEA Grapalat" w:cs="Sylfaen"/>
        </w:rPr>
        <w:t xml:space="preserve"> </w:t>
      </w:r>
      <w:r>
        <w:rPr>
          <w:rFonts w:hint="eastAsia" w:ascii="GHEA Grapalat" w:hAnsi="GHEA Grapalat" w:cs="Sylfaen"/>
        </w:rPr>
        <w:t>пункте</w:t>
      </w:r>
      <w:r>
        <w:rPr>
          <w:rFonts w:ascii="GHEA Grapalat" w:hAnsi="GHEA Grapalat" w:cs="Sylfaen"/>
        </w:rPr>
        <w:t xml:space="preserve"> 11.5 </w:t>
      </w:r>
      <w:r>
        <w:rPr>
          <w:rFonts w:hint="eastAsia" w:ascii="GHEA Grapalat" w:hAnsi="GHEA Grapalat" w:cs="Sylfaen"/>
        </w:rPr>
        <w:t>части</w:t>
      </w:r>
      <w:r>
        <w:rPr>
          <w:rFonts w:ascii="GHEA Grapalat" w:hAnsi="GHEA Grapalat" w:cs="Sylfaen"/>
        </w:rPr>
        <w:t xml:space="preserve"> 1 </w:t>
      </w:r>
      <w:r>
        <w:rPr>
          <w:rFonts w:hint="eastAsia" w:ascii="GHEA Grapalat" w:hAnsi="GHEA Grapalat" w:cs="Sylfaen"/>
        </w:rPr>
        <w:t>настоящего</w:t>
      </w:r>
      <w:r>
        <w:rPr>
          <w:rFonts w:ascii="GHEA Grapalat" w:hAnsi="GHEA Grapalat" w:cs="Sylfaen"/>
        </w:rPr>
        <w:t xml:space="preserve"> </w:t>
      </w:r>
      <w:r>
        <w:rPr>
          <w:rFonts w:hint="eastAsia" w:ascii="GHEA Grapalat" w:hAnsi="GHEA Grapalat" w:cs="Sylfaen"/>
        </w:rPr>
        <w:t>приглашения</w:t>
      </w:r>
      <w:r>
        <w:rPr>
          <w:rFonts w:ascii="GHEA Grapalat" w:hAnsi="GHEA Grapalat" w:cs="Sylfaen"/>
        </w:rPr>
        <w:t>.:</w:t>
      </w:r>
    </w:p>
    <w:p>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pPr>
        <w:widowControl w:val="0"/>
        <w:tabs>
          <w:tab w:val="left" w:pos="1276"/>
        </w:tabs>
        <w:spacing w:after="160"/>
        <w:ind w:firstLine="567"/>
        <w:jc w:val="both"/>
        <w:rPr>
          <w:rFonts w:ascii="GHEA Grapalat" w:hAnsi="GHEA Grapalat" w:cs="Sylfaen"/>
        </w:rPr>
      </w:pPr>
    </w:p>
    <w:p>
      <w:pPr>
        <w:widowControl w:val="0"/>
        <w:tabs>
          <w:tab w:val="left" w:pos="1276"/>
        </w:tabs>
        <w:spacing w:after="160"/>
        <w:ind w:firstLine="567"/>
        <w:jc w:val="both"/>
        <w:rPr>
          <w:rFonts w:ascii="GHEA Grapalat" w:hAnsi="GHEA Grapalat" w:cs="Sylfaen"/>
        </w:rPr>
      </w:pPr>
    </w:p>
    <w:p>
      <w:pPr>
        <w:widowControl w:val="0"/>
        <w:tabs>
          <w:tab w:val="left" w:pos="1276"/>
        </w:tabs>
        <w:spacing w:after="160"/>
        <w:ind w:firstLine="567"/>
        <w:jc w:val="both"/>
        <w:rPr>
          <w:rFonts w:ascii="GHEA Grapalat" w:hAnsi="GHEA Grapalat" w:cs="Sylfaen"/>
        </w:rPr>
      </w:pPr>
    </w:p>
    <w:p>
      <w:pPr>
        <w:widowControl w:val="0"/>
        <w:tabs>
          <w:tab w:val="left" w:pos="1276"/>
        </w:tabs>
        <w:spacing w:after="160"/>
        <w:ind w:firstLine="567"/>
        <w:jc w:val="both"/>
        <w:rPr>
          <w:rFonts w:ascii="GHEA Grapalat" w:hAnsi="GHEA Grapalat" w:cs="Sylfaen"/>
        </w:rPr>
      </w:pPr>
      <w:r>
        <w:rPr>
          <w:rFonts w:ascii="GHEA Grapalat" w:hAnsi="GHEA Grapalat"/>
        </w:rPr>
        <w:t>11.11.</w:t>
      </w:r>
      <w:r>
        <w:rPr>
          <w:rFonts w:ascii="GHEA Grapalat" w:hAnsi="GHEA Grapalat"/>
        </w:rPr>
        <w:tab/>
      </w:r>
      <w:r>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pPr>
        <w:widowControl w:val="0"/>
        <w:tabs>
          <w:tab w:val="left" w:pos="1276"/>
        </w:tabs>
        <w:spacing w:after="160"/>
        <w:ind w:firstLine="567"/>
        <w:jc w:val="both"/>
        <w:rPr>
          <w:rFonts w:ascii="GHEA Grapalat" w:hAnsi="GHEA Grapalat" w:cs="Sylfaen"/>
        </w:rPr>
      </w:pPr>
      <w:r>
        <w:rPr>
          <w:rFonts w:ascii="GHEA Grapalat" w:hAnsi="GHEA Grapalat"/>
        </w:rPr>
        <w:t>11.12.</w:t>
      </w:r>
      <w:r>
        <w:rPr>
          <w:rFonts w:ascii="GHEA Grapalat" w:hAnsi="GHEA Grapalat"/>
        </w:rPr>
        <w:tab/>
      </w:r>
      <w:r>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t xml:space="preserve"> </w:t>
      </w:r>
      <w:r>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связанные с закупками жалобы, является юридически обязывающим, и может быть изменено или отменено, в том числе частично, только судом.</w:t>
      </w:r>
    </w:p>
    <w:p>
      <w:pPr>
        <w:widowControl w:val="0"/>
        <w:tabs>
          <w:tab w:val="left" w:pos="1276"/>
        </w:tabs>
        <w:spacing w:after="160"/>
        <w:ind w:firstLine="567"/>
        <w:jc w:val="both"/>
        <w:rPr>
          <w:rFonts w:ascii="GHEA Grapalat" w:hAnsi="GHEA Grapalat" w:cs="Sylfaen"/>
        </w:rPr>
      </w:pPr>
      <w:r>
        <w:rPr>
          <w:rFonts w:ascii="GHEA Grapalat" w:hAnsi="GHEA Grapalat"/>
        </w:rPr>
        <w:t>11.13.</w:t>
      </w:r>
      <w:r>
        <w:rPr>
          <w:rFonts w:ascii="GHEA Grapalat" w:hAnsi="GHEA Grapalat"/>
        </w:rPr>
        <w:tab/>
      </w:r>
      <w:r>
        <w:rPr>
          <w:rFonts w:ascii="GHEA Grapalat" w:hAnsi="GHEA Grapalat"/>
        </w:rPr>
        <w:t>Лицо, рассматривающее жалобы связанные с закупками:</w:t>
      </w:r>
    </w:p>
    <w:p>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вправе принимать следующие решения относительно действий или бездействия заказчика и Комиссии:</w:t>
      </w:r>
    </w:p>
    <w:p>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r>
      <w:r>
        <w:rPr>
          <w:rFonts w:ascii="GHEA Grapalat" w:hAnsi="GHEA Grapalat"/>
        </w:rPr>
        <w:t>запретить выполнение определенных действий и принятие решений;</w:t>
      </w:r>
    </w:p>
    <w:p>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r>
      <w:r>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принимает решение о включении участника в список участников, не имеющих права на участие в процессе закупок;</w:t>
      </w:r>
    </w:p>
    <w:p>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pPr>
        <w:widowControl w:val="0"/>
        <w:tabs>
          <w:tab w:val="left" w:pos="1276"/>
        </w:tabs>
        <w:spacing w:after="160"/>
        <w:ind w:firstLine="567"/>
        <w:jc w:val="both"/>
        <w:rPr>
          <w:rFonts w:ascii="GHEA Grapalat" w:hAnsi="GHEA Grapalat" w:cs="Sylfaen"/>
        </w:rPr>
      </w:pPr>
      <w:r>
        <w:rPr>
          <w:rFonts w:ascii="GHEA Grapalat" w:hAnsi="GHEA Grapalat"/>
        </w:rPr>
        <w:t>11.14.</w:t>
      </w:r>
      <w:r>
        <w:rPr>
          <w:rFonts w:ascii="GHEA Grapalat" w:hAnsi="GHEA Grapalat"/>
        </w:rPr>
        <w:tab/>
      </w:r>
      <w:r>
        <w:rPr>
          <w:rFonts w:ascii="GHEA Grapalat" w:hAnsi="GHEA Grapalat"/>
        </w:rPr>
        <w:t>В случае удовлетворения жалобы лицом, рассматривающим связанные с закупками жалобы, , заказчик несет ответственность за возмещение ущерба, нанесенного подавшему жалобу лицу и обоснованного в установленном порядке.</w:t>
      </w:r>
    </w:p>
    <w:p>
      <w:pPr>
        <w:widowControl w:val="0"/>
        <w:tabs>
          <w:tab w:val="left" w:pos="1276"/>
        </w:tabs>
        <w:spacing w:after="160"/>
        <w:ind w:firstLine="567"/>
        <w:jc w:val="both"/>
        <w:rPr>
          <w:rFonts w:ascii="GHEA Grapalat" w:hAnsi="GHEA Grapalat"/>
        </w:rPr>
      </w:pPr>
      <w:r>
        <w:rPr>
          <w:rFonts w:ascii="GHEA Grapalat" w:hAnsi="GHEA Grapalat"/>
        </w:rPr>
        <w:t>11.15.</w:t>
      </w:r>
      <w:r>
        <w:rPr>
          <w:rFonts w:ascii="GHEA Grapalat" w:hAnsi="GHEA Grapalat"/>
        </w:rPr>
        <w:tab/>
      </w:r>
      <w:r>
        <w:rPr>
          <w:rFonts w:ascii="GHEA Grapalat" w:hAnsi="GHEA Grapalat"/>
        </w:rPr>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t xml:space="preserve"> </w:t>
      </w:r>
      <w:r>
        <w:rPr>
          <w:rFonts w:ascii="GHEA Grapalat" w:hAnsi="GHEA Grapalat"/>
        </w:rPr>
        <w:t>В случае невозможности записи заседания стенографируются</w:t>
      </w:r>
      <w:r>
        <w:rPr>
          <w:rFonts w:ascii="GHEA Grapalat" w:hAnsi="GHEA Grapalat"/>
          <w:lang w:val="hy-AM"/>
        </w:rPr>
        <w:t>.</w:t>
      </w:r>
      <w:r>
        <w:rPr>
          <w:rFonts w:ascii="GHEA Grapalat" w:hAnsi="GHEA Grapalat"/>
        </w:rPr>
        <w:t xml:space="preserve"> Заседания онлайн транслируются также в интернете11.1</w:t>
      </w:r>
      <w:r>
        <w:rPr>
          <w:rFonts w:ascii="GHEA Grapalat" w:hAnsi="GHEA Grapalat"/>
          <w:lang w:val="hy-AM"/>
        </w:rPr>
        <w:t>6</w:t>
      </w:r>
      <w:r>
        <w:rPr>
          <w:rFonts w:ascii="GHEA Grapalat" w:hAnsi="GHEA Grapalat"/>
        </w:rPr>
        <w:t>.</w:t>
      </w:r>
      <w:r>
        <w:rPr>
          <w:rFonts w:ascii="GHEA Grapalat" w:hAnsi="GHEA Grapalat"/>
        </w:rPr>
        <w:tab/>
      </w:r>
      <w:r>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lang w:val="hy-AM"/>
        </w:rPr>
        <w:t>7</w:t>
      </w:r>
      <w:r>
        <w:rPr>
          <w:rFonts w:ascii="GHEA Grapalat" w:hAnsi="GHEA Grapalat"/>
        </w:rPr>
        <w:t>.</w:t>
      </w:r>
      <w:r>
        <w:rPr>
          <w:rFonts w:ascii="GHEA Grapalat" w:hAnsi="GHEA Grapalat"/>
        </w:rPr>
        <w:tab/>
      </w:r>
      <w:r>
        <w:rPr>
          <w:rFonts w:ascii="GHEA Grapalat" w:hAnsi="GHEA Grapalat"/>
        </w:rPr>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lang w:val="hy-AM"/>
        </w:rPr>
        <w:t>8</w:t>
      </w:r>
      <w:r>
        <w:rPr>
          <w:rFonts w:ascii="GHEA Grapalat" w:hAnsi="GHEA Grapalat"/>
        </w:rPr>
        <w:t>.</w:t>
      </w:r>
      <w:r>
        <w:rPr>
          <w:rFonts w:ascii="GHEA Grapalat" w:hAnsi="GHEA Grapalat"/>
        </w:rPr>
        <w:tab/>
      </w:r>
      <w:r>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lang w:val="hy-AM"/>
        </w:rPr>
        <w:t>9</w:t>
      </w:r>
      <w:r>
        <w:rPr>
          <w:rFonts w:ascii="GHEA Grapalat" w:hAnsi="GHEA Grapalat"/>
        </w:rPr>
        <w:t>.</w:t>
      </w:r>
      <w:r>
        <w:rPr>
          <w:rFonts w:ascii="GHEA Grapalat" w:hAnsi="GHEA Grapalat"/>
        </w:rPr>
        <w:tab/>
      </w:r>
      <w:r>
        <w:rPr>
          <w:rFonts w:ascii="GHEA Grapalat" w:hAnsi="GHEA Grapalat"/>
        </w:rPr>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pPr>
        <w:widowControl w:val="0"/>
        <w:spacing w:after="160"/>
        <w:ind w:firstLine="567"/>
        <w:jc w:val="both"/>
        <w:rPr>
          <w:rFonts w:ascii="GHEA Grapalat" w:hAnsi="GHEA Grapalat" w:cs="Sylfaen"/>
          <w:b/>
        </w:rPr>
      </w:pPr>
      <w:r>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интересов обороны и национальной безопасности, необходимо продолжить процесс закупки. Лицо, рассматривающее связанные с закупками жалобы , опубликовывает в бюллетене предусмотренное настоящим пунктом решение в течение рабочего дня, следующего за днем его принятия.</w:t>
      </w:r>
    </w:p>
    <w:p>
      <w:pPr>
        <w:widowControl w:val="0"/>
        <w:spacing w:after="160"/>
        <w:ind w:firstLine="567"/>
        <w:jc w:val="center"/>
        <w:rPr>
          <w:rFonts w:ascii="GHEA Grapalat" w:hAnsi="GHEA Grapalat" w:cs="Sylfaen"/>
          <w:b/>
        </w:rPr>
      </w:pPr>
    </w:p>
    <w:p>
      <w:pPr>
        <w:rPr>
          <w:rFonts w:ascii="GHEA Grapalat" w:hAnsi="GHEA Grapalat" w:cs="Sylfaen"/>
          <w:b/>
        </w:rPr>
      </w:pPr>
      <w:r>
        <w:rPr>
          <w:rFonts w:ascii="GHEA Grapalat" w:hAnsi="GHEA Grapalat" w:cs="Sylfaen"/>
          <w:b/>
        </w:rPr>
        <w:br w:type="page"/>
      </w:r>
    </w:p>
    <w:p>
      <w:pPr>
        <w:widowControl w:val="0"/>
        <w:spacing w:after="160"/>
        <w:jc w:val="center"/>
        <w:rPr>
          <w:rFonts w:ascii="GHEA Grapalat" w:hAnsi="GHEA Grapalat"/>
          <w:b/>
        </w:rPr>
      </w:pPr>
      <w:r>
        <w:rPr>
          <w:rFonts w:ascii="GHEA Grapalat" w:hAnsi="GHEA Grapalat"/>
          <w:b/>
        </w:rPr>
        <w:t>ЧАСТЬ II</w:t>
      </w:r>
    </w:p>
    <w:p>
      <w:pPr>
        <w:widowControl w:val="0"/>
        <w:spacing w:after="160"/>
        <w:jc w:val="center"/>
        <w:rPr>
          <w:rFonts w:ascii="GHEA Grapalat" w:hAnsi="GHEA Grapalat"/>
          <w:b/>
        </w:rPr>
      </w:pPr>
    </w:p>
    <w:p>
      <w:pPr>
        <w:pStyle w:val="21"/>
        <w:widowControl w:val="0"/>
        <w:spacing w:after="160"/>
        <w:jc w:val="center"/>
        <w:rPr>
          <w:rFonts w:ascii="GHEA Grapalat" w:hAnsi="GHEA Grapalat"/>
          <w:b/>
        </w:rPr>
      </w:pPr>
      <w:r>
        <w:rPr>
          <w:rFonts w:ascii="GHEA Grapalat" w:hAnsi="GHEA Grapalat"/>
          <w:b/>
        </w:rPr>
        <w:t>ИНСТРУКЦИЯ</w:t>
      </w:r>
    </w:p>
    <w:p>
      <w:pPr>
        <w:pStyle w:val="21"/>
        <w:widowControl w:val="0"/>
        <w:spacing w:after="160"/>
        <w:jc w:val="center"/>
        <w:rPr>
          <w:rFonts w:ascii="GHEA Grapalat" w:hAnsi="GHEA Grapalat"/>
          <w:b/>
        </w:rPr>
      </w:pPr>
      <w:r>
        <w:rPr>
          <w:rFonts w:ascii="GHEA Grapalat" w:hAnsi="GHEA Grapalat"/>
          <w:b/>
        </w:rPr>
        <w:t>ПО ПОДГОТОВКЕ ЗАЯВКИ НА ЗАПРОС КОТИРОВОК</w:t>
      </w:r>
    </w:p>
    <w:p>
      <w:pPr>
        <w:widowControl w:val="0"/>
        <w:spacing w:after="160"/>
        <w:jc w:val="center"/>
        <w:rPr>
          <w:rFonts w:ascii="GHEA Grapalat" w:hAnsi="GHEA Grapalat"/>
        </w:rPr>
      </w:pPr>
    </w:p>
    <w:p>
      <w:pPr>
        <w:widowControl w:val="0"/>
        <w:spacing w:after="160"/>
        <w:jc w:val="center"/>
        <w:rPr>
          <w:rFonts w:ascii="GHEA Grapalat" w:hAnsi="GHEA Grapalat"/>
          <w:b/>
        </w:rPr>
      </w:pPr>
      <w:r>
        <w:rPr>
          <w:rFonts w:ascii="GHEA Grapalat" w:hAnsi="GHEA Grapalat"/>
          <w:b/>
        </w:rPr>
        <w:t>1. ОБЩИЕ ПОЛОЖЕНИЯ</w:t>
      </w:r>
    </w:p>
    <w:p>
      <w:pPr>
        <w:widowControl w:val="0"/>
        <w:tabs>
          <w:tab w:val="left" w:pos="1134"/>
        </w:tabs>
        <w:spacing w:after="160"/>
        <w:ind w:firstLine="567"/>
        <w:jc w:val="both"/>
        <w:rPr>
          <w:rFonts w:ascii="GHEA Grapalat" w:hAnsi="GHEA Grapalat" w:cs="Sylfaen"/>
        </w:rPr>
      </w:pPr>
      <w:r>
        <w:rPr>
          <w:rFonts w:ascii="GHEA Grapalat" w:hAnsi="GHEA Grapalat"/>
        </w:rPr>
        <w:t>1.1.</w:t>
      </w:r>
      <w:r>
        <w:rPr>
          <w:rFonts w:ascii="GHEA Grapalat" w:hAnsi="GHEA Grapalat"/>
        </w:rPr>
        <w:tab/>
      </w:r>
      <w:r>
        <w:rPr>
          <w:rFonts w:ascii="GHEA Grapalat" w:hAnsi="GHEA Grapalat"/>
        </w:rPr>
        <w:t>Целью настоящей Инструкции является содействие участникам при подготовке заявки.</w:t>
      </w:r>
    </w:p>
    <w:p>
      <w:pPr>
        <w:widowControl w:val="0"/>
        <w:tabs>
          <w:tab w:val="left" w:pos="1134"/>
        </w:tabs>
        <w:spacing w:after="160"/>
        <w:ind w:firstLine="567"/>
        <w:jc w:val="both"/>
        <w:rPr>
          <w:rFonts w:ascii="GHEA Grapalat" w:hAnsi="GHEA Grapalat" w:cs="Sylfaen"/>
        </w:rPr>
      </w:pPr>
      <w:r>
        <w:rPr>
          <w:rFonts w:ascii="GHEA Grapalat" w:hAnsi="GHEA Grapalat"/>
        </w:rPr>
        <w:t>1.2.</w:t>
      </w:r>
      <w:r>
        <w:rPr>
          <w:rFonts w:ascii="GHEA Grapalat" w:hAnsi="GHEA Grapalat"/>
        </w:rPr>
        <w:tab/>
      </w:r>
      <w:r>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pPr>
        <w:widowControl w:val="0"/>
        <w:tabs>
          <w:tab w:val="left" w:pos="1134"/>
        </w:tabs>
        <w:spacing w:after="160"/>
        <w:ind w:firstLine="567"/>
        <w:jc w:val="both"/>
        <w:rPr>
          <w:rFonts w:ascii="GHEA Grapalat" w:hAnsi="GHEA Grapalat" w:cs="Sylfaen"/>
        </w:rPr>
      </w:pPr>
      <w:r>
        <w:rPr>
          <w:rFonts w:ascii="GHEA Grapalat" w:hAnsi="GHEA Grapalat"/>
        </w:rPr>
        <w:t>1.3.</w:t>
      </w:r>
      <w:r>
        <w:rPr>
          <w:rFonts w:ascii="GHEA Grapalat" w:hAnsi="GHEA Grapalat"/>
        </w:rPr>
        <w:tab/>
      </w:r>
      <w:r>
        <w:rPr>
          <w:rFonts w:ascii="GHEA Grapalat" w:hAnsi="GHEA Grapalat"/>
        </w:rPr>
        <w:t>Кроме армянского языка, заявки могут быть поданы также на английском или русском языке.</w:t>
      </w:r>
    </w:p>
    <w:p>
      <w:pPr>
        <w:widowControl w:val="0"/>
        <w:spacing w:after="160"/>
        <w:jc w:val="center"/>
        <w:rPr>
          <w:rFonts w:ascii="GHEA Grapalat" w:hAnsi="GHEA Grapalat"/>
          <w:b/>
        </w:rPr>
      </w:pPr>
    </w:p>
    <w:p>
      <w:pPr>
        <w:widowControl w:val="0"/>
        <w:spacing w:after="160"/>
        <w:jc w:val="center"/>
        <w:rPr>
          <w:rFonts w:ascii="GHEA Grapalat" w:hAnsi="GHEA Grapalat"/>
          <w:b/>
        </w:rPr>
      </w:pPr>
      <w:r>
        <w:rPr>
          <w:rFonts w:ascii="GHEA Grapalat" w:hAnsi="GHEA Grapalat"/>
          <w:b/>
        </w:rPr>
        <w:t>2. ЗАЯВКА НА ПРОЦЕДУРУ</w:t>
      </w:r>
    </w:p>
    <w:p>
      <w:pPr>
        <w:widowControl w:val="0"/>
        <w:spacing w:after="160"/>
        <w:ind w:firstLine="567"/>
        <w:jc w:val="both"/>
        <w:rPr>
          <w:rFonts w:ascii="GHEA Grapalat" w:hAnsi="GHEA Grapalat"/>
        </w:rPr>
      </w:pPr>
      <w:r>
        <w:rPr>
          <w:rFonts w:ascii="GHEA Grapalat" w:hAnsi="GHEA Grapalat"/>
        </w:rPr>
        <w:t xml:space="preserve">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 </w:t>
      </w:r>
    </w:p>
    <w:p>
      <w:pPr>
        <w:widowControl w:val="0"/>
        <w:spacing w:after="160"/>
        <w:ind w:firstLine="567"/>
        <w:jc w:val="both"/>
        <w:rPr>
          <w:rFonts w:ascii="GHEA Grapalat" w:hAnsi="GHEA Grapalat" w:cs="Sylfaen"/>
        </w:rPr>
      </w:pPr>
      <w:r>
        <w:rPr>
          <w:rFonts w:ascii="GHEA Grapalat" w:hAnsi="GHEA Grapalat"/>
        </w:rPr>
        <w:t>Участник заявкой представляет утвержденные им:</w:t>
      </w:r>
    </w:p>
    <w:p>
      <w:pPr>
        <w:widowControl w:val="0"/>
        <w:tabs>
          <w:tab w:val="left" w:pos="1134"/>
        </w:tabs>
        <w:spacing w:after="160"/>
        <w:ind w:firstLine="567"/>
        <w:jc w:val="both"/>
        <w:rPr>
          <w:rFonts w:ascii="GHEA Grapalat" w:hAnsi="GHEA Grapalat"/>
          <w:lang w:val="hy-AM"/>
        </w:rPr>
      </w:pPr>
      <w:r>
        <w:rPr>
          <w:rFonts w:ascii="GHEA Grapalat" w:hAnsi="GHEA Grapalat"/>
        </w:rPr>
        <w:t>2.1.</w:t>
      </w:r>
      <w:r>
        <w:rPr>
          <w:rFonts w:ascii="GHEA Grapalat" w:hAnsi="GHEA Grapalat"/>
        </w:rPr>
        <w:tab/>
      </w:r>
      <w:r>
        <w:rPr>
          <w:rFonts w:ascii="GHEA Grapalat" w:hAnsi="GHEA Grapalat"/>
        </w:rPr>
        <w:t>заявление-объявлени</w:t>
      </w:r>
      <w:r>
        <w:rPr>
          <w:rFonts w:ascii="GHEA Grapalat" w:hAnsi="GHEA Grapalat"/>
          <w:lang w:val="en-US"/>
        </w:rPr>
        <w:t>e</w:t>
      </w:r>
      <w:r>
        <w:rPr>
          <w:rFonts w:ascii="GHEA Grapalat" w:hAnsi="GHEA Grapalat"/>
        </w:rPr>
        <w:t xml:space="preserve"> на участие в процедуре согласно Приложению №1;</w:t>
      </w:r>
    </w:p>
    <w:p>
      <w:pPr>
        <w:widowControl w:val="0"/>
        <w:tabs>
          <w:tab w:val="left" w:pos="1134"/>
        </w:tabs>
        <w:spacing w:after="160"/>
        <w:ind w:firstLine="567"/>
        <w:jc w:val="both"/>
        <w:rPr>
          <w:rFonts w:ascii="GHEA Grapalat" w:hAnsi="GHEA Grapalat"/>
          <w:lang w:val="hy-AM"/>
        </w:rPr>
      </w:pPr>
      <w:r>
        <w:rPr>
          <w:rFonts w:ascii="GHEA Grapalat" w:hAnsi="GHEA Grapalat"/>
          <w:lang w:val="hy-AM"/>
        </w:rPr>
        <w:t xml:space="preserve">2.2.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pPr>
        <w:pStyle w:val="54"/>
        <w:widowControl w:val="0"/>
        <w:tabs>
          <w:tab w:val="left" w:pos="1134"/>
        </w:tabs>
        <w:spacing w:after="160" w:line="240" w:lineRule="auto"/>
        <w:ind w:firstLine="567"/>
        <w:rPr>
          <w:rFonts w:cs="Sylfaen" w:asciiTheme="minorHAnsi" w:hAnsiTheme="minorHAnsi"/>
          <w:sz w:val="24"/>
          <w:szCs w:val="24"/>
          <w:lang w:val="hy-AM"/>
        </w:rPr>
      </w:pPr>
      <w:r>
        <w:rPr>
          <w:rFonts w:ascii="GHEA Grapalat" w:hAnsi="GHEA Grapalat"/>
          <w:sz w:val="24"/>
          <w:szCs w:val="24"/>
          <w:lang w:val="hy-AM"/>
        </w:rPr>
        <w:t xml:space="preserve">2.3  </w:t>
      </w:r>
      <w:r>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Pr>
          <w:rStyle w:val="32"/>
          <w:rFonts w:ascii="GHEA Grapalat" w:hAnsi="GHEA Grapalat"/>
          <w:sz w:val="24"/>
          <w:szCs w:val="24"/>
        </w:rPr>
        <w:t xml:space="preserve"> </w:t>
      </w:r>
      <w:r>
        <w:rPr>
          <w:rStyle w:val="32"/>
          <w:rFonts w:ascii="GHEA Grapalat" w:hAnsi="GHEA Grapalat"/>
          <w:sz w:val="24"/>
          <w:szCs w:val="24"/>
        </w:rPr>
        <w:footnoteReference w:id="0" w:customMarkFollows="1"/>
        <w:t>13</w:t>
      </w:r>
      <w:r>
        <w:rPr>
          <w:rFonts w:ascii="GHEA Grapalat" w:hAnsi="GHEA Grapalat"/>
          <w:sz w:val="24"/>
          <w:szCs w:val="24"/>
          <w:lang w:val="hy-AM"/>
        </w:rPr>
        <w:t>;</w:t>
      </w:r>
    </w:p>
    <w:p>
      <w:pPr>
        <w:widowControl w:val="0"/>
        <w:tabs>
          <w:tab w:val="left" w:pos="1134"/>
        </w:tabs>
        <w:spacing w:after="160"/>
        <w:ind w:firstLine="567"/>
        <w:jc w:val="both"/>
        <w:rPr>
          <w:rFonts w:ascii="GHEA Grapalat" w:hAnsi="GHEA Grapalat" w:cs="Sylfaen"/>
        </w:rPr>
      </w:pPr>
      <w:r>
        <w:rPr>
          <w:rFonts w:ascii="GHEA Grapalat" w:hAnsi="GHEA Grapalat"/>
        </w:rPr>
        <w:t>2.4</w:t>
      </w:r>
      <w:r>
        <w:rPr>
          <w:rFonts w:ascii="GHEA Grapalat" w:hAnsi="GHEA Grapalat"/>
        </w:rPr>
        <w:tab/>
      </w:r>
      <w:r>
        <w:rPr>
          <w:rFonts w:ascii="GHEA Grapalat" w:hAnsi="GHEA Grapalat"/>
        </w:rPr>
        <w:t>ценовое предложение согласно Приложению № 2. Ценовое предложение представляется в форме расчета, состоящего из обобщенных компонентов стоимости (сумма себестоимости и про</w:t>
      </w:r>
      <w:r>
        <w:rPr>
          <w:rFonts w:ascii="GHEA Grapalat" w:hAnsi="GHEA Grapalat"/>
          <w:lang w:val="ru-RU"/>
        </w:rPr>
        <w:t>НКО</w:t>
      </w:r>
      <w:r>
        <w:rPr>
          <w:rFonts w:ascii="GHEA Grapalat" w:hAnsi="GHEA Grapalat"/>
        </w:rPr>
        <w:t>зируемой прибыли) и налога на добавленную стоимость. Расчет компонентов стоимости — разбивка или другие детали — не требуются и не представляются.</w:t>
      </w:r>
    </w:p>
    <w:p>
      <w:pPr>
        <w:widowControl w:val="0"/>
        <w:spacing w:after="160"/>
        <w:jc w:val="center"/>
        <w:rPr>
          <w:rFonts w:ascii="GHEA Grapalat" w:hAnsi="GHEA Grapalat" w:cs="Sylfaen"/>
          <w:b/>
        </w:rPr>
      </w:pPr>
      <w:r>
        <w:rPr>
          <w:rFonts w:ascii="GHEA Grapalat" w:hAnsi="GHEA Grapalat"/>
          <w:b/>
        </w:rPr>
        <w:t xml:space="preserve">3. ДОКУМЕНТЫ, ПРЕДСТАВЛЯЕМЫЕ ЗАНЯВШИМ </w:t>
      </w:r>
      <w:r>
        <w:rPr>
          <w:rFonts w:ascii="GHEA Grapalat" w:hAnsi="GHEA Grapalat"/>
          <w:b/>
        </w:rPr>
        <w:br w:type="textWrapping"/>
      </w:r>
      <w:r>
        <w:rPr>
          <w:rFonts w:ascii="GHEA Grapalat" w:hAnsi="GHEA Grapalat"/>
          <w:b/>
        </w:rPr>
        <w:t>ПЕРВОЕ МЕСТО УЧАСТНИКОМ</w:t>
      </w:r>
    </w:p>
    <w:p>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r>
      <w:r>
        <w:rPr>
          <w:rFonts w:ascii="GHEA Grapalat" w:hAnsi="GHEA Grapalat"/>
        </w:rPr>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3 к настоящему Приглашению, к которому прилагается полное описание утвержденного им предлагаемого товара согласно Приложению №3.1;</w:t>
      </w:r>
    </w:p>
    <w:p>
      <w:pPr>
        <w:widowControl w:val="0"/>
        <w:tabs>
          <w:tab w:val="left" w:pos="1134"/>
        </w:tabs>
        <w:spacing w:after="160"/>
        <w:ind w:firstLine="567"/>
        <w:jc w:val="both"/>
        <w:rPr>
          <w:rFonts w:ascii="GHEA Grapalat" w:hAnsi="GHEA Grapalat" w:cs="Sylfaen"/>
        </w:rPr>
      </w:pPr>
      <w:r>
        <w:rPr>
          <w:rFonts w:ascii="GHEA Grapalat" w:hAnsi="GHEA Grapalat"/>
        </w:rPr>
        <w:t>3.2.</w:t>
      </w:r>
      <w:r>
        <w:rPr>
          <w:rFonts w:ascii="GHEA Grapalat" w:hAnsi="GHEA Grapalat"/>
        </w:rPr>
        <w:tab/>
      </w:r>
      <w:r>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r>
      <w:r>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pPr>
        <w:widowControl w:val="0"/>
        <w:spacing w:after="160"/>
        <w:jc w:val="center"/>
        <w:rPr>
          <w:rFonts w:ascii="GHEA Grapalat" w:hAnsi="GHEA Grapalat" w:cs="Sylfaen"/>
          <w:b/>
        </w:rPr>
      </w:pPr>
      <w:r>
        <w:rPr>
          <w:rFonts w:ascii="GHEA Grapalat" w:hAnsi="GHEA Grapalat"/>
          <w:b/>
        </w:rPr>
        <w:t>4. ПОРЯДОК ПОДГОТОВКИ ЗАЯВКИ</w:t>
      </w:r>
    </w:p>
    <w:p>
      <w:pPr>
        <w:widowControl w:val="0"/>
        <w:tabs>
          <w:tab w:val="left" w:pos="1134"/>
        </w:tabs>
        <w:spacing w:after="160"/>
        <w:ind w:firstLine="567"/>
        <w:jc w:val="both"/>
        <w:rPr>
          <w:rFonts w:ascii="GHEA Grapalat" w:hAnsi="GHEA Grapalat" w:cs="Sylfaen"/>
        </w:rPr>
      </w:pPr>
      <w:r>
        <w:rPr>
          <w:rFonts w:ascii="GHEA Grapalat" w:hAnsi="GHEA Grapalat"/>
        </w:rPr>
        <w:t>4.1.</w:t>
      </w:r>
      <w:r>
        <w:rPr>
          <w:rFonts w:ascii="GHEA Grapalat" w:hAnsi="GHEA Grapalat"/>
        </w:rPr>
        <w:tab/>
      </w:r>
      <w:r>
        <w:rPr>
          <w:rFonts w:ascii="GHEA Grapalat" w:hAnsi="GHEA Grapalat"/>
        </w:rPr>
        <w:t xml:space="preserve">Участник подает заявку в порядке, установленном настоящим приглашением. </w:t>
      </w:r>
    </w:p>
    <w:p>
      <w:pPr>
        <w:widowControl w:val="0"/>
        <w:spacing w:after="160"/>
        <w:ind w:firstLine="567"/>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rPr>
        <w:t> </w:t>
      </w:r>
      <w:r>
        <w:rPr>
          <w:rFonts w:ascii="GHEA Grapalat" w:hAnsi="GHEA Grapalat"/>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pPr>
        <w:widowControl w:val="0"/>
        <w:spacing w:after="160"/>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pPr>
        <w:widowControl w:val="0"/>
        <w:tabs>
          <w:tab w:val="left" w:pos="1134"/>
        </w:tabs>
        <w:spacing w:after="160"/>
        <w:ind w:firstLine="567"/>
        <w:jc w:val="both"/>
        <w:rPr>
          <w:rFonts w:ascii="GHEA Grapalat" w:hAnsi="GHEA Grapalat"/>
        </w:rPr>
      </w:pPr>
      <w:r>
        <w:rPr>
          <w:rFonts w:ascii="GHEA Grapalat" w:hAnsi="GHEA Grapalat"/>
        </w:rPr>
        <w:t>4.2.</w:t>
      </w:r>
      <w:r>
        <w:rPr>
          <w:rFonts w:ascii="GHEA Grapalat" w:hAnsi="GHEA Grapalat"/>
        </w:rPr>
        <w:tab/>
      </w:r>
      <w:r>
        <w:rPr>
          <w:rFonts w:ascii="GHEA Grapalat" w:hAnsi="GHEA Grapalat"/>
        </w:rPr>
        <w:t xml:space="preserve">На конверте, указанном в пункте 4.1 настоящей инструкции, на языке составления заявки указываются: </w:t>
      </w:r>
    </w:p>
    <w:p>
      <w:pPr>
        <w:widowControl w:val="0"/>
        <w:tabs>
          <w:tab w:val="left" w:pos="1134"/>
        </w:tabs>
        <w:spacing w:after="160"/>
        <w:ind w:firstLine="567"/>
        <w:rPr>
          <w:rFonts w:ascii="GHEA Grapalat" w:hAnsi="GHEA Grapalat"/>
        </w:rPr>
      </w:pPr>
      <w:r>
        <w:rPr>
          <w:rFonts w:ascii="GHEA Grapalat" w:hAnsi="GHEA Grapalat"/>
        </w:rPr>
        <w:t>1)</w:t>
      </w:r>
      <w:r>
        <w:rPr>
          <w:rFonts w:ascii="GHEA Grapalat" w:hAnsi="GHEA Grapalat"/>
        </w:rPr>
        <w:tab/>
      </w:r>
      <w:r>
        <w:rPr>
          <w:rFonts w:ascii="GHEA Grapalat" w:hAnsi="GHEA Grapalat"/>
        </w:rPr>
        <w:t>наименование заказчика и место (адрес) подачи заявки;</w:t>
      </w:r>
    </w:p>
    <w:p>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код запроса котировок;</w:t>
      </w:r>
    </w:p>
    <w:p>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r>
      <w:r>
        <w:rPr>
          <w:rFonts w:ascii="GHEA Grapalat" w:hAnsi="GHEA Grapalat"/>
        </w:rPr>
        <w:t>слова “не вскрывать до заседания по вскрытию заявок”;</w:t>
      </w:r>
    </w:p>
    <w:p>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r>
      <w:r>
        <w:rPr>
          <w:rFonts w:ascii="GHEA Grapalat" w:hAnsi="GHEA Grapalat"/>
        </w:rPr>
        <w:t>наименование (имя), место нахождения и номер телефона участника.</w:t>
      </w:r>
    </w:p>
    <w:p>
      <w:pPr>
        <w:widowControl w:val="0"/>
        <w:tabs>
          <w:tab w:val="left" w:pos="1134"/>
        </w:tabs>
        <w:spacing w:after="160"/>
        <w:ind w:firstLine="567"/>
        <w:jc w:val="both"/>
        <w:rPr>
          <w:rFonts w:ascii="GHEA Grapalat" w:hAnsi="GHEA Grapalat" w:cs="Sylfaen"/>
        </w:rPr>
      </w:pPr>
      <w:r>
        <w:rPr>
          <w:rFonts w:ascii="GHEA Grapalat" w:hAnsi="GHEA Grapalat"/>
        </w:rPr>
        <w:t>4.3.</w:t>
      </w:r>
      <w:r>
        <w:rPr>
          <w:rFonts w:ascii="GHEA Grapalat" w:hAnsi="GHEA Grapalat"/>
        </w:rPr>
        <w:tab/>
      </w:r>
      <w:r>
        <w:rPr>
          <w:rFonts w:ascii="GHEA Grapalat" w:hAnsi="GHEA Grapalat"/>
        </w:rPr>
        <w:t>На заседании по вскрытию заявок комиссия отклоняет заявки, не</w:t>
      </w:r>
      <w:r>
        <w:rPr>
          <w:rFonts w:ascii="Courier New" w:hAnsi="Courier New" w:cs="Courier New"/>
        </w:rPr>
        <w:t> </w:t>
      </w:r>
      <w:r>
        <w:rPr>
          <w:rFonts w:ascii="GHEA Grapalat" w:hAnsi="GHEA Grapalat"/>
        </w:rPr>
        <w:t>соответствующие требованиям пунктов 4.1 и 4.2 настоящей инструкции, и в том же виде возвращает подающему их лицу.</w:t>
      </w: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0"/>
        <w:jc w:val="left"/>
        <w:rPr>
          <w:rFonts w:ascii="GHEA Grapalat" w:hAnsi="GHEA Grapalat" w:cs="Sylfaen"/>
          <w:b/>
          <w:sz w:val="24"/>
          <w:szCs w:val="24"/>
        </w:rPr>
      </w:pPr>
    </w:p>
    <w:p>
      <w:pPr>
        <w:pStyle w:val="54"/>
        <w:widowControl w:val="0"/>
        <w:spacing w:after="160" w:line="240" w:lineRule="auto"/>
        <w:ind w:firstLine="284"/>
        <w:jc w:val="right"/>
        <w:rPr>
          <w:rFonts w:ascii="GHEA Grapalat" w:hAnsi="GHEA Grapalat" w:cs="Arial"/>
          <w:b/>
          <w:sz w:val="24"/>
          <w:szCs w:val="24"/>
        </w:rPr>
      </w:pPr>
      <w:r>
        <w:rPr>
          <w:rFonts w:ascii="GHEA Grapalat" w:hAnsi="GHEA Grapalat"/>
          <w:b/>
          <w:sz w:val="24"/>
          <w:szCs w:val="24"/>
        </w:rPr>
        <w:t>Приложение № 1</w:t>
      </w:r>
    </w:p>
    <w:p>
      <w:pPr>
        <w:pStyle w:val="13"/>
        <w:widowControl w:val="0"/>
        <w:spacing w:after="160" w:line="240" w:lineRule="auto"/>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type="textWrapping"/>
      </w:r>
      <w:r>
        <w:rPr>
          <w:rFonts w:ascii="GHEA Grapalat" w:hAnsi="GHEA Grapalat"/>
          <w:b/>
          <w:sz w:val="24"/>
          <w:szCs w:val="24"/>
        </w:rPr>
        <w:t xml:space="preserve">под кодом </w:t>
      </w:r>
      <w:r>
        <w:rPr>
          <w:rFonts w:ascii="GHEA Grapalat" w:hAnsi="GHEA Grapalat"/>
          <w:b/>
          <w:sz w:val="24"/>
          <w:szCs w:val="24"/>
          <w:lang w:val="en-US"/>
        </w:rPr>
        <w:t>АМMHM</w:t>
      </w:r>
      <w:r>
        <w:rPr>
          <w:rFonts w:ascii="GHEA Grapalat" w:hAnsi="GHEA Grapalat"/>
          <w:b/>
          <w:sz w:val="24"/>
          <w:szCs w:val="24"/>
        </w:rPr>
        <w:t>-GHAPDZB-20/1</w:t>
      </w:r>
    </w:p>
    <w:p>
      <w:pPr>
        <w:widowControl w:val="0"/>
        <w:spacing w:after="120"/>
        <w:jc w:val="center"/>
        <w:rPr>
          <w:rFonts w:ascii="GHEA Grapalat" w:hAnsi="GHEA Grapalat" w:cs="Sylfaen"/>
          <w:b/>
        </w:rPr>
      </w:pPr>
    </w:p>
    <w:p>
      <w:pPr>
        <w:widowControl w:val="0"/>
        <w:spacing w:after="160"/>
        <w:jc w:val="center"/>
        <w:rPr>
          <w:rFonts w:ascii="GHEA Grapalat" w:hAnsi="GHEA Grapalat" w:cs="Arial"/>
          <w:b/>
        </w:rPr>
      </w:pPr>
      <w:r>
        <w:rPr>
          <w:rFonts w:ascii="GHEA Grapalat" w:hAnsi="GHEA Grapalat"/>
          <w:b/>
        </w:rPr>
        <w:t>ЗАЯВЛЕНИЕ-ОБЪЯВЛЕНИЕ</w:t>
      </w:r>
    </w:p>
    <w:p>
      <w:pPr>
        <w:pStyle w:val="7"/>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на участие в</w:t>
      </w:r>
      <w:r>
        <w:rPr>
          <w:rFonts w:ascii="Sylfaen" w:hAnsi="Sylfaen"/>
          <w:color w:val="auto"/>
          <w:sz w:val="24"/>
          <w:szCs w:val="24"/>
        </w:rPr>
        <w:t> </w:t>
      </w:r>
      <w:r>
        <w:rPr>
          <w:rFonts w:ascii="GHEA Grapalat" w:hAnsi="GHEA Grapalat"/>
          <w:color w:val="auto"/>
          <w:sz w:val="24"/>
          <w:szCs w:val="24"/>
        </w:rPr>
        <w:t>запросе котировок</w:t>
      </w:r>
    </w:p>
    <w:p>
      <w:pPr>
        <w:jc w:val="both"/>
        <w:rPr>
          <w:rFonts w:ascii="GHEA Grapalat" w:hAnsi="GHEA Grapalat"/>
        </w:rPr>
      </w:pPr>
      <w:r>
        <w:rPr>
          <w:rFonts w:ascii="GHEA Grapalat" w:hAnsi="GHEA Grapalat"/>
        </w:rPr>
        <w:t xml:space="preserve">______________________________________________________________заявляет, что </w:t>
      </w:r>
    </w:p>
    <w:p>
      <w:pPr>
        <w:spacing w:after="160"/>
        <w:ind w:left="2694"/>
        <w:jc w:val="both"/>
        <w:rPr>
          <w:rFonts w:ascii="GHEA Grapalat" w:hAnsi="GHEA Grapalat"/>
        </w:rPr>
      </w:pPr>
      <w:r>
        <w:rPr>
          <w:rFonts w:ascii="GHEA Grapalat" w:hAnsi="GHEA Grapalat"/>
        </w:rPr>
        <w:t xml:space="preserve">наименование участника </w:t>
      </w:r>
    </w:p>
    <w:p>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pPr>
        <w:spacing w:after="160"/>
        <w:ind w:left="4678"/>
        <w:jc w:val="both"/>
        <w:rPr>
          <w:rFonts w:ascii="GHEA Grapalat" w:hAnsi="GHEA Grapalat" w:cs="Sylfaen"/>
        </w:rPr>
      </w:pPr>
      <w:r>
        <w:rPr>
          <w:rFonts w:ascii="GHEA Grapalat" w:hAnsi="GHEA Grapalat"/>
        </w:rPr>
        <w:t>номер лота (лотов)</w:t>
      </w:r>
    </w:p>
    <w:p>
      <w:pPr>
        <w:jc w:val="both"/>
        <w:rPr>
          <w:rFonts w:ascii="GHEA Grapalat" w:hAnsi="GHEA Grapalat" w:cs="Sylfaen"/>
        </w:rPr>
      </w:pPr>
      <w:r>
        <w:rPr>
          <w:rFonts w:ascii="GHEA Grapalat" w:hAnsi="GHEA Grapalat"/>
        </w:rPr>
        <w:t>,,</w:t>
      </w:r>
      <w:r>
        <w:rPr>
          <w:rFonts w:ascii="GHEA Grapalat" w:hAnsi="GHEA Grapalat"/>
          <w:lang w:val="ru-RU"/>
        </w:rPr>
        <w:t>МргаванскийДетский сад</w:t>
      </w:r>
      <w:r>
        <w:rPr>
          <w:rFonts w:ascii="GHEA Grapalat" w:hAnsi="GHEA Grapalat"/>
          <w:lang w:val="af-ZA"/>
        </w:rPr>
        <w:t xml:space="preserve"> , Араратской области РА’’</w:t>
      </w:r>
      <w:r>
        <w:rPr>
          <w:rFonts w:ascii="GHEA Grapalat" w:hAnsi="GHEA Grapalat"/>
        </w:rPr>
        <w:t xml:space="preserve"> </w:t>
      </w:r>
      <w:r>
        <w:rPr>
          <w:rFonts w:ascii="GHEA Grapalat" w:hAnsi="GHEA Grapalat"/>
          <w:lang w:val="ru-RU"/>
        </w:rPr>
        <w:t>НКО</w:t>
      </w:r>
      <w:r>
        <w:rPr>
          <w:rFonts w:ascii="GHEA Grapalat" w:hAnsi="GHEA Grapalat"/>
        </w:rPr>
        <w:t xml:space="preserve"> под кодом </w:t>
      </w:r>
      <w:r>
        <w:rPr>
          <w:rFonts w:ascii="GHEA Grapalat" w:hAnsi="GHEA Grapalat"/>
          <w:b/>
          <w:lang w:val="en-US"/>
        </w:rPr>
        <w:t>АМMHM</w:t>
      </w:r>
      <w:r>
        <w:rPr>
          <w:rFonts w:ascii="GHEA Grapalat" w:hAnsi="GHEA Grapalat"/>
          <w:b/>
        </w:rPr>
        <w:t xml:space="preserve">-GHAPDZB-20/1 </w:t>
      </w:r>
      <w:r>
        <w:rPr>
          <w:rFonts w:ascii="GHEA Grapalat" w:hAnsi="GHEA Grapalat"/>
        </w:rPr>
        <w:t>запроса котировок и в соответствии с требованиями приглашения подает заявку.</w:t>
      </w:r>
    </w:p>
    <w:p>
      <w:pPr>
        <w:jc w:val="both"/>
        <w:rPr>
          <w:rFonts w:ascii="GHEA Grapalat" w:hAnsi="GHEA Grapalat"/>
        </w:rPr>
      </w:pPr>
      <w:r>
        <w:rPr>
          <w:rFonts w:ascii="GHEA Grapalat" w:hAnsi="GHEA Grapalat"/>
        </w:rPr>
        <w:t>__________________________________________________ заявляет и заверяет, что</w:t>
      </w:r>
    </w:p>
    <w:p>
      <w:pPr>
        <w:spacing w:after="160"/>
        <w:ind w:left="1843"/>
        <w:jc w:val="both"/>
        <w:rPr>
          <w:rFonts w:ascii="GHEA Grapalat" w:hAnsi="GHEA Grapalat" w:cs="Sylfaen"/>
        </w:rPr>
      </w:pPr>
      <w:r>
        <w:rPr>
          <w:rFonts w:ascii="GHEA Grapalat" w:hAnsi="GHEA Grapalat"/>
        </w:rPr>
        <w:t>наименование участника</w:t>
      </w:r>
    </w:p>
    <w:p>
      <w:pPr>
        <w:jc w:val="both"/>
        <w:rPr>
          <w:rFonts w:ascii="GHEA Grapalat" w:hAnsi="GHEA Grapalat" w:cs="Sylfaen"/>
        </w:rPr>
      </w:pPr>
      <w:r>
        <w:rPr>
          <w:rFonts w:ascii="GHEA Grapalat" w:hAnsi="GHEA Grapalat"/>
        </w:rPr>
        <w:t>является резидентом ______________________________________________________</w:t>
      </w:r>
    </w:p>
    <w:p>
      <w:pPr>
        <w:spacing w:after="160"/>
        <w:ind w:left="4111"/>
        <w:jc w:val="both"/>
        <w:rPr>
          <w:rFonts w:ascii="GHEA Grapalat" w:hAnsi="GHEA Grapalat" w:cs="Arial"/>
        </w:rPr>
      </w:pPr>
      <w:r>
        <w:rPr>
          <w:rFonts w:ascii="GHEA Grapalat" w:hAnsi="GHEA Grapalat"/>
        </w:rPr>
        <w:t>наименование страны</w:t>
      </w:r>
    </w:p>
    <w:p>
      <w:pPr>
        <w:jc w:val="both"/>
        <w:rPr>
          <w:rFonts w:ascii="GHEA Grapalat" w:hAnsi="GHEA Grapalat"/>
        </w:rPr>
      </w:pPr>
      <w:r>
        <w:rPr>
          <w:rFonts w:ascii="GHEA Grapalat" w:hAnsi="GHEA Grapalat"/>
        </w:rPr>
        <w:t>Учетный номер налогоплательщика _____________ следующий: ________________</w:t>
      </w:r>
    </w:p>
    <w:p>
      <w:pPr>
        <w:tabs>
          <w:tab w:val="left" w:pos="7371"/>
        </w:tabs>
        <w:ind w:left="4111"/>
        <w:jc w:val="both"/>
        <w:rPr>
          <w:rFonts w:ascii="GHEA Grapalat" w:hAnsi="GHEA Grapalat"/>
        </w:rPr>
      </w:pPr>
      <w:r>
        <w:rPr>
          <w:rFonts w:ascii="GHEA Grapalat" w:hAnsi="GHEA Grapalat"/>
        </w:rPr>
        <w:t>наименование</w:t>
      </w:r>
      <w:r>
        <w:rPr>
          <w:rFonts w:ascii="GHEA Grapalat" w:hAnsi="GHEA Grapalat"/>
        </w:rPr>
        <w:tab/>
      </w:r>
      <w:r>
        <w:rPr>
          <w:rFonts w:ascii="GHEA Grapalat" w:hAnsi="GHEA Grapalat"/>
        </w:rPr>
        <w:t>учетный номер</w:t>
      </w:r>
    </w:p>
    <w:p>
      <w:pPr>
        <w:tabs>
          <w:tab w:val="left" w:pos="7230"/>
        </w:tabs>
        <w:spacing w:after="160"/>
        <w:ind w:left="4253"/>
        <w:jc w:val="both"/>
        <w:rPr>
          <w:rFonts w:ascii="GHEA Grapalat" w:hAnsi="GHEA Grapalat" w:cs="Arial"/>
        </w:rPr>
      </w:pPr>
      <w:r>
        <w:rPr>
          <w:rFonts w:ascii="GHEA Grapalat" w:hAnsi="GHEA Grapalat"/>
        </w:rPr>
        <w:t>участника</w:t>
      </w:r>
      <w:r>
        <w:rPr>
          <w:rFonts w:ascii="GHEA Grapalat" w:hAnsi="GHEA Grapalat"/>
          <w:vertAlign w:val="superscript"/>
        </w:rPr>
        <w:t xml:space="preserve"> </w:t>
      </w:r>
      <w:r>
        <w:rPr>
          <w:rFonts w:ascii="GHEA Grapalat" w:hAnsi="GHEA Grapalat"/>
        </w:rPr>
        <w:t xml:space="preserve">                     налогоплательщика</w:t>
      </w:r>
    </w:p>
    <w:p>
      <w:pPr>
        <w:jc w:val="both"/>
        <w:rPr>
          <w:rFonts w:ascii="GHEA Grapalat" w:hAnsi="GHEA Grapalat"/>
        </w:rPr>
      </w:pPr>
      <w:r>
        <w:rPr>
          <w:rFonts w:ascii="GHEA Grapalat" w:hAnsi="GHEA Grapalat"/>
        </w:rPr>
        <w:t>Адрес электронной почты____________________ следующий: __________________</w:t>
      </w:r>
    </w:p>
    <w:p>
      <w:pPr>
        <w:tabs>
          <w:tab w:val="left" w:pos="6946"/>
        </w:tabs>
        <w:ind w:left="3402" w:firstLine="6"/>
        <w:jc w:val="both"/>
        <w:rPr>
          <w:rFonts w:ascii="GHEA Grapalat" w:hAnsi="GHEA Grapalat"/>
        </w:rPr>
      </w:pPr>
      <w:r>
        <w:rPr>
          <w:rFonts w:ascii="GHEA Grapalat" w:hAnsi="GHEA Grapalat"/>
        </w:rPr>
        <w:t>наименование</w:t>
      </w:r>
      <w:r>
        <w:rPr>
          <w:rFonts w:ascii="GHEA Grapalat" w:hAnsi="GHEA Grapalat"/>
        </w:rPr>
        <w:tab/>
      </w:r>
      <w:r>
        <w:rPr>
          <w:rFonts w:ascii="GHEA Grapalat" w:hAnsi="GHEA Grapalat"/>
        </w:rPr>
        <w:t>адрес электронной</w:t>
      </w:r>
    </w:p>
    <w:p>
      <w:pPr>
        <w:tabs>
          <w:tab w:val="left" w:pos="7371"/>
        </w:tabs>
        <w:spacing w:after="160"/>
        <w:ind w:left="3544" w:firstLine="3"/>
        <w:jc w:val="both"/>
        <w:rPr>
          <w:rFonts w:ascii="GHEA Grapalat" w:hAnsi="GHEA Grapalat"/>
        </w:rPr>
      </w:pPr>
      <w:r>
        <w:rPr>
          <w:rFonts w:ascii="GHEA Grapalat" w:hAnsi="GHEA Grapalat"/>
        </w:rPr>
        <w:t>участника</w:t>
      </w:r>
      <w:r>
        <w:rPr>
          <w:rFonts w:ascii="GHEA Grapalat" w:hAnsi="GHEA Grapalat"/>
        </w:rPr>
        <w:tab/>
      </w:r>
      <w:r>
        <w:rPr>
          <w:rFonts w:ascii="GHEA Grapalat" w:hAnsi="GHEA Grapalat"/>
        </w:rPr>
        <w:t>почты</w:t>
      </w:r>
    </w:p>
    <w:p>
      <w:pPr>
        <w:widowControl w:val="0"/>
        <w:jc w:val="both"/>
        <w:rPr>
          <w:rFonts w:ascii="GHEA Grapalat" w:hAnsi="GHEA Grapalat"/>
        </w:rPr>
      </w:pPr>
    </w:p>
    <w:p>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pPr>
        <w:widowControl w:val="0"/>
        <w:spacing w:after="120"/>
        <w:ind w:left="1416" w:firstLine="708"/>
        <w:jc w:val="both"/>
        <w:rPr>
          <w:rFonts w:ascii="GHEA Grapalat" w:hAnsi="GHEA Grapalat"/>
        </w:rPr>
      </w:pPr>
      <w:r>
        <w:rPr>
          <w:rFonts w:ascii="GHEA Grapalat" w:hAnsi="GHEA Grapalat"/>
        </w:rPr>
        <w:t>наименование участника</w:t>
      </w:r>
    </w:p>
    <w:p>
      <w:pPr>
        <w:pStyle w:val="76"/>
        <w:widowControl w:val="0"/>
        <w:numPr>
          <w:ilvl w:val="0"/>
          <w:numId w:val="2"/>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и квалификационным </w:t>
      </w:r>
      <w:r>
        <w:rPr>
          <w:rFonts w:ascii="GHEA Grapalat" w:hAnsi="GHEA Grapalat"/>
        </w:rPr>
        <w:t>критериям</w:t>
      </w:r>
      <w:r>
        <w:rPr>
          <w:rFonts w:ascii="GHEA Grapalat" w:hAnsi="GHEA Grapalat"/>
          <w:spacing w:val="-4"/>
        </w:rPr>
        <w:t xml:space="preserve">, установленным приглашением на </w:t>
      </w:r>
      <w:r>
        <w:rPr>
          <w:rFonts w:ascii="GHEA Grapalat" w:hAnsi="GHEA Grapalat"/>
        </w:rPr>
        <w:t>запрос котировок под кодом "-</w:t>
      </w:r>
      <w:r>
        <w:rPr>
          <w:rFonts w:ascii="GHEA Grapalat" w:hAnsi="GHEA Grapalat"/>
          <w:lang w:val="en-US"/>
        </w:rPr>
        <w:t>АМMHM</w:t>
      </w:r>
      <w:r>
        <w:rPr>
          <w:rFonts w:ascii="GHEA Grapalat" w:hAnsi="GHEA Grapalat"/>
        </w:rPr>
        <w:t>-GHAPDZB-20/1</w:t>
      </w:r>
      <w:r>
        <w:rPr>
          <w:rFonts w:ascii="GHEA Grapalat" w:hAnsi="GHEA Grapalat"/>
          <w:b/>
        </w:rPr>
        <w:t>.</w:t>
      </w:r>
    </w:p>
    <w:p>
      <w:pPr>
        <w:pStyle w:val="76"/>
        <w:widowControl w:val="0"/>
        <w:numPr>
          <w:ilvl w:val="0"/>
          <w:numId w:val="2"/>
        </w:numPr>
        <w:tabs>
          <w:tab w:val="left" w:pos="7371"/>
        </w:tabs>
        <w:spacing w:after="160"/>
        <w:jc w:val="both"/>
        <w:rPr>
          <w:rFonts w:ascii="GHEA Grapalat" w:hAnsi="GHEA Grapalat"/>
        </w:rPr>
      </w:pPr>
      <w:r>
        <w:rPr>
          <w:rFonts w:ascii="GHEA Grapalat" w:hAnsi="GHEA Grapalat"/>
        </w:rPr>
        <w:t xml:space="preserve">указанные в поданном им в целях участия в запросе котировок под кодом </w:t>
      </w:r>
      <w:r>
        <w:rPr>
          <w:rFonts w:ascii="GHEA Grapalat" w:hAnsi="GHEA Grapalat"/>
          <w:lang w:val="en-US"/>
        </w:rPr>
        <w:t>АМMHM</w:t>
      </w:r>
      <w:r>
        <w:rPr>
          <w:rFonts w:ascii="GHEA Grapalat" w:hAnsi="GHEA Grapalat"/>
        </w:rPr>
        <w:t>-GHAPDZB-20/1 заявлении-</w:t>
      </w:r>
      <w:r>
        <w:rPr>
          <w:rFonts w:ascii="GHEA Grapalat" w:hAnsi="GHEA Grapalat"/>
          <w:spacing w:val="-6"/>
        </w:rPr>
        <w:t>объявлении</w:t>
      </w:r>
      <w:r>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 и обязуется в случае признания занявшим первое место участником, в порядке и сроки, установленные приглашением представить полное описание предлагаемого им товара,</w:t>
      </w:r>
    </w:p>
    <w:p>
      <w:pPr>
        <w:pStyle w:val="76"/>
        <w:widowControl w:val="0"/>
        <w:numPr>
          <w:ilvl w:val="0"/>
          <w:numId w:val="2"/>
        </w:numPr>
        <w:tabs>
          <w:tab w:val="left" w:pos="567"/>
        </w:tabs>
        <w:spacing w:after="160"/>
        <w:jc w:val="both"/>
        <w:rPr>
          <w:rFonts w:ascii="GHEA Grapalat" w:hAnsi="GHEA Grapalat" w:cs="Arial"/>
        </w:rPr>
      </w:pPr>
      <w:r>
        <w:rPr>
          <w:rFonts w:ascii="GHEA Grapalat" w:hAnsi="GHEA Grapalat"/>
        </w:rPr>
        <w:t xml:space="preserve">в рамках участия в запросе котировок под кодом </w:t>
      </w:r>
      <w:r>
        <w:rPr>
          <w:rFonts w:ascii="GHEA Grapalat" w:hAnsi="GHEA Grapalat"/>
          <w:lang w:val="en-US"/>
        </w:rPr>
        <w:t>АМMHM</w:t>
      </w:r>
      <w:r>
        <w:rPr>
          <w:rFonts w:ascii="GHEA Grapalat" w:hAnsi="GHEA Grapalat"/>
        </w:rPr>
        <w:t>-GHAPDZB-20/1</w:t>
      </w:r>
    </w:p>
    <w:p>
      <w:pPr>
        <w:pStyle w:val="76"/>
        <w:widowControl w:val="0"/>
        <w:numPr>
          <w:ilvl w:val="0"/>
          <w:numId w:val="3"/>
        </w:numPr>
        <w:tabs>
          <w:tab w:val="left" w:pos="567"/>
        </w:tabs>
        <w:spacing w:after="160"/>
        <w:jc w:val="both"/>
        <w:rPr>
          <w:rFonts w:ascii="GHEA Grapalat" w:hAnsi="GHEA Grapalat"/>
        </w:rPr>
      </w:pPr>
      <w:r>
        <w:rPr>
          <w:rFonts w:hint="eastAsia" w:ascii="GHEA Grapalat" w:hAnsi="GHEA Grapalat"/>
        </w:rPr>
        <w:t>не</w:t>
      </w:r>
      <w:r>
        <w:rPr>
          <w:rFonts w:ascii="GHEA Grapalat" w:hAnsi="GHEA Grapalat"/>
        </w:rPr>
        <w:t xml:space="preserve"> </w:t>
      </w:r>
      <w:r>
        <w:rPr>
          <w:rFonts w:hint="eastAsia" w:ascii="GHEA Grapalat" w:hAnsi="GHEA Grapalat"/>
        </w:rPr>
        <w:t>допускал</w:t>
      </w:r>
      <w:r>
        <w:rPr>
          <w:rFonts w:ascii="GHEA Grapalat" w:hAnsi="GHEA Grapalat"/>
        </w:rPr>
        <w:t xml:space="preserve"> </w:t>
      </w:r>
      <w:r>
        <w:rPr>
          <w:rFonts w:hint="eastAsia" w:ascii="GHEA Grapalat" w:hAnsi="GHEA Grapalat"/>
        </w:rPr>
        <w:t>и</w:t>
      </w:r>
      <w:r>
        <w:rPr>
          <w:rFonts w:ascii="GHEA Grapalat" w:hAnsi="GHEA Grapalat"/>
        </w:rPr>
        <w:t xml:space="preserve"> (</w:t>
      </w:r>
      <w:r>
        <w:rPr>
          <w:rFonts w:hint="eastAsia" w:ascii="GHEA Grapalat" w:hAnsi="GHEA Grapalat"/>
        </w:rPr>
        <w:t>или</w:t>
      </w:r>
      <w:r>
        <w:rPr>
          <w:rFonts w:ascii="GHEA Grapalat" w:hAnsi="GHEA Grapalat"/>
        </w:rPr>
        <w:t xml:space="preserve">) </w:t>
      </w:r>
      <w:r>
        <w:rPr>
          <w:rFonts w:hint="eastAsia" w:ascii="GHEA Grapalat" w:hAnsi="GHEA Grapalat"/>
        </w:rPr>
        <w:t>не</w:t>
      </w:r>
      <w:r>
        <w:rPr>
          <w:rFonts w:ascii="GHEA Grapalat" w:hAnsi="GHEA Grapalat"/>
        </w:rPr>
        <w:t xml:space="preserve"> </w:t>
      </w:r>
      <w:r>
        <w:rPr>
          <w:rFonts w:hint="eastAsia" w:ascii="GHEA Grapalat" w:hAnsi="GHEA Grapalat"/>
        </w:rPr>
        <w:t>допустит</w:t>
      </w:r>
      <w:r>
        <w:rPr>
          <w:rFonts w:ascii="GHEA Grapalat" w:hAnsi="GHEA Grapalat"/>
        </w:rPr>
        <w:t xml:space="preserve"> </w:t>
      </w:r>
      <w:r>
        <w:rPr>
          <w:rFonts w:hint="eastAsia" w:ascii="GHEA Grapalat" w:hAnsi="GHEA Grapalat"/>
        </w:rPr>
        <w:t>злоупотребления</w:t>
      </w:r>
      <w:r>
        <w:rPr>
          <w:rFonts w:ascii="GHEA Grapalat" w:hAnsi="GHEA Grapalat"/>
        </w:rPr>
        <w:t xml:space="preserve"> </w:t>
      </w:r>
      <w:r>
        <w:rPr>
          <w:rFonts w:hint="eastAsia" w:ascii="GHEA Grapalat" w:hAnsi="GHEA Grapalat"/>
        </w:rPr>
        <w:t>доминирующим</w:t>
      </w:r>
      <w:r>
        <w:rPr>
          <w:rFonts w:ascii="GHEA Grapalat" w:hAnsi="GHEA Grapalat"/>
        </w:rPr>
        <w:t xml:space="preserve"> </w:t>
      </w:r>
      <w:r>
        <w:rPr>
          <w:rFonts w:hint="eastAsia" w:ascii="GHEA Grapalat" w:hAnsi="GHEA Grapalat"/>
        </w:rPr>
        <w:t>положением</w:t>
      </w:r>
      <w:r>
        <w:rPr>
          <w:rFonts w:ascii="GHEA Grapalat" w:hAnsi="GHEA Grapalat"/>
        </w:rPr>
        <w:t xml:space="preserve"> </w:t>
      </w:r>
      <w:r>
        <w:rPr>
          <w:rFonts w:hint="eastAsia" w:ascii="GHEA Grapalat" w:hAnsi="GHEA Grapalat"/>
        </w:rPr>
        <w:t>и</w:t>
      </w:r>
      <w:r>
        <w:rPr>
          <w:rFonts w:ascii="GHEA Grapalat" w:hAnsi="GHEA Grapalat"/>
        </w:rPr>
        <w:t xml:space="preserve"> </w:t>
      </w:r>
      <w:r>
        <w:rPr>
          <w:rFonts w:hint="eastAsia" w:ascii="GHEA Grapalat" w:hAnsi="GHEA Grapalat"/>
        </w:rPr>
        <w:t>антиконкурентного</w:t>
      </w:r>
      <w:r>
        <w:rPr>
          <w:rFonts w:ascii="GHEA Grapalat" w:hAnsi="GHEA Grapalat"/>
        </w:rPr>
        <w:t xml:space="preserve"> </w:t>
      </w:r>
      <w:r>
        <w:rPr>
          <w:rFonts w:hint="eastAsia" w:ascii="GHEA Grapalat" w:hAnsi="GHEA Grapalat"/>
        </w:rPr>
        <w:t>соглашения</w:t>
      </w:r>
      <w:r>
        <w:rPr>
          <w:rFonts w:ascii="GHEA Grapalat" w:hAnsi="GHEA Grapalat"/>
        </w:rPr>
        <w:t>,</w:t>
      </w:r>
    </w:p>
    <w:p>
      <w:pPr>
        <w:pStyle w:val="76"/>
        <w:widowControl w:val="0"/>
        <w:numPr>
          <w:ilvl w:val="0"/>
          <w:numId w:val="3"/>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запрос котировок случая     одновременного </w:t>
      </w:r>
    </w:p>
    <w:p>
      <w:pPr>
        <w:pStyle w:val="23"/>
        <w:widowControl w:val="0"/>
        <w:spacing w:line="240" w:lineRule="auto"/>
        <w:ind w:firstLine="0"/>
        <w:jc w:val="left"/>
        <w:rPr>
          <w:rFonts w:ascii="GHEA Grapalat" w:hAnsi="GHEA Grapalat"/>
          <w:i w:val="0"/>
          <w:sz w:val="24"/>
          <w:szCs w:val="24"/>
        </w:rPr>
      </w:pPr>
      <w:r>
        <w:rPr>
          <w:rFonts w:ascii="GHEA Grapalat" w:hAnsi="GHEA Grapalat"/>
          <w:i w:val="0"/>
          <w:sz w:val="24"/>
          <w:szCs w:val="24"/>
        </w:rPr>
        <w:t>участия взаимосвязанных с ________________ лиц и (или) учрежденных___________________</w:t>
      </w:r>
    </w:p>
    <w:p>
      <w:pPr>
        <w:widowControl w:val="0"/>
        <w:tabs>
          <w:tab w:val="left" w:pos="7938"/>
        </w:tabs>
        <w:jc w:val="both"/>
        <w:rPr>
          <w:rFonts w:ascii="GHEA Grapalat" w:hAnsi="GHEA Grapalat"/>
        </w:rPr>
      </w:pPr>
      <w:r>
        <w:rPr>
          <w:rFonts w:ascii="GHEA Grapalat" w:hAnsi="GHEA Grapalat"/>
        </w:rPr>
        <w:t xml:space="preserve">                                   наименованиеучастника                                наименованиеучастника</w:t>
      </w:r>
    </w:p>
    <w:p>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pPr>
        <w:pStyle w:val="76"/>
        <w:widowControl w:val="0"/>
        <w:numPr>
          <w:ilvl w:val="0"/>
          <w:numId w:val="4"/>
        </w:numPr>
        <w:tabs>
          <w:tab w:val="left" w:pos="1134"/>
        </w:tabs>
        <w:spacing w:after="160"/>
        <w:jc w:val="both"/>
        <w:rPr>
          <w:rFonts w:ascii="GHEA Grapalat" w:hAnsi="GHEA Grapalat" w:cs="Sylfaen"/>
        </w:rPr>
      </w:pPr>
      <w:r>
        <w:rPr>
          <w:rFonts w:ascii="GHEA Grapalat" w:hAnsi="GHEA Grapalat"/>
        </w:rPr>
        <w:tab/>
      </w:r>
      <w:r>
        <w:rPr>
          <w:rFonts w:ascii="GHEA Grapalat" w:hAnsi="GHEA Grapalat"/>
        </w:rPr>
        <w:t xml:space="preserve">ниже представляет </w:t>
      </w:r>
      <w:r>
        <w:rPr>
          <w:rFonts w:hint="eastAsia" w:ascii="GHEA Grapalat" w:hAnsi="GHEA Grapalat"/>
        </w:rPr>
        <w:t>данные</w:t>
      </w:r>
      <w:r>
        <w:rPr>
          <w:rFonts w:ascii="GHEA Grapalat" w:hAnsi="GHEA Grapalat"/>
        </w:rPr>
        <w:t xml:space="preserve"> </w:t>
      </w:r>
      <w:r>
        <w:rPr>
          <w:rFonts w:hint="eastAsia" w:ascii="GHEA Grapalat" w:hAnsi="GHEA Grapalat"/>
        </w:rPr>
        <w:t>того</w:t>
      </w:r>
      <w:r>
        <w:rPr>
          <w:rFonts w:ascii="GHEA Grapalat" w:hAnsi="GHEA Grapalat"/>
        </w:rPr>
        <w:t xml:space="preserve"> </w:t>
      </w:r>
      <w:r>
        <w:rPr>
          <w:rFonts w:hint="eastAsia" w:ascii="GHEA Grapalat" w:hAnsi="GHEA Grapalat"/>
        </w:rPr>
        <w:t>физического</w:t>
      </w:r>
      <w:r>
        <w:rPr>
          <w:rFonts w:ascii="GHEA Grapalat" w:hAnsi="GHEA Grapalat"/>
        </w:rPr>
        <w:t xml:space="preserve"> </w:t>
      </w:r>
      <w:r>
        <w:rPr>
          <w:rFonts w:hint="eastAsia" w:ascii="GHEA Grapalat" w:hAnsi="GHEA Grapalat"/>
        </w:rPr>
        <w:t>лица</w:t>
      </w:r>
      <w:r>
        <w:rPr>
          <w:rFonts w:ascii="GHEA Grapalat" w:hAnsi="GHEA Grapalat"/>
        </w:rPr>
        <w:t xml:space="preserve"> (</w:t>
      </w:r>
      <w:r>
        <w:rPr>
          <w:rFonts w:hint="eastAsia" w:ascii="GHEA Grapalat" w:hAnsi="GHEA Grapalat"/>
        </w:rPr>
        <w:t>физических</w:t>
      </w:r>
      <w:r>
        <w:rPr>
          <w:rFonts w:ascii="GHEA Grapalat" w:hAnsi="GHEA Grapalat"/>
        </w:rPr>
        <w:t xml:space="preserve"> </w:t>
      </w:r>
      <w:r>
        <w:rPr>
          <w:rFonts w:hint="eastAsia" w:ascii="GHEA Grapalat" w:hAnsi="GHEA Grapalat"/>
        </w:rPr>
        <w:t>лиц</w:t>
      </w:r>
      <w:r>
        <w:rPr>
          <w:rFonts w:ascii="GHEA Grapalat" w:hAnsi="GHEA Grapalat"/>
        </w:rPr>
        <w:t xml:space="preserve">), </w:t>
      </w:r>
      <w:r>
        <w:rPr>
          <w:rFonts w:hint="eastAsia" w:ascii="GHEA Grapalat" w:hAnsi="GHEA Grapalat"/>
        </w:rPr>
        <w:t>которое</w:t>
      </w:r>
      <w:r>
        <w:rPr>
          <w:rFonts w:ascii="GHEA Grapalat" w:hAnsi="GHEA Grapalat"/>
        </w:rPr>
        <w:t xml:space="preserve"> (</w:t>
      </w:r>
      <w:r>
        <w:rPr>
          <w:rFonts w:hint="eastAsia" w:ascii="GHEA Grapalat" w:hAnsi="GHEA Grapalat"/>
        </w:rPr>
        <w:t>которые</w:t>
      </w:r>
      <w:r>
        <w:rPr>
          <w:rFonts w:ascii="GHEA Grapalat" w:hAnsi="GHEA Grapalat"/>
        </w:rPr>
        <w:t xml:space="preserve">) </w:t>
      </w:r>
      <w:r>
        <w:rPr>
          <w:rFonts w:hint="eastAsia" w:ascii="GHEA Grapalat" w:hAnsi="GHEA Grapalat"/>
        </w:rPr>
        <w:t>на</w:t>
      </w:r>
      <w:r>
        <w:rPr>
          <w:rFonts w:ascii="GHEA Grapalat" w:hAnsi="GHEA Grapalat"/>
        </w:rPr>
        <w:t xml:space="preserve"> </w:t>
      </w:r>
      <w:r>
        <w:rPr>
          <w:rFonts w:hint="eastAsia" w:ascii="GHEA Grapalat" w:hAnsi="GHEA Grapalat"/>
        </w:rPr>
        <w:t>день</w:t>
      </w:r>
      <w:r>
        <w:rPr>
          <w:rFonts w:ascii="GHEA Grapalat" w:hAnsi="GHEA Grapalat"/>
        </w:rPr>
        <w:t xml:space="preserve"> </w:t>
      </w:r>
      <w:r>
        <w:rPr>
          <w:rFonts w:hint="eastAsia" w:ascii="GHEA Grapalat" w:hAnsi="GHEA Grapalat"/>
        </w:rPr>
        <w:t>подачи</w:t>
      </w:r>
      <w:r>
        <w:rPr>
          <w:rFonts w:ascii="GHEA Grapalat" w:hAnsi="GHEA Grapalat"/>
        </w:rPr>
        <w:t xml:space="preserve"> </w:t>
      </w:r>
      <w:r>
        <w:rPr>
          <w:rFonts w:hint="eastAsia" w:ascii="GHEA Grapalat" w:hAnsi="GHEA Grapalat"/>
        </w:rPr>
        <w:t>заявки</w:t>
      </w:r>
      <w:r>
        <w:rPr>
          <w:rFonts w:ascii="GHEA Grapalat" w:hAnsi="GHEA Grapalat"/>
        </w:rPr>
        <w:t xml:space="preserve"> </w:t>
      </w:r>
      <w:r>
        <w:rPr>
          <w:rFonts w:hint="eastAsia" w:ascii="GHEA Grapalat" w:hAnsi="GHEA Grapalat"/>
        </w:rPr>
        <w:t>прямо</w:t>
      </w:r>
      <w:r>
        <w:rPr>
          <w:rFonts w:ascii="GHEA Grapalat" w:hAnsi="GHEA Grapalat"/>
        </w:rPr>
        <w:t xml:space="preserve"> </w:t>
      </w:r>
      <w:r>
        <w:rPr>
          <w:rFonts w:hint="eastAsia" w:ascii="GHEA Grapalat" w:hAnsi="GHEA Grapalat"/>
        </w:rPr>
        <w:t>или</w:t>
      </w:r>
      <w:r>
        <w:rPr>
          <w:rFonts w:ascii="GHEA Grapalat" w:hAnsi="GHEA Grapalat"/>
        </w:rPr>
        <w:t xml:space="preserve"> </w:t>
      </w:r>
      <w:r>
        <w:rPr>
          <w:rFonts w:hint="eastAsia" w:ascii="GHEA Grapalat" w:hAnsi="GHEA Grapalat"/>
        </w:rPr>
        <w:t>косвенно</w:t>
      </w:r>
      <w:r>
        <w:rPr>
          <w:rFonts w:ascii="GHEA Grapalat" w:hAnsi="GHEA Grapalat"/>
        </w:rPr>
        <w:t xml:space="preserve"> </w:t>
      </w:r>
      <w:r>
        <w:rPr>
          <w:rFonts w:hint="eastAsia" w:ascii="GHEA Grapalat" w:hAnsi="GHEA Grapalat"/>
        </w:rPr>
        <w:t>владеет</w:t>
      </w:r>
      <w:r>
        <w:rPr>
          <w:rFonts w:ascii="GHEA Grapalat" w:hAnsi="GHEA Grapalat"/>
        </w:rPr>
        <w:t xml:space="preserve"> (</w:t>
      </w:r>
      <w:r>
        <w:rPr>
          <w:rFonts w:hint="eastAsia" w:ascii="GHEA Grapalat" w:hAnsi="GHEA Grapalat"/>
        </w:rPr>
        <w:t>владеют</w:t>
      </w:r>
      <w:r>
        <w:rPr>
          <w:rFonts w:ascii="GHEA Grapalat" w:hAnsi="GHEA Grapalat"/>
        </w:rPr>
        <w:t xml:space="preserve">) </w:t>
      </w:r>
      <w:r>
        <w:rPr>
          <w:rFonts w:hint="eastAsia" w:ascii="GHEA Grapalat" w:hAnsi="GHEA Grapalat"/>
        </w:rPr>
        <w:t>более</w:t>
      </w:r>
      <w:r>
        <w:rPr>
          <w:rFonts w:ascii="GHEA Grapalat" w:hAnsi="GHEA Grapalat"/>
        </w:rPr>
        <w:t xml:space="preserve"> </w:t>
      </w:r>
      <w:r>
        <w:rPr>
          <w:rFonts w:hint="eastAsia" w:ascii="GHEA Grapalat" w:hAnsi="GHEA Grapalat"/>
        </w:rPr>
        <w:t>чем</w:t>
      </w:r>
      <w:r>
        <w:rPr>
          <w:rFonts w:ascii="GHEA Grapalat" w:hAnsi="GHEA Grapalat"/>
        </w:rPr>
        <w:t xml:space="preserve"> </w:t>
      </w:r>
      <w:r>
        <w:rPr>
          <w:rFonts w:hint="eastAsia" w:ascii="GHEA Grapalat" w:hAnsi="GHEA Grapalat"/>
        </w:rPr>
        <w:t>десятью</w:t>
      </w:r>
      <w:r>
        <w:rPr>
          <w:rFonts w:ascii="GHEA Grapalat" w:hAnsi="GHEA Grapalat"/>
        </w:rPr>
        <w:t xml:space="preserve"> </w:t>
      </w:r>
      <w:r>
        <w:rPr>
          <w:rFonts w:hint="eastAsia" w:ascii="GHEA Grapalat" w:hAnsi="GHEA Grapalat"/>
        </w:rPr>
        <w:t>процентами</w:t>
      </w:r>
      <w:r>
        <w:rPr>
          <w:rFonts w:ascii="GHEA Grapalat" w:hAnsi="GHEA Grapalat"/>
        </w:rPr>
        <w:t xml:space="preserve"> </w:t>
      </w:r>
      <w:r>
        <w:rPr>
          <w:rFonts w:hint="eastAsia" w:ascii="GHEA Grapalat" w:hAnsi="GHEA Grapalat"/>
        </w:rPr>
        <w:t>голосующих</w:t>
      </w:r>
      <w:r>
        <w:rPr>
          <w:rFonts w:ascii="GHEA Grapalat" w:hAnsi="GHEA Grapalat"/>
        </w:rPr>
        <w:t xml:space="preserve"> </w:t>
      </w:r>
      <w:r>
        <w:rPr>
          <w:rFonts w:hint="eastAsia" w:ascii="GHEA Grapalat" w:hAnsi="GHEA Grapalat"/>
        </w:rPr>
        <w:t>акций</w:t>
      </w:r>
      <w:r>
        <w:rPr>
          <w:rFonts w:ascii="GHEA Grapalat" w:hAnsi="GHEA Grapalat"/>
        </w:rPr>
        <w:t xml:space="preserve"> (</w:t>
      </w:r>
      <w:r>
        <w:rPr>
          <w:rFonts w:hint="eastAsia" w:ascii="GHEA Grapalat" w:hAnsi="GHEA Grapalat"/>
        </w:rPr>
        <w:t>долей</w:t>
      </w:r>
      <w:r>
        <w:rPr>
          <w:rFonts w:ascii="GHEA Grapalat" w:hAnsi="GHEA Grapalat"/>
        </w:rPr>
        <w:t xml:space="preserve">, </w:t>
      </w:r>
      <w:r>
        <w:rPr>
          <w:rFonts w:hint="eastAsia" w:ascii="GHEA Grapalat" w:hAnsi="GHEA Grapalat"/>
        </w:rPr>
        <w:t>паев</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уставном</w:t>
      </w:r>
      <w:r>
        <w:rPr>
          <w:rFonts w:ascii="GHEA Grapalat" w:hAnsi="GHEA Grapalat"/>
        </w:rPr>
        <w:t xml:space="preserve"> </w:t>
      </w:r>
      <w:r>
        <w:rPr>
          <w:rFonts w:hint="eastAsia" w:ascii="GHEA Grapalat" w:hAnsi="GHEA Grapalat"/>
        </w:rPr>
        <w:t>капитале</w:t>
      </w:r>
      <w:r>
        <w:rPr>
          <w:rFonts w:ascii="GHEA Grapalat" w:hAnsi="GHEA Grapalat"/>
        </w:rPr>
        <w:t xml:space="preserve"> </w:t>
      </w:r>
      <w:r>
        <w:rPr>
          <w:rFonts w:hint="eastAsia" w:ascii="GHEA Grapalat" w:hAnsi="GHEA Grapalat"/>
        </w:rPr>
        <w:t>участника</w:t>
      </w:r>
      <w:r>
        <w:rPr>
          <w:rFonts w:ascii="GHEA Grapalat" w:hAnsi="GHEA Grapalat"/>
        </w:rPr>
        <w:t xml:space="preserve">, </w:t>
      </w:r>
      <w:r>
        <w:rPr>
          <w:rFonts w:hint="eastAsia" w:ascii="GHEA Grapalat" w:hAnsi="GHEA Grapalat"/>
        </w:rPr>
        <w:t>включая</w:t>
      </w:r>
      <w:r>
        <w:rPr>
          <w:rFonts w:ascii="GHEA Grapalat" w:hAnsi="GHEA Grapalat"/>
        </w:rPr>
        <w:t xml:space="preserve"> </w:t>
      </w:r>
      <w:r>
        <w:rPr>
          <w:rFonts w:hint="eastAsia" w:ascii="GHEA Grapalat" w:hAnsi="GHEA Grapalat"/>
        </w:rPr>
        <w:t>акции</w:t>
      </w:r>
      <w:r>
        <w:rPr>
          <w:rFonts w:ascii="GHEA Grapalat" w:hAnsi="GHEA Grapalat"/>
        </w:rPr>
        <w:t xml:space="preserve"> </w:t>
      </w:r>
      <w:r>
        <w:rPr>
          <w:rFonts w:hint="eastAsia" w:ascii="GHEA Grapalat" w:hAnsi="GHEA Grapalat"/>
        </w:rPr>
        <w:t>на</w:t>
      </w:r>
      <w:r>
        <w:rPr>
          <w:rFonts w:ascii="GHEA Grapalat" w:hAnsi="GHEA Grapalat"/>
        </w:rPr>
        <w:t xml:space="preserve"> </w:t>
      </w:r>
      <w:r>
        <w:rPr>
          <w:rFonts w:hint="eastAsia" w:ascii="GHEA Grapalat" w:hAnsi="GHEA Grapalat"/>
        </w:rPr>
        <w:t>предъявителя</w:t>
      </w:r>
      <w:r>
        <w:rPr>
          <w:rFonts w:ascii="GHEA Grapalat" w:hAnsi="GHEA Grapalat"/>
        </w:rPr>
        <w:t xml:space="preserve">, </w:t>
      </w:r>
      <w:r>
        <w:rPr>
          <w:rFonts w:hint="eastAsia" w:ascii="GHEA Grapalat" w:hAnsi="GHEA Grapalat"/>
        </w:rPr>
        <w:t>или</w:t>
      </w:r>
      <w:r>
        <w:rPr>
          <w:rFonts w:ascii="GHEA Grapalat" w:hAnsi="GHEA Grapalat"/>
        </w:rPr>
        <w:t xml:space="preserve"> </w:t>
      </w:r>
      <w:r>
        <w:rPr>
          <w:rFonts w:hint="eastAsia" w:ascii="GHEA Grapalat" w:hAnsi="GHEA Grapalat"/>
        </w:rPr>
        <w:t>данные</w:t>
      </w:r>
      <w:r>
        <w:rPr>
          <w:rFonts w:ascii="GHEA Grapalat" w:hAnsi="GHEA Grapalat"/>
        </w:rPr>
        <w:t xml:space="preserve"> </w:t>
      </w:r>
      <w:r>
        <w:rPr>
          <w:rFonts w:hint="eastAsia" w:ascii="GHEA Grapalat" w:hAnsi="GHEA Grapalat"/>
        </w:rPr>
        <w:t>лица</w:t>
      </w:r>
      <w:r>
        <w:rPr>
          <w:rFonts w:ascii="GHEA Grapalat" w:hAnsi="GHEA Grapalat"/>
        </w:rPr>
        <w:t xml:space="preserve"> (</w:t>
      </w:r>
      <w:r>
        <w:rPr>
          <w:rFonts w:hint="eastAsia" w:ascii="GHEA Grapalat" w:hAnsi="GHEA Grapalat"/>
        </w:rPr>
        <w:t>лиц</w:t>
      </w:r>
      <w:r>
        <w:rPr>
          <w:rFonts w:ascii="GHEA Grapalat" w:hAnsi="GHEA Grapalat"/>
        </w:rPr>
        <w:t xml:space="preserve">), </w:t>
      </w:r>
      <w:r>
        <w:rPr>
          <w:rFonts w:hint="eastAsia" w:ascii="GHEA Grapalat" w:hAnsi="GHEA Grapalat"/>
        </w:rPr>
        <w:t>обладающего</w:t>
      </w:r>
      <w:r>
        <w:rPr>
          <w:rFonts w:ascii="GHEA Grapalat" w:hAnsi="GHEA Grapalat"/>
        </w:rPr>
        <w:t xml:space="preserve"> (</w:t>
      </w:r>
      <w:r>
        <w:rPr>
          <w:rFonts w:hint="eastAsia" w:ascii="GHEA Grapalat" w:hAnsi="GHEA Grapalat"/>
        </w:rPr>
        <w:t>обладающих</w:t>
      </w:r>
      <w:r>
        <w:rPr>
          <w:rFonts w:ascii="GHEA Grapalat" w:hAnsi="GHEA Grapalat"/>
        </w:rPr>
        <w:t xml:space="preserve">) </w:t>
      </w:r>
      <w:r>
        <w:rPr>
          <w:rFonts w:hint="eastAsia" w:ascii="GHEA Grapalat" w:hAnsi="GHEA Grapalat"/>
        </w:rPr>
        <w:t>правом</w:t>
      </w:r>
      <w:r>
        <w:rPr>
          <w:rFonts w:ascii="GHEA Grapalat" w:hAnsi="GHEA Grapalat"/>
        </w:rPr>
        <w:t xml:space="preserve"> </w:t>
      </w:r>
      <w:r>
        <w:rPr>
          <w:rFonts w:hint="eastAsia" w:ascii="GHEA Grapalat" w:hAnsi="GHEA Grapalat"/>
        </w:rPr>
        <w:t>назначать</w:t>
      </w:r>
      <w:r>
        <w:rPr>
          <w:rFonts w:ascii="GHEA Grapalat" w:hAnsi="GHEA Grapalat"/>
        </w:rPr>
        <w:t xml:space="preserve"> </w:t>
      </w:r>
      <w:r>
        <w:rPr>
          <w:rFonts w:hint="eastAsia" w:ascii="GHEA Grapalat" w:hAnsi="GHEA Grapalat"/>
        </w:rPr>
        <w:t>или</w:t>
      </w:r>
      <w:r>
        <w:rPr>
          <w:rFonts w:ascii="GHEA Grapalat" w:hAnsi="GHEA Grapalat"/>
        </w:rPr>
        <w:t xml:space="preserve"> </w:t>
      </w:r>
      <w:r>
        <w:rPr>
          <w:rFonts w:hint="eastAsia" w:ascii="GHEA Grapalat" w:hAnsi="GHEA Grapalat"/>
        </w:rPr>
        <w:t>освобождать</w:t>
      </w:r>
      <w:r>
        <w:rPr>
          <w:rFonts w:ascii="GHEA Grapalat" w:hAnsi="GHEA Grapalat"/>
        </w:rPr>
        <w:t xml:space="preserve"> </w:t>
      </w:r>
      <w:r>
        <w:rPr>
          <w:rFonts w:hint="eastAsia" w:ascii="GHEA Grapalat" w:hAnsi="GHEA Grapalat"/>
        </w:rPr>
        <w:t>от</w:t>
      </w:r>
      <w:r>
        <w:rPr>
          <w:rFonts w:ascii="GHEA Grapalat" w:hAnsi="GHEA Grapalat"/>
        </w:rPr>
        <w:t xml:space="preserve"> </w:t>
      </w:r>
      <w:r>
        <w:rPr>
          <w:rFonts w:hint="eastAsia" w:ascii="GHEA Grapalat" w:hAnsi="GHEA Grapalat"/>
        </w:rPr>
        <w:t>должности</w:t>
      </w:r>
      <w:r>
        <w:rPr>
          <w:rFonts w:ascii="GHEA Grapalat" w:hAnsi="GHEA Grapalat"/>
        </w:rPr>
        <w:t xml:space="preserve"> </w:t>
      </w:r>
      <w:r>
        <w:rPr>
          <w:rFonts w:hint="eastAsia" w:ascii="GHEA Grapalat" w:hAnsi="GHEA Grapalat"/>
        </w:rPr>
        <w:t>членов</w:t>
      </w:r>
      <w:r>
        <w:rPr>
          <w:rFonts w:ascii="GHEA Grapalat" w:hAnsi="GHEA Grapalat"/>
        </w:rPr>
        <w:t xml:space="preserve"> </w:t>
      </w:r>
      <w:r>
        <w:rPr>
          <w:rFonts w:hint="eastAsia" w:ascii="GHEA Grapalat" w:hAnsi="GHEA Grapalat"/>
        </w:rPr>
        <w:t>исполнительного</w:t>
      </w:r>
      <w:r>
        <w:rPr>
          <w:rFonts w:ascii="GHEA Grapalat" w:hAnsi="GHEA Grapalat"/>
        </w:rPr>
        <w:t xml:space="preserve"> </w:t>
      </w:r>
      <w:r>
        <w:rPr>
          <w:rFonts w:hint="eastAsia" w:ascii="GHEA Grapalat" w:hAnsi="GHEA Grapalat"/>
        </w:rPr>
        <w:t>органа</w:t>
      </w:r>
      <w:r>
        <w:rPr>
          <w:rFonts w:ascii="GHEA Grapalat" w:hAnsi="GHEA Grapalat"/>
        </w:rPr>
        <w:t xml:space="preserve"> </w:t>
      </w:r>
      <w:r>
        <w:rPr>
          <w:rFonts w:hint="eastAsia" w:ascii="GHEA Grapalat" w:hAnsi="GHEA Grapalat"/>
        </w:rPr>
        <w:t>участника</w:t>
      </w:r>
      <w:r>
        <w:rPr>
          <w:rFonts w:ascii="GHEA Grapalat" w:hAnsi="GHEA Grapalat"/>
        </w:rPr>
        <w:t xml:space="preserve">, </w:t>
      </w:r>
      <w:r>
        <w:rPr>
          <w:rFonts w:hint="eastAsia" w:ascii="GHEA Grapalat" w:hAnsi="GHEA Grapalat"/>
        </w:rPr>
        <w:t>либо</w:t>
      </w:r>
      <w:r>
        <w:rPr>
          <w:rFonts w:ascii="GHEA Grapalat" w:hAnsi="GHEA Grapalat"/>
        </w:rPr>
        <w:t xml:space="preserve"> </w:t>
      </w:r>
      <w:r>
        <w:rPr>
          <w:rFonts w:hint="eastAsia" w:ascii="GHEA Grapalat" w:hAnsi="GHEA Grapalat"/>
        </w:rPr>
        <w:t>получающего</w:t>
      </w:r>
      <w:r>
        <w:rPr>
          <w:rFonts w:ascii="GHEA Grapalat" w:hAnsi="GHEA Grapalat"/>
        </w:rPr>
        <w:t xml:space="preserve"> (</w:t>
      </w:r>
      <w:r>
        <w:rPr>
          <w:rFonts w:hint="eastAsia" w:ascii="GHEA Grapalat" w:hAnsi="GHEA Grapalat"/>
        </w:rPr>
        <w:t>получающих</w:t>
      </w:r>
      <w:r>
        <w:rPr>
          <w:rFonts w:ascii="GHEA Grapalat" w:hAnsi="GHEA Grapalat"/>
        </w:rPr>
        <w:t xml:space="preserve">) </w:t>
      </w:r>
      <w:r>
        <w:rPr>
          <w:rFonts w:hint="eastAsia" w:ascii="GHEA Grapalat" w:hAnsi="GHEA Grapalat"/>
        </w:rPr>
        <w:t>более</w:t>
      </w:r>
      <w:r>
        <w:rPr>
          <w:rFonts w:ascii="GHEA Grapalat" w:hAnsi="GHEA Grapalat"/>
        </w:rPr>
        <w:t xml:space="preserve"> </w:t>
      </w:r>
      <w:r>
        <w:rPr>
          <w:rFonts w:hint="eastAsia" w:ascii="GHEA Grapalat" w:hAnsi="GHEA Grapalat"/>
        </w:rPr>
        <w:t>пятнадцати</w:t>
      </w:r>
      <w:r>
        <w:rPr>
          <w:rFonts w:ascii="GHEA Grapalat" w:hAnsi="GHEA Grapalat"/>
        </w:rPr>
        <w:t xml:space="preserve"> </w:t>
      </w:r>
      <w:r>
        <w:rPr>
          <w:rFonts w:hint="eastAsia" w:ascii="GHEA Grapalat" w:hAnsi="GHEA Grapalat"/>
        </w:rPr>
        <w:t>процентов</w:t>
      </w:r>
      <w:r>
        <w:rPr>
          <w:rFonts w:ascii="GHEA Grapalat" w:hAnsi="GHEA Grapalat"/>
        </w:rPr>
        <w:t xml:space="preserve"> </w:t>
      </w:r>
      <w:r>
        <w:rPr>
          <w:rFonts w:hint="eastAsia" w:ascii="GHEA Grapalat" w:hAnsi="GHEA Grapalat"/>
        </w:rPr>
        <w:t>от</w:t>
      </w:r>
      <w:r>
        <w:rPr>
          <w:rFonts w:ascii="GHEA Grapalat" w:hAnsi="GHEA Grapalat"/>
        </w:rPr>
        <w:t xml:space="preserve"> </w:t>
      </w:r>
      <w:r>
        <w:rPr>
          <w:rFonts w:hint="eastAsia" w:ascii="GHEA Grapalat" w:hAnsi="GHEA Grapalat"/>
        </w:rPr>
        <w:t>прибыли</w:t>
      </w:r>
      <w:r>
        <w:rPr>
          <w:rFonts w:ascii="GHEA Grapalat" w:hAnsi="GHEA Grapalat"/>
        </w:rPr>
        <w:t xml:space="preserve">, </w:t>
      </w:r>
      <w:r>
        <w:rPr>
          <w:rFonts w:hint="eastAsia" w:ascii="GHEA Grapalat" w:hAnsi="GHEA Grapalat"/>
        </w:rPr>
        <w:t>полученной</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результате</w:t>
      </w:r>
      <w:r>
        <w:rPr>
          <w:rFonts w:ascii="GHEA Grapalat" w:hAnsi="GHEA Grapalat"/>
        </w:rPr>
        <w:t xml:space="preserve"> </w:t>
      </w:r>
      <w:r>
        <w:rPr>
          <w:rFonts w:hint="eastAsia" w:ascii="GHEA Grapalat" w:hAnsi="GHEA Grapalat"/>
        </w:rPr>
        <w:t>осуществления</w:t>
      </w:r>
      <w:r>
        <w:rPr>
          <w:rFonts w:ascii="GHEA Grapalat" w:hAnsi="GHEA Grapalat"/>
        </w:rPr>
        <w:t xml:space="preserve"> </w:t>
      </w:r>
      <w:r>
        <w:rPr>
          <w:rFonts w:hint="eastAsia" w:ascii="GHEA Grapalat" w:hAnsi="GHEA Grapalat"/>
        </w:rPr>
        <w:t>участником</w:t>
      </w:r>
      <w:r>
        <w:rPr>
          <w:rFonts w:ascii="GHEA Grapalat" w:hAnsi="GHEA Grapalat"/>
        </w:rPr>
        <w:t xml:space="preserve"> </w:t>
      </w:r>
      <w:r>
        <w:rPr>
          <w:rFonts w:hint="eastAsia" w:ascii="GHEA Grapalat" w:hAnsi="GHEA Grapalat"/>
        </w:rPr>
        <w:t>предпринимательской</w:t>
      </w:r>
      <w:r>
        <w:rPr>
          <w:rFonts w:ascii="GHEA Grapalat" w:hAnsi="GHEA Grapalat"/>
        </w:rPr>
        <w:t xml:space="preserve"> </w:t>
      </w:r>
      <w:r>
        <w:rPr>
          <w:rFonts w:hint="eastAsia" w:ascii="GHEA Grapalat" w:hAnsi="GHEA Grapalat"/>
        </w:rPr>
        <w:t>или</w:t>
      </w:r>
      <w:r>
        <w:rPr>
          <w:rFonts w:ascii="GHEA Grapalat" w:hAnsi="GHEA Grapalat"/>
        </w:rPr>
        <w:t xml:space="preserve"> </w:t>
      </w:r>
      <w:r>
        <w:rPr>
          <w:rFonts w:hint="eastAsia" w:ascii="GHEA Grapalat" w:hAnsi="GHEA Grapalat"/>
        </w:rPr>
        <w:t>иной</w:t>
      </w:r>
      <w:r>
        <w:rPr>
          <w:rFonts w:ascii="GHEA Grapalat" w:hAnsi="GHEA Grapalat"/>
        </w:rPr>
        <w:t xml:space="preserve"> </w:t>
      </w:r>
      <w:r>
        <w:rPr>
          <w:rFonts w:hint="eastAsia" w:ascii="GHEA Grapalat" w:hAnsi="GHEA Grapalat"/>
        </w:rPr>
        <w:t>деятельности</w:t>
      </w:r>
      <w:r>
        <w:rPr>
          <w:rFonts w:ascii="GHEA Grapalat" w:hAnsi="GHEA Grapalat"/>
        </w:rPr>
        <w:t xml:space="preserve"> (</w:t>
      </w:r>
      <w:r>
        <w:rPr>
          <w:rFonts w:hint="eastAsia" w:ascii="GHEA Grapalat" w:hAnsi="GHEA Grapalat"/>
        </w:rPr>
        <w:t>реальные</w:t>
      </w:r>
      <w:r>
        <w:rPr>
          <w:rFonts w:ascii="GHEA Grapalat" w:hAnsi="GHEA Grapalat"/>
        </w:rPr>
        <w:t xml:space="preserve"> </w:t>
      </w:r>
      <w:r>
        <w:rPr>
          <w:rFonts w:hint="eastAsia" w:ascii="GHEA Grapalat" w:hAnsi="GHEA Grapalat"/>
        </w:rPr>
        <w:t>бенефициары</w:t>
      </w:r>
      <w:r>
        <w:rPr>
          <w:rFonts w:ascii="GHEA Grapalat" w:hAnsi="GHEA Grapalat"/>
        </w:rPr>
        <w:t>)** и подтверждает, что информация относительно реальных бенефициаров действительна и не содержит недостоверных сведений.</w:t>
      </w:r>
    </w:p>
    <w:tbl>
      <w:tblPr>
        <w:tblStyle w:val="38"/>
        <w:tblW w:w="9271" w:type="dxa"/>
        <w:tblInd w:w="1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2343"/>
        <w:gridCol w:w="3644"/>
        <w:gridCol w:w="2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56" w:type="dxa"/>
            <w:vAlign w:val="center"/>
          </w:tcPr>
          <w:p>
            <w:pPr>
              <w:pStyle w:val="13"/>
              <w:widowControl w:val="0"/>
              <w:spacing w:after="120" w:line="240" w:lineRule="auto"/>
              <w:ind w:firstLine="0"/>
              <w:jc w:val="center"/>
              <w:rPr>
                <w:rFonts w:ascii="GHEA Grapalat" w:hAnsi="GHEA Grapalat"/>
                <w:sz w:val="24"/>
                <w:szCs w:val="24"/>
              </w:rPr>
            </w:pPr>
            <w:r>
              <w:rPr>
                <w:rFonts w:ascii="GHEA Grapalat" w:hAnsi="GHEA Grapalat"/>
                <w:sz w:val="24"/>
                <w:szCs w:val="24"/>
              </w:rPr>
              <w:t>п/н</w:t>
            </w:r>
          </w:p>
        </w:tc>
        <w:tc>
          <w:tcPr>
            <w:tcW w:w="2343" w:type="dxa"/>
            <w:vAlign w:val="center"/>
          </w:tcPr>
          <w:p>
            <w:pPr>
              <w:pStyle w:val="13"/>
              <w:widowControl w:val="0"/>
              <w:spacing w:after="120" w:line="240" w:lineRule="auto"/>
              <w:ind w:firstLine="0"/>
              <w:jc w:val="center"/>
              <w:rPr>
                <w:rFonts w:ascii="GHEA Grapalat" w:hAnsi="GHEA Grapalat"/>
                <w:sz w:val="24"/>
                <w:szCs w:val="24"/>
              </w:rPr>
            </w:pPr>
            <w:r>
              <w:rPr>
                <w:rFonts w:ascii="GHEA Grapalat" w:hAnsi="GHEA Grapalat"/>
                <w:sz w:val="24"/>
                <w:szCs w:val="24"/>
              </w:rPr>
              <w:t>Имя, фамилия, отчество</w:t>
            </w:r>
          </w:p>
        </w:tc>
        <w:tc>
          <w:tcPr>
            <w:tcW w:w="3644" w:type="dxa"/>
            <w:vAlign w:val="center"/>
          </w:tcPr>
          <w:p>
            <w:pPr>
              <w:pStyle w:val="13"/>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pPr>
              <w:pStyle w:val="13"/>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6" w:type="dxa"/>
            <w:vAlign w:val="center"/>
          </w:tcPr>
          <w:p>
            <w:pPr>
              <w:pStyle w:val="13"/>
              <w:widowControl w:val="0"/>
              <w:spacing w:after="120" w:line="240" w:lineRule="auto"/>
              <w:ind w:firstLine="0"/>
              <w:jc w:val="center"/>
              <w:rPr>
                <w:rFonts w:ascii="GHEA Grapalat" w:hAnsi="GHEA Grapalat"/>
                <w:sz w:val="24"/>
                <w:szCs w:val="24"/>
              </w:rPr>
            </w:pPr>
          </w:p>
        </w:tc>
        <w:tc>
          <w:tcPr>
            <w:tcW w:w="2343" w:type="dxa"/>
            <w:vAlign w:val="center"/>
          </w:tcPr>
          <w:p>
            <w:pPr>
              <w:pStyle w:val="13"/>
              <w:widowControl w:val="0"/>
              <w:spacing w:after="120" w:line="240" w:lineRule="auto"/>
              <w:ind w:firstLine="0"/>
              <w:jc w:val="center"/>
              <w:rPr>
                <w:rFonts w:ascii="GHEA Grapalat" w:hAnsi="GHEA Grapalat"/>
                <w:sz w:val="24"/>
                <w:szCs w:val="24"/>
              </w:rPr>
            </w:pPr>
          </w:p>
        </w:tc>
        <w:tc>
          <w:tcPr>
            <w:tcW w:w="3644" w:type="dxa"/>
            <w:vAlign w:val="center"/>
          </w:tcPr>
          <w:p>
            <w:pPr>
              <w:pStyle w:val="13"/>
              <w:widowControl w:val="0"/>
              <w:spacing w:after="120" w:line="240" w:lineRule="auto"/>
              <w:ind w:firstLine="0"/>
              <w:jc w:val="center"/>
              <w:rPr>
                <w:rFonts w:ascii="GHEA Grapalat" w:hAnsi="GHEA Grapalat"/>
                <w:sz w:val="24"/>
                <w:szCs w:val="24"/>
              </w:rPr>
            </w:pPr>
          </w:p>
        </w:tc>
        <w:tc>
          <w:tcPr>
            <w:tcW w:w="2728" w:type="dxa"/>
          </w:tcPr>
          <w:p>
            <w:pPr>
              <w:pStyle w:val="13"/>
              <w:widowControl w:val="0"/>
              <w:spacing w:after="120" w:line="240" w:lineRule="auto"/>
              <w:ind w:firstLine="0"/>
              <w:jc w:val="center"/>
              <w:rPr>
                <w:rFonts w:ascii="GHEA Grapalat" w:hAnsi="GHEA Grapala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6" w:type="dxa"/>
            <w:vAlign w:val="center"/>
          </w:tcPr>
          <w:p>
            <w:pPr>
              <w:pStyle w:val="13"/>
              <w:widowControl w:val="0"/>
              <w:spacing w:after="120" w:line="240" w:lineRule="auto"/>
              <w:ind w:firstLine="0"/>
              <w:jc w:val="center"/>
              <w:rPr>
                <w:rFonts w:ascii="GHEA Grapalat" w:hAnsi="GHEA Grapalat"/>
                <w:sz w:val="24"/>
                <w:szCs w:val="24"/>
              </w:rPr>
            </w:pPr>
          </w:p>
        </w:tc>
        <w:tc>
          <w:tcPr>
            <w:tcW w:w="2343" w:type="dxa"/>
            <w:vAlign w:val="center"/>
          </w:tcPr>
          <w:p>
            <w:pPr>
              <w:pStyle w:val="13"/>
              <w:widowControl w:val="0"/>
              <w:spacing w:after="120" w:line="240" w:lineRule="auto"/>
              <w:ind w:firstLine="0"/>
              <w:jc w:val="center"/>
              <w:rPr>
                <w:rFonts w:ascii="GHEA Grapalat" w:hAnsi="GHEA Grapalat"/>
                <w:sz w:val="24"/>
                <w:szCs w:val="24"/>
              </w:rPr>
            </w:pPr>
          </w:p>
        </w:tc>
        <w:tc>
          <w:tcPr>
            <w:tcW w:w="3644" w:type="dxa"/>
            <w:vAlign w:val="center"/>
          </w:tcPr>
          <w:p>
            <w:pPr>
              <w:pStyle w:val="13"/>
              <w:widowControl w:val="0"/>
              <w:spacing w:after="120" w:line="240" w:lineRule="auto"/>
              <w:ind w:firstLine="0"/>
              <w:jc w:val="center"/>
              <w:rPr>
                <w:rFonts w:ascii="GHEA Grapalat" w:hAnsi="GHEA Grapalat"/>
                <w:sz w:val="24"/>
                <w:szCs w:val="24"/>
              </w:rPr>
            </w:pPr>
          </w:p>
        </w:tc>
        <w:tc>
          <w:tcPr>
            <w:tcW w:w="2728" w:type="dxa"/>
          </w:tcPr>
          <w:p>
            <w:pPr>
              <w:pStyle w:val="13"/>
              <w:widowControl w:val="0"/>
              <w:spacing w:after="120" w:line="240" w:lineRule="auto"/>
              <w:ind w:firstLine="0"/>
              <w:jc w:val="center"/>
              <w:rPr>
                <w:rFonts w:ascii="GHEA Grapalat" w:hAnsi="GHEA Grapalat"/>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6" w:type="dxa"/>
            <w:vAlign w:val="center"/>
          </w:tcPr>
          <w:p>
            <w:pPr>
              <w:pStyle w:val="13"/>
              <w:widowControl w:val="0"/>
              <w:spacing w:after="120" w:line="240" w:lineRule="auto"/>
              <w:ind w:firstLine="0"/>
              <w:jc w:val="center"/>
              <w:rPr>
                <w:rFonts w:ascii="GHEA Grapalat" w:hAnsi="GHEA Grapalat"/>
                <w:sz w:val="24"/>
                <w:szCs w:val="24"/>
              </w:rPr>
            </w:pPr>
          </w:p>
        </w:tc>
        <w:tc>
          <w:tcPr>
            <w:tcW w:w="2343" w:type="dxa"/>
            <w:vAlign w:val="center"/>
          </w:tcPr>
          <w:p>
            <w:pPr>
              <w:pStyle w:val="13"/>
              <w:widowControl w:val="0"/>
              <w:spacing w:after="120" w:line="240" w:lineRule="auto"/>
              <w:ind w:firstLine="0"/>
              <w:jc w:val="center"/>
              <w:rPr>
                <w:rFonts w:ascii="GHEA Grapalat" w:hAnsi="GHEA Grapalat"/>
                <w:sz w:val="24"/>
                <w:szCs w:val="24"/>
              </w:rPr>
            </w:pPr>
          </w:p>
        </w:tc>
        <w:tc>
          <w:tcPr>
            <w:tcW w:w="3644" w:type="dxa"/>
            <w:vAlign w:val="center"/>
          </w:tcPr>
          <w:p>
            <w:pPr>
              <w:pStyle w:val="13"/>
              <w:widowControl w:val="0"/>
              <w:spacing w:after="120" w:line="240" w:lineRule="auto"/>
              <w:ind w:firstLine="0"/>
              <w:jc w:val="center"/>
              <w:rPr>
                <w:rFonts w:ascii="GHEA Grapalat" w:hAnsi="GHEA Grapalat"/>
                <w:sz w:val="24"/>
                <w:szCs w:val="24"/>
              </w:rPr>
            </w:pPr>
          </w:p>
        </w:tc>
        <w:tc>
          <w:tcPr>
            <w:tcW w:w="2728" w:type="dxa"/>
          </w:tcPr>
          <w:p>
            <w:pPr>
              <w:pStyle w:val="13"/>
              <w:widowControl w:val="0"/>
              <w:spacing w:after="120" w:line="240" w:lineRule="auto"/>
              <w:ind w:firstLine="0"/>
              <w:jc w:val="center"/>
              <w:rPr>
                <w:rFonts w:ascii="GHEA Grapalat" w:hAnsi="GHEA Grapalat"/>
                <w:sz w:val="24"/>
                <w:szCs w:val="24"/>
              </w:rPr>
            </w:pPr>
          </w:p>
        </w:tc>
      </w:tr>
    </w:tbl>
    <w:p>
      <w:pPr>
        <w:rPr>
          <w:rFonts w:ascii="GHEA Grapalat" w:hAnsi="GHEA Grapalat"/>
        </w:rPr>
      </w:pPr>
      <w:r>
        <w:rPr>
          <w:lang w:val="hy-AM"/>
        </w:rPr>
        <w:t>4</w:t>
      </w:r>
      <w:r>
        <w:rPr>
          <w:rFonts w:ascii="GHEA Grapalat" w:hAnsi="GHEA Grapalat"/>
        </w:rPr>
        <w:t xml:space="preserve">) В случае признания отобранным участником запроса котировок под  кодом </w:t>
      </w:r>
    </w:p>
    <w:p>
      <w:pPr>
        <w:rPr>
          <w:rFonts w:ascii="GHEA Grapalat" w:hAnsi="GHEA Grapalat"/>
        </w:rPr>
      </w:pPr>
      <w:r>
        <w:rPr>
          <w:rFonts w:ascii="GHEA Grapalat" w:hAnsi="GHEA Grapalat"/>
          <w:lang w:val="en-US"/>
        </w:rPr>
        <w:t>АМMHM</w:t>
      </w:r>
      <w:r>
        <w:rPr>
          <w:rFonts w:ascii="GHEA Grapalat" w:hAnsi="GHEA Grapalat"/>
        </w:rPr>
        <w:t xml:space="preserve">-GHAPDZB-20/1 и заключения договора, выполнение договора будет осуществляться </w:t>
      </w:r>
      <w:r>
        <w:t xml:space="preserve"> </w:t>
      </w:r>
      <w:r>
        <w:rPr>
          <w:rFonts w:ascii="GHEA Grapalat" w:hAnsi="GHEA Grapalat"/>
        </w:rPr>
        <w:t xml:space="preserve">посредством </w:t>
      </w:r>
      <w:r>
        <w:rPr>
          <w:lang w:val="hy-AM"/>
        </w:rPr>
        <w:t xml:space="preserve"> </w:t>
      </w:r>
      <w:r>
        <w:rPr>
          <w:vertAlign w:val="subscript"/>
        </w:rPr>
        <w:t xml:space="preserve">--------------------------------------------------------------------   </w:t>
      </w:r>
      <w:r>
        <w:rPr>
          <w:rFonts w:ascii="GHEA Grapalat" w:hAnsi="GHEA Grapalat"/>
        </w:rPr>
        <w:t>сотрудников.</w:t>
      </w:r>
    </w:p>
    <w:p>
      <w:pPr>
        <w:jc w:val="both"/>
        <w:rPr>
          <w:rFonts w:ascii="GHEA Grapalat" w:hAnsi="GHEA Grapalat"/>
        </w:rPr>
      </w:pPr>
      <w:r>
        <w:rPr>
          <w:rFonts w:ascii="GHEA Grapalat" w:hAnsi="GHEA Grapalat"/>
        </w:rPr>
        <w:t xml:space="preserve">                                                      количество сотрудников</w:t>
      </w:r>
    </w:p>
    <w:p>
      <w:pPr>
        <w:jc w:val="both"/>
        <w:rPr>
          <w:rFonts w:ascii="GHEA Grapalat" w:hAnsi="GHEA Grapalat"/>
        </w:rPr>
      </w:pPr>
      <w:r>
        <w:rPr>
          <w:rFonts w:ascii="GHEA Grapalat" w:hAnsi="GHEA Grapalat"/>
        </w:rPr>
        <w:t>_______________________________________________</w:t>
      </w:r>
      <w:r>
        <w:rPr>
          <w:rFonts w:ascii="GHEA Grapalat" w:hAnsi="GHEA Grapalat"/>
        </w:rPr>
        <w:tab/>
      </w:r>
      <w:r>
        <w:rPr>
          <w:rFonts w:ascii="GHEA Grapalat" w:hAnsi="GHEA Grapalat"/>
        </w:rPr>
        <w:t>_____________________</w:t>
      </w:r>
    </w:p>
    <w:p>
      <w:pPr>
        <w:tabs>
          <w:tab w:val="left" w:pos="7230"/>
        </w:tabs>
        <w:ind w:left="851"/>
        <w:jc w:val="both"/>
        <w:rPr>
          <w:rFonts w:ascii="GHEA Grapalat" w:hAnsi="GHEA Grapalat"/>
        </w:rPr>
      </w:pPr>
      <w:r>
        <w:rPr>
          <w:rFonts w:ascii="GHEA Grapalat" w:hAnsi="GHEA Grapalat"/>
        </w:rPr>
        <w:t>наименование участника (должность,</w:t>
      </w:r>
      <w:r>
        <w:rPr>
          <w:rFonts w:ascii="GHEA Grapalat" w:hAnsi="GHEA Grapalat"/>
        </w:rPr>
        <w:tab/>
      </w:r>
      <w:r>
        <w:rPr>
          <w:rFonts w:ascii="GHEA Grapalat" w:hAnsi="GHEA Grapalat"/>
        </w:rPr>
        <w:t>подпись)</w:t>
      </w:r>
    </w:p>
    <w:p>
      <w:pPr>
        <w:spacing w:after="160"/>
        <w:ind w:left="1134"/>
        <w:jc w:val="both"/>
        <w:rPr>
          <w:rFonts w:ascii="GHEA Grapalat" w:hAnsi="GHEA Grapalat"/>
        </w:rPr>
      </w:pPr>
      <w:r>
        <w:rPr>
          <w:rFonts w:ascii="GHEA Grapalat" w:hAnsi="GHEA Grapalat"/>
        </w:rPr>
        <w:t>имя, фамилия руководителя)</w:t>
      </w:r>
    </w:p>
    <w:p>
      <w:pPr>
        <w:widowControl w:val="0"/>
        <w:spacing w:after="160"/>
        <w:jc w:val="right"/>
        <w:rPr>
          <w:rFonts w:ascii="GHEA Grapalat" w:hAnsi="GHEA Grapalat"/>
        </w:rPr>
      </w:pPr>
      <w:r>
        <w:rPr>
          <w:rFonts w:ascii="GHEA Grapalat" w:hAnsi="GHEA Grapalat"/>
        </w:rPr>
        <w:t>М.П.</w:t>
      </w:r>
    </w:p>
    <w:p>
      <w:pPr>
        <w:widowControl w:val="0"/>
        <w:spacing w:after="160"/>
        <w:jc w:val="right"/>
        <w:rPr>
          <w:rFonts w:ascii="GHEA Grapalat" w:hAnsi="GHEA Grapalat"/>
        </w:rPr>
      </w:pPr>
    </w:p>
    <w:p>
      <w:pPr>
        <w:widowControl w:val="0"/>
        <w:spacing w:after="160"/>
        <w:rPr>
          <w:rFonts w:ascii="GHEA Grapalat" w:hAnsi="GHEA Grapalat"/>
        </w:rPr>
      </w:pPr>
      <w:r>
        <w:rPr>
          <w:rFonts w:ascii="GHEA Grapalat" w:hAnsi="GHEA Grapalat"/>
        </w:rPr>
        <w:t>-------------------------------------------------------------------------------</w:t>
      </w:r>
    </w:p>
    <w:p>
      <w:pPr>
        <w:widowControl w:val="0"/>
        <w:spacing w:after="160"/>
        <w:rPr>
          <w:rFonts w:ascii="GHEA Grapalat" w:hAnsi="GHEA Grapalat"/>
          <w:lang w:val="af-ZA"/>
        </w:rPr>
      </w:pPr>
      <w:r>
        <w:rPr>
          <w:rFonts w:ascii="GHEA Grapalat" w:hAnsi="GHEA Grapalat"/>
          <w:i/>
        </w:rPr>
        <w:t xml:space="preserve">**При отсутствии указанных в настоящем подпункте лиц, представляются данные руководителя и членов исполнительного органа участника. </w:t>
      </w:r>
    </w:p>
    <w:p>
      <w:pPr>
        <w:jc w:val="right"/>
        <w:rPr>
          <w:rFonts w:ascii="GHEA Grapalat" w:hAnsi="GHEA Grapalat" w:cs="Arial"/>
          <w:b/>
        </w:rPr>
      </w:pPr>
      <w:r>
        <w:rPr>
          <w:rFonts w:ascii="GHEA Grapalat" w:hAnsi="GHEA Grapalat"/>
        </w:rPr>
        <w:br w:type="page"/>
      </w:r>
      <w:r>
        <w:rPr>
          <w:rFonts w:ascii="GHEA Grapalat" w:hAnsi="GHEA Grapalat"/>
          <w:b/>
        </w:rPr>
        <w:t>Приложение № 2</w:t>
      </w:r>
    </w:p>
    <w:p>
      <w:pPr>
        <w:pStyle w:val="13"/>
        <w:widowControl w:val="0"/>
        <w:spacing w:after="160" w:line="240" w:lineRule="auto"/>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type="textWrapping"/>
      </w:r>
      <w:r>
        <w:rPr>
          <w:rFonts w:ascii="GHEA Grapalat" w:hAnsi="GHEA Grapalat"/>
          <w:b/>
          <w:sz w:val="24"/>
          <w:szCs w:val="24"/>
        </w:rPr>
        <w:t xml:space="preserve">под кодом </w:t>
      </w:r>
      <w:r>
        <w:rPr>
          <w:rFonts w:ascii="GHEA Grapalat" w:hAnsi="GHEA Grapalat"/>
          <w:b/>
          <w:lang w:val="en-US"/>
        </w:rPr>
        <w:t>АМMHM</w:t>
      </w:r>
      <w:r>
        <w:rPr>
          <w:rFonts w:ascii="GHEA Grapalat" w:hAnsi="GHEA Grapalat"/>
          <w:b/>
        </w:rPr>
        <w:t>-GHAPDZB-20/1</w:t>
      </w:r>
    </w:p>
    <w:p>
      <w:pPr>
        <w:widowControl w:val="0"/>
        <w:spacing w:after="160"/>
        <w:ind w:left="-66"/>
        <w:jc w:val="center"/>
        <w:rPr>
          <w:rFonts w:ascii="GHEA Grapalat" w:hAnsi="GHEA Grapalat"/>
          <w:b/>
        </w:rPr>
      </w:pPr>
      <w:r>
        <w:rPr>
          <w:rFonts w:ascii="GHEA Grapalat" w:hAnsi="GHEA Grapalat"/>
          <w:b/>
        </w:rPr>
        <w:t>ЦЕНОВОЕ ПРЕДЛОЖЕНИЕ</w:t>
      </w:r>
    </w:p>
    <w:p>
      <w:pPr>
        <w:widowControl w:val="0"/>
        <w:spacing w:after="160"/>
        <w:ind w:hanging="90"/>
        <w:jc w:val="both"/>
        <w:rPr>
          <w:rFonts w:ascii="GHEA Grapalat" w:hAnsi="GHEA Grapalat"/>
        </w:rPr>
      </w:pPr>
      <w:r>
        <w:rPr>
          <w:rFonts w:ascii="GHEA Grapalat" w:hAnsi="GHEA Grapalat"/>
        </w:rPr>
        <w:t xml:space="preserve">Рассмотрев приглашение на запрос котировок под кодом </w:t>
      </w:r>
      <w:r>
        <w:rPr>
          <w:rFonts w:ascii="GHEA Grapalat" w:hAnsi="GHEA Grapalat"/>
          <w:lang w:val="en-US"/>
        </w:rPr>
        <w:t>АМMHM</w:t>
      </w:r>
      <w:r>
        <w:rPr>
          <w:rFonts w:ascii="GHEA Grapalat" w:hAnsi="GHEA Grapalat"/>
        </w:rPr>
        <w:t>-GHAPDZB-20/1, втом числе проект заключаемого договора ___________________________________</w:t>
      </w:r>
    </w:p>
    <w:p>
      <w:pPr>
        <w:widowControl w:val="0"/>
        <w:spacing w:after="120"/>
        <w:ind w:left="4248" w:firstLine="708"/>
        <w:jc w:val="both"/>
        <w:rPr>
          <w:rFonts w:ascii="GHEA Grapalat" w:hAnsi="GHEA Grapalat"/>
          <w:vertAlign w:val="superscript"/>
        </w:rPr>
      </w:pPr>
      <w:r>
        <w:rPr>
          <w:rFonts w:ascii="GHEA Grapalat" w:hAnsi="GHEA Grapalat"/>
          <w:vertAlign w:val="superscript"/>
        </w:rPr>
        <w:t>наименование участника</w:t>
      </w:r>
    </w:p>
    <w:p>
      <w:pPr>
        <w:widowControl w:val="0"/>
        <w:spacing w:after="160"/>
        <w:jc w:val="both"/>
        <w:rPr>
          <w:rFonts w:ascii="GHEA Grapalat" w:hAnsi="GHEA Grapalat" w:cs="Arial"/>
        </w:rPr>
      </w:pPr>
      <w:r>
        <w:rPr>
          <w:rFonts w:ascii="GHEA Grapalat" w:hAnsi="GHEA Grapalat"/>
        </w:rPr>
        <w:t>предлагает выполнить договор по нижеуказанным общим ценам:</w:t>
      </w:r>
    </w:p>
    <w:p>
      <w:pPr>
        <w:widowControl w:val="0"/>
        <w:spacing w:after="160"/>
        <w:jc w:val="right"/>
        <w:rPr>
          <w:rFonts w:ascii="GHEA Grapalat" w:hAnsi="GHEA Grapalat"/>
        </w:rPr>
      </w:pPr>
      <w:r>
        <w:rPr>
          <w:rFonts w:ascii="GHEA Grapalat" w:hAnsi="GHEA Grapalat"/>
        </w:rPr>
        <w:t>драмов РА</w:t>
      </w:r>
    </w:p>
    <w:tbl>
      <w:tblPr>
        <w:tblStyle w:val="38"/>
        <w:tblW w:w="9938"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6"/>
        <w:gridCol w:w="3551"/>
        <w:gridCol w:w="1834"/>
        <w:gridCol w:w="1284"/>
        <w:gridCol w:w="21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16" w:hRule="atLeast"/>
          <w:jc w:val="center"/>
        </w:trPr>
        <w:tc>
          <w:tcPr>
            <w:tcW w:w="1136" w:type="dxa"/>
            <w:tcBorders>
              <w:top w:val="single" w:color="auto" w:sz="4" w:space="0"/>
              <w:left w:val="single" w:color="auto" w:sz="4" w:space="0"/>
              <w:right w:val="single" w:color="auto" w:sz="4" w:space="0"/>
            </w:tcBorders>
            <w:vAlign w:val="center"/>
          </w:tcPr>
          <w:p>
            <w:pPr>
              <w:widowControl w:val="0"/>
              <w:spacing w:after="120"/>
              <w:jc w:val="center"/>
              <w:rPr>
                <w:rFonts w:ascii="GHEA Grapalat" w:hAnsi="GHEA Grapalat"/>
                <w:b/>
                <w:bCs/>
              </w:rPr>
            </w:pPr>
            <w:r>
              <w:rPr>
                <w:rFonts w:ascii="GHEA Grapalat" w:hAnsi="GHEA Grapalat"/>
                <w:b/>
              </w:rPr>
              <w:t>Номера</w:t>
            </w:r>
          </w:p>
          <w:p>
            <w:pPr>
              <w:widowControl w:val="0"/>
              <w:spacing w:after="120"/>
              <w:jc w:val="center"/>
              <w:rPr>
                <w:rFonts w:ascii="GHEA Grapalat" w:hAnsi="GHEA Grapalat"/>
                <w:b/>
                <w:bCs/>
              </w:rPr>
            </w:pPr>
            <w:r>
              <w:rPr>
                <w:rFonts w:ascii="GHEA Grapalat" w:hAnsi="GHEA Grapalat"/>
                <w:b/>
              </w:rPr>
              <w:t>лотов</w:t>
            </w:r>
          </w:p>
        </w:tc>
        <w:tc>
          <w:tcPr>
            <w:tcW w:w="3551" w:type="dxa"/>
            <w:tcBorders>
              <w:top w:val="single" w:color="auto" w:sz="4" w:space="0"/>
              <w:left w:val="single" w:color="auto" w:sz="4" w:space="0"/>
              <w:right w:val="single" w:color="auto" w:sz="4" w:space="0"/>
            </w:tcBorders>
            <w:vAlign w:val="center"/>
          </w:tcPr>
          <w:p>
            <w:pPr>
              <w:widowControl w:val="0"/>
              <w:spacing w:after="120"/>
              <w:jc w:val="center"/>
              <w:rPr>
                <w:rFonts w:ascii="GHEA Grapalat" w:hAnsi="GHEA Grapalat"/>
                <w:b/>
                <w:bCs/>
              </w:rPr>
            </w:pPr>
            <w:r>
              <w:rPr>
                <w:rFonts w:ascii="GHEA Grapalat" w:hAnsi="GHEA Grapalat"/>
                <w:b/>
              </w:rPr>
              <w:t>Наименование</w:t>
            </w:r>
            <w:r>
              <w:rPr>
                <w:rFonts w:ascii="Sylfaen" w:hAnsi="Sylfaen"/>
                <w:b/>
              </w:rPr>
              <w:t> </w:t>
            </w:r>
            <w:r>
              <w:rPr>
                <w:rFonts w:ascii="GHEA Grapalat" w:hAnsi="GHEA Grapalat"/>
                <w:b/>
              </w:rPr>
              <w:t>товара</w:t>
            </w:r>
          </w:p>
        </w:tc>
        <w:tc>
          <w:tcPr>
            <w:tcW w:w="1834" w:type="dxa"/>
            <w:tcBorders>
              <w:top w:val="single" w:color="auto" w:sz="4" w:space="0"/>
              <w:left w:val="single" w:color="auto" w:sz="4" w:space="0"/>
              <w:right w:val="single" w:color="auto" w:sz="4" w:space="0"/>
            </w:tcBorders>
            <w:vAlign w:val="center"/>
          </w:tcPr>
          <w:p>
            <w:pPr>
              <w:widowControl w:val="0"/>
              <w:spacing w:after="120"/>
              <w:jc w:val="center"/>
              <w:rPr>
                <w:rFonts w:ascii="GHEA Grapalat" w:hAnsi="GHEA Grapalat"/>
                <w:b/>
                <w:bCs/>
              </w:rPr>
            </w:pPr>
            <w:r>
              <w:rPr>
                <w:rFonts w:ascii="GHEA Grapalat" w:hAnsi="GHEA Grapalat"/>
                <w:b/>
              </w:rPr>
              <w:t>Стоимость (сумма себестоимости и про</w:t>
            </w:r>
            <w:r>
              <w:rPr>
                <w:rFonts w:ascii="GHEA Grapalat" w:hAnsi="GHEA Grapalat"/>
                <w:b/>
                <w:lang w:val="ru-RU"/>
              </w:rPr>
              <w:t>НКО</w:t>
            </w:r>
            <w:r>
              <w:rPr>
                <w:rFonts w:ascii="GHEA Grapalat" w:hAnsi="GHEA Grapalat"/>
                <w:b/>
              </w:rPr>
              <w:t>зируемой прибыли)</w:t>
            </w:r>
            <w:r>
              <w:rPr>
                <w:rFonts w:ascii="GHEA Grapalat" w:hAnsi="GHEA Grapalat"/>
                <w:b/>
                <w:bCs/>
              </w:rPr>
              <w:br w:type="textWrapping"/>
            </w:r>
            <w:r>
              <w:rPr>
                <w:rFonts w:ascii="GHEA Grapalat" w:hAnsi="GHEA Grapalat"/>
                <w:b/>
              </w:rPr>
              <w:t>/прописью и цифрами/</w:t>
            </w:r>
          </w:p>
        </w:tc>
        <w:tc>
          <w:tcPr>
            <w:tcW w:w="1284" w:type="dxa"/>
            <w:tcBorders>
              <w:top w:val="single" w:color="auto" w:sz="4" w:space="0"/>
              <w:left w:val="single" w:color="auto" w:sz="4" w:space="0"/>
              <w:right w:val="single" w:color="auto" w:sz="4" w:space="0"/>
            </w:tcBorders>
            <w:vAlign w:val="center"/>
          </w:tcPr>
          <w:p>
            <w:pPr>
              <w:widowControl w:val="0"/>
              <w:spacing w:after="120"/>
              <w:jc w:val="center"/>
              <w:rPr>
                <w:rFonts w:ascii="GHEA Grapalat" w:hAnsi="GHEA Grapalat"/>
                <w:b/>
                <w:bCs/>
              </w:rPr>
            </w:pPr>
            <w:r>
              <w:rPr>
                <w:rFonts w:ascii="GHEA Grapalat" w:hAnsi="GHEA Grapalat"/>
                <w:b/>
              </w:rPr>
              <w:t>НДС</w:t>
            </w:r>
            <w:r>
              <w:rPr>
                <w:rStyle w:val="32"/>
                <w:rFonts w:ascii="GHEA Grapalat" w:hAnsi="GHEA Grapalat"/>
                <w:b/>
              </w:rPr>
              <w:footnoteReference w:id="1" w:customMarkFollows="1"/>
              <w:t>**</w:t>
            </w:r>
          </w:p>
          <w:p>
            <w:pPr>
              <w:widowControl w:val="0"/>
              <w:spacing w:after="120"/>
              <w:jc w:val="center"/>
              <w:rPr>
                <w:rFonts w:ascii="GHEA Grapalat" w:hAnsi="GHEA Grapalat"/>
                <w:b/>
                <w:bCs/>
              </w:rPr>
            </w:pPr>
            <w:r>
              <w:rPr>
                <w:rFonts w:ascii="GHEA Grapalat" w:hAnsi="GHEA Grapalat"/>
                <w:b/>
              </w:rPr>
              <w:t>/прописью и цифрами/</w:t>
            </w:r>
          </w:p>
        </w:tc>
        <w:tc>
          <w:tcPr>
            <w:tcW w:w="2133" w:type="dxa"/>
            <w:tcBorders>
              <w:top w:val="single" w:color="auto" w:sz="4" w:space="0"/>
              <w:left w:val="single" w:color="auto" w:sz="4" w:space="0"/>
              <w:right w:val="single" w:color="auto" w:sz="4" w:space="0"/>
            </w:tcBorders>
            <w:vAlign w:val="center"/>
          </w:tcPr>
          <w:p>
            <w:pPr>
              <w:widowControl w:val="0"/>
              <w:spacing w:after="120"/>
              <w:jc w:val="center"/>
              <w:rPr>
                <w:rFonts w:ascii="GHEA Grapalat" w:hAnsi="GHEA Grapalat"/>
                <w:b/>
                <w:bCs/>
              </w:rPr>
            </w:pPr>
            <w:r>
              <w:rPr>
                <w:rFonts w:ascii="GHEA Grapalat" w:hAnsi="GHEA Grapalat"/>
                <w:b/>
              </w:rPr>
              <w:t>Общая цена</w:t>
            </w:r>
            <w:r>
              <w:rPr>
                <w:rFonts w:ascii="GHEA Grapalat" w:hAnsi="GHEA Grapalat"/>
                <w:b/>
                <w:bCs/>
              </w:rPr>
              <w:br w:type="textWrapping"/>
            </w:r>
            <w:r>
              <w:rPr>
                <w:rFonts w:ascii="GHEA Grapalat" w:hAnsi="GHEA Grapalat"/>
                <w:b/>
              </w:rPr>
              <w:t>/прописью и цифрами/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136" w:type="dxa"/>
            <w:tcBorders>
              <w:top w:val="single" w:color="auto" w:sz="4" w:space="0"/>
              <w:left w:val="single" w:color="auto" w:sz="4" w:space="0"/>
              <w:bottom w:val="single" w:color="auto" w:sz="4" w:space="0"/>
              <w:right w:val="single" w:color="auto" w:sz="4" w:space="0"/>
            </w:tcBorders>
            <w:shd w:val="clear" w:color="auto" w:fill="99CCFF"/>
            <w:vAlign w:val="center"/>
          </w:tcPr>
          <w:p>
            <w:pPr>
              <w:widowControl w:val="0"/>
              <w:spacing w:after="120"/>
              <w:jc w:val="center"/>
              <w:rPr>
                <w:rFonts w:ascii="GHEA Grapalat" w:hAnsi="GHEA Grapalat"/>
                <w:b/>
                <w:i/>
              </w:rPr>
            </w:pPr>
            <w:r>
              <w:rPr>
                <w:rFonts w:ascii="GHEA Grapalat" w:hAnsi="GHEA Grapalat"/>
                <w:b/>
                <w:i/>
              </w:rPr>
              <w:t>1</w:t>
            </w:r>
          </w:p>
        </w:tc>
        <w:tc>
          <w:tcPr>
            <w:tcW w:w="3551" w:type="dxa"/>
            <w:tcBorders>
              <w:top w:val="single" w:color="auto" w:sz="4" w:space="0"/>
              <w:left w:val="single" w:color="auto" w:sz="4" w:space="0"/>
              <w:bottom w:val="single" w:color="auto" w:sz="4" w:space="0"/>
              <w:right w:val="single" w:color="auto" w:sz="4" w:space="0"/>
            </w:tcBorders>
            <w:shd w:val="clear" w:color="auto" w:fill="99CCFF"/>
          </w:tcPr>
          <w:p>
            <w:pPr>
              <w:widowControl w:val="0"/>
              <w:autoSpaceDE w:val="0"/>
              <w:autoSpaceDN w:val="0"/>
              <w:adjustRightInd w:val="0"/>
              <w:spacing w:after="120"/>
              <w:jc w:val="center"/>
              <w:rPr>
                <w:rFonts w:ascii="GHEA Grapalat" w:hAnsi="GHEA Grapalat"/>
                <w:b/>
                <w:i/>
              </w:rPr>
            </w:pPr>
            <w:r>
              <w:rPr>
                <w:rFonts w:ascii="GHEA Grapalat" w:hAnsi="GHEA Grapalat"/>
                <w:b/>
                <w:i/>
              </w:rPr>
              <w:t>2</w:t>
            </w:r>
          </w:p>
        </w:tc>
        <w:tc>
          <w:tcPr>
            <w:tcW w:w="1834" w:type="dxa"/>
            <w:tcBorders>
              <w:top w:val="single" w:color="auto" w:sz="4" w:space="0"/>
              <w:left w:val="single" w:color="auto" w:sz="4" w:space="0"/>
              <w:bottom w:val="single" w:color="auto" w:sz="4" w:space="0"/>
              <w:right w:val="single" w:color="auto" w:sz="4" w:space="0"/>
            </w:tcBorders>
            <w:shd w:val="clear" w:color="auto" w:fill="99CCFF"/>
          </w:tcPr>
          <w:p>
            <w:pPr>
              <w:widowControl w:val="0"/>
              <w:autoSpaceDE w:val="0"/>
              <w:autoSpaceDN w:val="0"/>
              <w:adjustRightInd w:val="0"/>
              <w:spacing w:after="120"/>
              <w:jc w:val="center"/>
              <w:rPr>
                <w:rFonts w:ascii="GHEA Grapalat" w:hAnsi="GHEA Grapalat"/>
                <w:i/>
              </w:rPr>
            </w:pPr>
            <w:r>
              <w:rPr>
                <w:rFonts w:ascii="GHEA Grapalat" w:hAnsi="GHEA Grapalat"/>
                <w:b/>
                <w:i/>
              </w:rPr>
              <w:t>3</w:t>
            </w:r>
          </w:p>
        </w:tc>
        <w:tc>
          <w:tcPr>
            <w:tcW w:w="1284" w:type="dxa"/>
            <w:tcBorders>
              <w:top w:val="single" w:color="auto" w:sz="4" w:space="0"/>
              <w:left w:val="single" w:color="auto" w:sz="4" w:space="0"/>
              <w:bottom w:val="single" w:color="auto" w:sz="4" w:space="0"/>
              <w:right w:val="single" w:color="auto" w:sz="4" w:space="0"/>
            </w:tcBorders>
            <w:shd w:val="clear" w:color="auto" w:fill="99CCFF"/>
          </w:tcPr>
          <w:p>
            <w:pPr>
              <w:widowControl w:val="0"/>
              <w:autoSpaceDE w:val="0"/>
              <w:autoSpaceDN w:val="0"/>
              <w:adjustRightInd w:val="0"/>
              <w:spacing w:after="120"/>
              <w:jc w:val="center"/>
              <w:rPr>
                <w:rFonts w:ascii="GHEA Grapalat" w:hAnsi="GHEA Grapalat"/>
                <w:i/>
              </w:rPr>
            </w:pPr>
            <w:r>
              <w:rPr>
                <w:rFonts w:ascii="GHEA Grapalat" w:hAnsi="GHEA Grapalat"/>
                <w:b/>
                <w:i/>
              </w:rPr>
              <w:t>4</w:t>
            </w:r>
          </w:p>
        </w:tc>
        <w:tc>
          <w:tcPr>
            <w:tcW w:w="2133" w:type="dxa"/>
            <w:tcBorders>
              <w:top w:val="single" w:color="auto" w:sz="4" w:space="0"/>
              <w:left w:val="single" w:color="auto" w:sz="4" w:space="0"/>
              <w:bottom w:val="single" w:color="auto" w:sz="4" w:space="0"/>
              <w:right w:val="single" w:color="auto" w:sz="4" w:space="0"/>
            </w:tcBorders>
            <w:shd w:val="clear" w:color="auto" w:fill="99CCFF"/>
          </w:tcPr>
          <w:p>
            <w:pPr>
              <w:widowControl w:val="0"/>
              <w:autoSpaceDE w:val="0"/>
              <w:autoSpaceDN w:val="0"/>
              <w:adjustRightInd w:val="0"/>
              <w:spacing w:after="120"/>
              <w:jc w:val="center"/>
              <w:rPr>
                <w:rFonts w:ascii="GHEA Grapalat" w:hAnsi="GHEA Grapalat"/>
                <w:i/>
              </w:rPr>
            </w:pPr>
            <w:r>
              <w:rPr>
                <w:rFonts w:ascii="GHEA Grapalat" w:hAnsi="GHEA Grapalat"/>
                <w:b/>
                <w:i/>
              </w:rPr>
              <w:t>5=3+4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136"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jc w:val="center"/>
              <w:rPr>
                <w:rFonts w:ascii="GHEA Grapalat" w:hAnsi="GHEA Grapalat"/>
                <w:b/>
                <w:bCs/>
              </w:rPr>
            </w:pPr>
            <w:r>
              <w:rPr>
                <w:rFonts w:ascii="GHEA Grapalat" w:hAnsi="GHEA Grapalat"/>
                <w:b/>
              </w:rPr>
              <w:t>1</w:t>
            </w:r>
          </w:p>
        </w:tc>
        <w:tc>
          <w:tcPr>
            <w:tcW w:w="3551"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rPr>
                <w:rFonts w:ascii="GHEA Grapalat" w:hAnsi="GHEA Grapalat"/>
              </w:rPr>
            </w:pPr>
            <w:r>
              <w:rPr>
                <w:rFonts w:ascii="GHEA Grapalat" w:hAnsi="GHEA Grapalat"/>
                <w:u w:val="single"/>
              </w:rPr>
              <w:t>"Наименование лота предмета закупки № 1"</w:t>
            </w:r>
          </w:p>
        </w:tc>
        <w:tc>
          <w:tcPr>
            <w:tcW w:w="183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128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2133"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1" w:hRule="atLeast"/>
          <w:jc w:val="center"/>
        </w:trPr>
        <w:tc>
          <w:tcPr>
            <w:tcW w:w="1136"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jc w:val="center"/>
              <w:rPr>
                <w:rFonts w:ascii="GHEA Grapalat" w:hAnsi="GHEA Grapalat"/>
                <w:b/>
                <w:bCs/>
              </w:rPr>
            </w:pPr>
            <w:r>
              <w:rPr>
                <w:rFonts w:ascii="GHEA Grapalat" w:hAnsi="GHEA Grapalat"/>
                <w:b/>
              </w:rPr>
              <w:t>2</w:t>
            </w:r>
          </w:p>
        </w:tc>
        <w:tc>
          <w:tcPr>
            <w:tcW w:w="3551"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rPr>
                <w:rFonts w:ascii="GHEA Grapalat" w:hAnsi="GHEA Grapalat"/>
              </w:rPr>
            </w:pPr>
            <w:r>
              <w:rPr>
                <w:rFonts w:ascii="GHEA Grapalat" w:hAnsi="GHEA Grapalat"/>
                <w:u w:val="single"/>
              </w:rPr>
              <w:t>"Наименование лота предмета закупки № 2"</w:t>
            </w:r>
          </w:p>
        </w:tc>
        <w:tc>
          <w:tcPr>
            <w:tcW w:w="183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128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2133"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 w:hRule="atLeast"/>
          <w:jc w:val="center"/>
        </w:trPr>
        <w:tc>
          <w:tcPr>
            <w:tcW w:w="1136"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jc w:val="center"/>
              <w:rPr>
                <w:rFonts w:ascii="GHEA Grapalat" w:hAnsi="GHEA Grapalat"/>
                <w:b/>
                <w:bCs/>
              </w:rPr>
            </w:pPr>
            <w:r>
              <w:rPr>
                <w:rFonts w:ascii="GHEA Grapalat" w:hAnsi="GHEA Grapalat"/>
                <w:b/>
              </w:rPr>
              <w:t>3</w:t>
            </w:r>
          </w:p>
        </w:tc>
        <w:tc>
          <w:tcPr>
            <w:tcW w:w="3551"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rPr>
                <w:rFonts w:ascii="GHEA Grapalat" w:hAnsi="GHEA Grapalat"/>
              </w:rPr>
            </w:pPr>
            <w:r>
              <w:rPr>
                <w:rFonts w:ascii="GHEA Grapalat" w:hAnsi="GHEA Grapalat"/>
                <w:u w:val="single"/>
              </w:rPr>
              <w:t>"Наименование лота предмета закупки № 3"</w:t>
            </w:r>
          </w:p>
        </w:tc>
        <w:tc>
          <w:tcPr>
            <w:tcW w:w="183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128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2133"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 w:hRule="atLeast"/>
          <w:jc w:val="center"/>
        </w:trPr>
        <w:tc>
          <w:tcPr>
            <w:tcW w:w="1136"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jc w:val="center"/>
              <w:rPr>
                <w:rFonts w:ascii="GHEA Grapalat" w:hAnsi="GHEA Grapalat"/>
                <w:b/>
                <w:bCs/>
              </w:rPr>
            </w:pPr>
            <w:r>
              <w:rPr>
                <w:rFonts w:ascii="GHEA Grapalat" w:hAnsi="GHEA Grapalat"/>
                <w:b/>
              </w:rPr>
              <w:t>…</w:t>
            </w:r>
          </w:p>
        </w:tc>
        <w:tc>
          <w:tcPr>
            <w:tcW w:w="3551"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rPr>
                <w:rFonts w:ascii="GHEA Grapalat" w:hAnsi="GHEA Grapalat"/>
              </w:rPr>
            </w:pPr>
            <w:r>
              <w:rPr>
                <w:rFonts w:ascii="GHEA Grapalat" w:hAnsi="GHEA Grapalat"/>
              </w:rPr>
              <w:t>...</w:t>
            </w:r>
          </w:p>
        </w:tc>
        <w:tc>
          <w:tcPr>
            <w:tcW w:w="183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1284"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c>
          <w:tcPr>
            <w:tcW w:w="2133" w:type="dxa"/>
            <w:tcBorders>
              <w:top w:val="single" w:color="auto" w:sz="4" w:space="0"/>
              <w:left w:val="single" w:color="auto" w:sz="4" w:space="0"/>
              <w:bottom w:val="single" w:color="auto" w:sz="4" w:space="0"/>
              <w:right w:val="single" w:color="auto" w:sz="4" w:space="0"/>
            </w:tcBorders>
            <w:shd w:val="clear" w:color="auto" w:fill="auto"/>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1136"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jc w:val="center"/>
              <w:rPr>
                <w:rFonts w:ascii="GHEA Grapalat" w:hAnsi="GHEA Grapalat"/>
                <w:b/>
                <w:bCs/>
              </w:rPr>
            </w:pPr>
            <w:r>
              <w:rPr>
                <w:rFonts w:ascii="GHEA Grapalat" w:hAnsi="GHEA Grapalat"/>
                <w:b/>
              </w:rPr>
              <w:t>…</w:t>
            </w:r>
          </w:p>
        </w:tc>
        <w:tc>
          <w:tcPr>
            <w:tcW w:w="3551" w:type="dxa"/>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spacing w:after="120"/>
              <w:rPr>
                <w:rFonts w:ascii="GHEA Grapalat" w:hAnsi="GHEA Grapalat"/>
              </w:rPr>
            </w:pPr>
            <w:r>
              <w:rPr>
                <w:rFonts w:ascii="GHEA Grapalat" w:hAnsi="GHEA Grapalat"/>
              </w:rPr>
              <w:t>...</w:t>
            </w:r>
          </w:p>
        </w:tc>
        <w:tc>
          <w:tcPr>
            <w:tcW w:w="18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after="120"/>
              <w:jc w:val="center"/>
              <w:rPr>
                <w:rFonts w:ascii="GHEA Grapalat" w:hAnsi="GHEA Grapalat"/>
              </w:rPr>
            </w:pPr>
          </w:p>
        </w:tc>
        <w:tc>
          <w:tcPr>
            <w:tcW w:w="12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after="120"/>
              <w:jc w:val="center"/>
              <w:rPr>
                <w:rFonts w:ascii="GHEA Grapalat" w:hAnsi="GHEA Grapalat"/>
              </w:rPr>
            </w:pP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after="120"/>
              <w:jc w:val="center"/>
              <w:rPr>
                <w:rFonts w:ascii="GHEA Grapalat" w:hAnsi="GHEA Grapalat"/>
              </w:rPr>
            </w:pPr>
          </w:p>
        </w:tc>
      </w:tr>
    </w:tbl>
    <w:p>
      <w:pPr>
        <w:widowControl w:val="0"/>
        <w:tabs>
          <w:tab w:val="left" w:pos="6804"/>
        </w:tabs>
        <w:jc w:val="center"/>
        <w:rPr>
          <w:rFonts w:ascii="GHEA Grapalat" w:hAnsi="GHEA Grapalat"/>
          <w:lang w:val="en-US"/>
        </w:rPr>
      </w:pPr>
    </w:p>
    <w:p>
      <w:pPr>
        <w:widowControl w:val="0"/>
        <w:tabs>
          <w:tab w:val="left" w:pos="6804"/>
        </w:tabs>
        <w:jc w:val="center"/>
        <w:rPr>
          <w:rFonts w:ascii="GHEA Grapalat" w:hAnsi="GHEA Grapalat"/>
          <w:lang w:val="en-US"/>
        </w:rPr>
      </w:pPr>
    </w:p>
    <w:p>
      <w:pPr>
        <w:widowControl w:val="0"/>
        <w:tabs>
          <w:tab w:val="left" w:pos="6804"/>
        </w:tabs>
        <w:jc w:val="center"/>
        <w:rPr>
          <w:rFonts w:ascii="GHEA Grapalat" w:hAnsi="GHEA Grapalat"/>
          <w:lang w:val="en-US"/>
        </w:rPr>
      </w:pPr>
    </w:p>
    <w:p>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r>
      <w:r>
        <w:rPr>
          <w:rFonts w:ascii="GHEA Grapalat" w:hAnsi="GHEA Grapalat"/>
        </w:rPr>
        <w:t>_________________</w:t>
      </w:r>
    </w:p>
    <w:p>
      <w:pPr>
        <w:widowControl w:val="0"/>
        <w:tabs>
          <w:tab w:val="left" w:pos="7513"/>
        </w:tabs>
        <w:spacing w:after="160"/>
        <w:ind w:left="709"/>
        <w:jc w:val="both"/>
        <w:rPr>
          <w:rFonts w:ascii="GHEA Grapalat" w:hAnsi="GHEA Grapalat" w:cs="Arial"/>
        </w:rPr>
      </w:pPr>
      <w:r>
        <w:rPr>
          <w:rFonts w:ascii="GHEA Grapalat" w:hAnsi="GHEA Grapalat"/>
        </w:rPr>
        <w:t>наименование участника (должность, имя, фамилия руководителя</w:t>
      </w:r>
      <w:r>
        <w:rPr>
          <w:rFonts w:ascii="GHEA Grapalat" w:hAnsi="GHEA Grapalat"/>
        </w:rPr>
        <w:tab/>
      </w:r>
      <w:r>
        <w:rPr>
          <w:rFonts w:ascii="GHEA Grapalat" w:hAnsi="GHEA Grapalat"/>
        </w:rPr>
        <w:t>подпись</w:t>
      </w:r>
    </w:p>
    <w:p>
      <w:pPr>
        <w:jc w:val="right"/>
        <w:rPr>
          <w:rFonts w:ascii="GHEA Grapalat" w:hAnsi="GHEA Grapalat" w:cs="Arial"/>
          <w:b/>
        </w:rPr>
      </w:pPr>
      <w:ins w:id="0" w:author="Vardan" w:date="2019-06-13T07:44:00Z">
        <w:r>
          <w:rPr>
            <w:rFonts w:ascii="GHEA Grapalat" w:hAnsi="GHEA Grapalat"/>
            <w:b/>
          </w:rPr>
          <w:br w:type="page"/>
        </w:r>
      </w:ins>
      <w:r>
        <w:rPr>
          <w:rFonts w:ascii="GHEA Grapalat" w:hAnsi="GHEA Grapalat"/>
          <w:b/>
        </w:rPr>
        <w:t>Приложение № 3</w:t>
      </w:r>
    </w:p>
    <w:p>
      <w:pPr>
        <w:pStyle w:val="13"/>
        <w:widowControl w:val="0"/>
        <w:spacing w:after="160" w:line="240" w:lineRule="auto"/>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type="textWrapping"/>
      </w:r>
      <w:r>
        <w:rPr>
          <w:rFonts w:ascii="GHEA Grapalat" w:hAnsi="GHEA Grapalat"/>
          <w:b/>
          <w:sz w:val="24"/>
          <w:szCs w:val="24"/>
        </w:rPr>
        <w:t xml:space="preserve">под кодом </w:t>
      </w:r>
      <w:r>
        <w:rPr>
          <w:rFonts w:ascii="GHEA Grapalat" w:hAnsi="GHEA Grapalat"/>
          <w:b/>
          <w:lang w:val="en-US"/>
        </w:rPr>
        <w:t>АМMHM</w:t>
      </w:r>
      <w:r>
        <w:rPr>
          <w:rFonts w:ascii="GHEA Grapalat" w:hAnsi="GHEA Grapalat"/>
          <w:b/>
        </w:rPr>
        <w:t>-GHAPDZB-20/1</w:t>
      </w:r>
    </w:p>
    <w:p>
      <w:pPr>
        <w:pStyle w:val="13"/>
        <w:widowControl w:val="0"/>
        <w:spacing w:after="160" w:line="240" w:lineRule="auto"/>
        <w:jc w:val="right"/>
        <w:rPr>
          <w:rFonts w:ascii="GHEA Grapalat" w:hAnsi="GHEA Grapalat"/>
          <w:sz w:val="24"/>
          <w:szCs w:val="24"/>
        </w:rPr>
      </w:pPr>
    </w:p>
    <w:p>
      <w:pPr>
        <w:widowControl w:val="0"/>
        <w:spacing w:after="160"/>
        <w:ind w:left="-66"/>
        <w:jc w:val="center"/>
        <w:rPr>
          <w:rFonts w:ascii="GHEA Grapalat" w:hAnsi="GHEA Grapalat"/>
          <w:b/>
        </w:rPr>
      </w:pPr>
      <w:r>
        <w:rPr>
          <w:rFonts w:ascii="GHEA Grapalat" w:hAnsi="GHEA Grapalat"/>
          <w:b/>
        </w:rPr>
        <w:t>ЗАЯВЛЕНИЕ</w:t>
      </w:r>
    </w:p>
    <w:p>
      <w:pPr>
        <w:widowControl w:val="0"/>
        <w:spacing w:after="160"/>
        <w:ind w:left="-66"/>
        <w:jc w:val="center"/>
        <w:rPr>
          <w:rFonts w:ascii="GHEA Grapalat" w:hAnsi="GHEA Grapalat"/>
          <w:b/>
        </w:rPr>
      </w:pPr>
      <w:r>
        <w:rPr>
          <w:rFonts w:ascii="GHEA Grapalat" w:hAnsi="GHEA Grapalat"/>
          <w:b/>
        </w:rPr>
        <w:t xml:space="preserve">на представление занявшим первое место участником документов, требуемых приглашением </w:t>
      </w:r>
    </w:p>
    <w:p>
      <w:pPr>
        <w:widowControl w:val="0"/>
        <w:jc w:val="both"/>
        <w:rPr>
          <w:rFonts w:ascii="GHEA Grapalat" w:hAnsi="GHEA Grapalat"/>
        </w:rPr>
      </w:pPr>
    </w:p>
    <w:p>
      <w:pPr>
        <w:widowControl w:val="0"/>
        <w:jc w:val="both"/>
        <w:rPr>
          <w:rFonts w:ascii="GHEA Grapalat" w:hAnsi="GHEA Grapalat" w:cs="Arial"/>
        </w:rPr>
      </w:pPr>
      <w:r>
        <w:rPr>
          <w:rFonts w:ascii="GHEA Grapalat" w:hAnsi="GHEA Grapalat"/>
        </w:rPr>
        <w:t xml:space="preserve">_______________________________, в качестве занявшего первое место участника </w:t>
      </w:r>
    </w:p>
    <w:p>
      <w:pPr>
        <w:widowControl w:val="0"/>
        <w:spacing w:after="120"/>
        <w:jc w:val="both"/>
        <w:rPr>
          <w:rFonts w:ascii="GHEA Grapalat" w:hAnsi="GHEA Grapalat" w:cs="Arial"/>
          <w:sz w:val="32"/>
          <w:szCs w:val="32"/>
          <w:u w:val="single"/>
          <w:vertAlign w:val="superscript"/>
        </w:rPr>
      </w:pPr>
      <w:r>
        <w:rPr>
          <w:rFonts w:ascii="GHEA Grapalat" w:hAnsi="GHEA Grapalat"/>
          <w:sz w:val="32"/>
          <w:szCs w:val="32"/>
          <w:vertAlign w:val="superscript"/>
        </w:rPr>
        <w:t>наименование занявшего первое место участника</w:t>
      </w:r>
    </w:p>
    <w:p>
      <w:pPr>
        <w:widowControl w:val="0"/>
        <w:spacing w:after="160"/>
        <w:jc w:val="both"/>
        <w:rPr>
          <w:rFonts w:ascii="GHEA Grapalat" w:hAnsi="GHEA Grapalat"/>
        </w:rPr>
      </w:pPr>
      <w:r>
        <w:rPr>
          <w:rFonts w:ascii="GHEA Grapalat" w:hAnsi="GHEA Grapalat"/>
        </w:rPr>
        <w:t xml:space="preserve">в рамках запроса котировок под кодом </w:t>
      </w:r>
      <w:r>
        <w:rPr>
          <w:rFonts w:ascii="GHEA Grapalat" w:hAnsi="GHEA Grapalat"/>
          <w:lang w:val="en-US"/>
        </w:rPr>
        <w:t>АМMHM</w:t>
      </w:r>
      <w:r>
        <w:rPr>
          <w:rFonts w:ascii="GHEA Grapalat" w:hAnsi="GHEA Grapalat"/>
        </w:rPr>
        <w:t>-GHAPDZB-20/1 прилагает наименование, страну происхождения и технические характеристики предлагаемого им товара (полное описание товара).</w:t>
      </w:r>
    </w:p>
    <w:p>
      <w:pPr>
        <w:widowControl w:val="0"/>
        <w:spacing w:after="160"/>
        <w:rPr>
          <w:rFonts w:ascii="GHEA Grapalat" w:hAnsi="GHEA Grapalat"/>
        </w:rPr>
      </w:pPr>
    </w:p>
    <w:p>
      <w:pPr>
        <w:widowControl w:val="0"/>
        <w:tabs>
          <w:tab w:val="left" w:pos="7371"/>
        </w:tabs>
        <w:jc w:val="center"/>
        <w:rPr>
          <w:rFonts w:ascii="GHEA Grapalat" w:hAnsi="GHEA Grapalat"/>
        </w:rPr>
      </w:pPr>
      <w:r>
        <w:rPr>
          <w:rFonts w:ascii="GHEA Grapalat" w:hAnsi="GHEA Grapalat"/>
        </w:rPr>
        <w:t>_________________________________________________________</w:t>
      </w:r>
      <w:r>
        <w:rPr>
          <w:rFonts w:ascii="GHEA Grapalat" w:hAnsi="GHEA Grapalat"/>
        </w:rPr>
        <w:tab/>
      </w:r>
      <w:r>
        <w:rPr>
          <w:rFonts w:ascii="GHEA Grapalat" w:hAnsi="GHEA Grapalat"/>
        </w:rPr>
        <w:t>____________</w:t>
      </w:r>
    </w:p>
    <w:p>
      <w:pPr>
        <w:widowControl w:val="0"/>
        <w:tabs>
          <w:tab w:val="left" w:pos="7938"/>
        </w:tabs>
        <w:spacing w:after="160"/>
        <w:ind w:left="284"/>
        <w:jc w:val="both"/>
        <w:rPr>
          <w:rFonts w:ascii="GHEA Grapalat" w:hAnsi="GHEA Grapalat" w:cs="Sylfaen"/>
        </w:rPr>
      </w:pPr>
      <w:r>
        <w:rPr>
          <w:rFonts w:ascii="GHEA Grapalat" w:hAnsi="GHEA Grapalat"/>
        </w:rPr>
        <w:t>наименование занявшего первое место участника (должность, имя, фамилия руководителя)</w:t>
      </w:r>
      <w:r>
        <w:rPr>
          <w:rFonts w:ascii="GHEA Grapalat" w:hAnsi="GHEA Grapalat"/>
        </w:rPr>
        <w:tab/>
      </w:r>
      <w:r>
        <w:rPr>
          <w:rFonts w:ascii="GHEA Grapalat" w:hAnsi="GHEA Grapalat"/>
        </w:rPr>
        <w:t>подпись</w:t>
      </w:r>
    </w:p>
    <w:p>
      <w:pPr>
        <w:widowControl w:val="0"/>
        <w:spacing w:after="160"/>
        <w:jc w:val="right"/>
        <w:rPr>
          <w:rFonts w:ascii="GHEA Grapalat" w:hAnsi="GHEA Grapalat"/>
        </w:rPr>
      </w:pPr>
      <w:r>
        <w:rPr>
          <w:rFonts w:ascii="GHEA Grapalat" w:hAnsi="GHEA Grapalat"/>
        </w:rPr>
        <w:t>М.П.</w:t>
      </w:r>
    </w:p>
    <w:p>
      <w:pPr>
        <w:rPr>
          <w:rFonts w:ascii="GHEA Grapalat" w:hAnsi="GHEA Grapalat"/>
          <w:b/>
        </w:rPr>
      </w:pPr>
      <w:r>
        <w:rPr>
          <w:rFonts w:ascii="GHEA Grapalat" w:hAnsi="GHEA Grapalat"/>
          <w:b/>
          <w:i/>
        </w:rPr>
        <w:br w:type="page"/>
      </w:r>
    </w:p>
    <w:p>
      <w:pPr>
        <w:pStyle w:val="4"/>
        <w:keepNext w:val="0"/>
        <w:widowControl w:val="0"/>
        <w:spacing w:after="160"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№3.1</w:t>
      </w:r>
    </w:p>
    <w:p>
      <w:pPr>
        <w:pStyle w:val="13"/>
        <w:widowControl w:val="0"/>
        <w:spacing w:after="160" w:line="240" w:lineRule="auto"/>
        <w:jc w:val="right"/>
        <w:rPr>
          <w:rFonts w:ascii="GHEA Grapalat" w:hAnsi="GHEA Grapalat" w:cs="Arial"/>
          <w:b/>
          <w:sz w:val="24"/>
          <w:szCs w:val="24"/>
        </w:rPr>
      </w:pPr>
      <w:r>
        <w:rPr>
          <w:rFonts w:ascii="GHEA Grapalat" w:hAnsi="GHEA Grapalat"/>
          <w:b/>
          <w:sz w:val="24"/>
          <w:szCs w:val="24"/>
        </w:rPr>
        <w:t>к Приглашению на запрос котировок</w:t>
      </w:r>
      <w:r>
        <w:rPr>
          <w:rFonts w:ascii="GHEA Grapalat" w:hAnsi="GHEA Grapalat" w:cs="Arial"/>
          <w:b/>
          <w:sz w:val="24"/>
          <w:szCs w:val="24"/>
        </w:rPr>
        <w:br w:type="textWrapping"/>
      </w:r>
      <w:r>
        <w:rPr>
          <w:rFonts w:ascii="GHEA Grapalat" w:hAnsi="GHEA Grapalat"/>
          <w:b/>
          <w:sz w:val="24"/>
          <w:szCs w:val="24"/>
        </w:rPr>
        <w:t xml:space="preserve">под кодом </w:t>
      </w:r>
      <w:r>
        <w:rPr>
          <w:rFonts w:ascii="GHEA Grapalat" w:hAnsi="GHEA Grapalat"/>
          <w:b/>
          <w:lang w:val="en-US"/>
        </w:rPr>
        <w:t>АМMHM</w:t>
      </w:r>
      <w:r>
        <w:rPr>
          <w:rFonts w:ascii="GHEA Grapalat" w:hAnsi="GHEA Grapalat"/>
          <w:b/>
        </w:rPr>
        <w:t>-GHAPDZB-20/1</w:t>
      </w:r>
    </w:p>
    <w:p>
      <w:pPr>
        <w:pStyle w:val="4"/>
        <w:keepNext w:val="0"/>
        <w:widowControl w:val="0"/>
        <w:spacing w:after="160" w:line="240" w:lineRule="auto"/>
        <w:ind w:firstLine="567"/>
        <w:rPr>
          <w:rFonts w:ascii="GHEA Grapalat" w:hAnsi="GHEA Grapalat"/>
          <w:b/>
          <w:i w:val="0"/>
          <w:sz w:val="24"/>
          <w:szCs w:val="24"/>
        </w:rPr>
      </w:pPr>
      <w:r>
        <w:rPr>
          <w:rFonts w:ascii="GHEA Grapalat" w:hAnsi="GHEA Grapalat"/>
          <w:b/>
          <w:i w:val="0"/>
          <w:sz w:val="24"/>
          <w:szCs w:val="24"/>
        </w:rPr>
        <w:t>ПОЛНОЕ ОПИСАНИЕ</w:t>
      </w:r>
    </w:p>
    <w:p>
      <w:pPr>
        <w:pStyle w:val="4"/>
        <w:keepNext w:val="0"/>
        <w:widowControl w:val="0"/>
        <w:spacing w:after="160" w:line="240" w:lineRule="auto"/>
        <w:ind w:firstLine="567"/>
        <w:rPr>
          <w:rFonts w:ascii="GHEA Grapalat" w:hAnsi="GHEA Grapalat"/>
          <w:b/>
          <w:i w:val="0"/>
          <w:sz w:val="24"/>
          <w:szCs w:val="24"/>
        </w:rPr>
      </w:pPr>
      <w:r>
        <w:rPr>
          <w:rFonts w:ascii="GHEA Grapalat" w:hAnsi="GHEA Grapalat"/>
          <w:b/>
          <w:i w:val="0"/>
          <w:sz w:val="24"/>
          <w:szCs w:val="24"/>
        </w:rPr>
        <w:t xml:space="preserve">предлагаемого занявшим первое место участником товара </w:t>
      </w:r>
    </w:p>
    <w:p>
      <w:pPr>
        <w:pStyle w:val="4"/>
        <w:keepNext w:val="0"/>
        <w:widowControl w:val="0"/>
        <w:spacing w:after="160" w:line="240" w:lineRule="auto"/>
        <w:ind w:firstLine="567"/>
        <w:rPr>
          <w:rFonts w:ascii="GHEA Grapalat" w:hAnsi="GHEA Grapalat" w:cs="Arial"/>
          <w:sz w:val="24"/>
          <w:szCs w:val="24"/>
        </w:rPr>
      </w:pPr>
    </w:p>
    <w:p>
      <w:pPr>
        <w:widowControl w:val="0"/>
        <w:jc w:val="both"/>
        <w:rPr>
          <w:rFonts w:ascii="GHEA Grapalat" w:hAnsi="GHEA Grapalat"/>
        </w:rPr>
      </w:pPr>
      <w:r>
        <w:rPr>
          <w:rFonts w:ascii="GHEA Grapalat" w:hAnsi="GHEA Grapalat"/>
        </w:rPr>
        <w:t>_____________________________, в качестве участника, занявшего первое место в</w:t>
      </w:r>
    </w:p>
    <w:p>
      <w:pPr>
        <w:widowControl w:val="0"/>
        <w:spacing w:after="120"/>
        <w:jc w:val="both"/>
        <w:rPr>
          <w:rFonts w:ascii="GHEA Grapalat" w:hAnsi="GHEA Grapalat" w:cs="Arial"/>
          <w:u w:val="single"/>
          <w:vertAlign w:val="superscript"/>
        </w:rPr>
      </w:pPr>
      <w:r>
        <w:rPr>
          <w:rFonts w:ascii="GHEA Grapalat" w:hAnsi="GHEA Grapalat"/>
          <w:vertAlign w:val="superscript"/>
        </w:rPr>
        <w:t>наименование занявшего первое место участника</w:t>
      </w:r>
    </w:p>
    <w:p>
      <w:pPr>
        <w:widowControl w:val="0"/>
        <w:spacing w:after="160"/>
        <w:jc w:val="both"/>
        <w:rPr>
          <w:rFonts w:ascii="GHEA Grapalat" w:hAnsi="GHEA Grapalat"/>
        </w:rPr>
      </w:pPr>
      <w:r>
        <w:rPr>
          <w:rFonts w:ascii="GHEA Grapalat" w:hAnsi="GHEA Grapalat"/>
        </w:rPr>
        <w:t xml:space="preserve">рамках запроса котировок под кодом </w:t>
      </w:r>
      <w:r>
        <w:rPr>
          <w:rFonts w:ascii="GHEA Grapalat" w:hAnsi="GHEA Grapalat"/>
          <w:lang w:val="en-US"/>
        </w:rPr>
        <w:t>АМMHM</w:t>
      </w:r>
      <w:r>
        <w:rPr>
          <w:rFonts w:ascii="GHEA Grapalat" w:hAnsi="GHEA Grapalat"/>
        </w:rPr>
        <w:t>-GHAPDZB-20/1 ниже по лотам представляет наименование, страну происхождения и технические характеристики предлагаемого им товара.</w:t>
      </w:r>
      <w:r>
        <w:rPr>
          <w:rStyle w:val="32"/>
          <w:rFonts w:ascii="GHEA Grapalat" w:hAnsi="GHEA Grapalat"/>
        </w:rPr>
        <w:t xml:space="preserve"> </w:t>
      </w:r>
    </w:p>
    <w:p>
      <w:pPr>
        <w:pStyle w:val="4"/>
        <w:keepNext w:val="0"/>
        <w:widowControl w:val="0"/>
        <w:spacing w:after="160" w:line="240" w:lineRule="auto"/>
        <w:ind w:firstLine="567"/>
        <w:rPr>
          <w:rFonts w:ascii="GHEA Grapalat" w:hAnsi="GHEA Grapalat" w:cs="Arial"/>
          <w:sz w:val="24"/>
          <w:szCs w:val="24"/>
        </w:rPr>
      </w:pPr>
    </w:p>
    <w:tbl>
      <w:tblPr>
        <w:tblStyle w:val="38"/>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2965"/>
        <w:gridCol w:w="2328"/>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5" w:type="dxa"/>
            <w:vMerge w:val="restart"/>
            <w:vAlign w:val="center"/>
          </w:tcPr>
          <w:p>
            <w:pPr>
              <w:widowControl w:val="0"/>
              <w:spacing w:after="120"/>
              <w:jc w:val="center"/>
              <w:rPr>
                <w:rFonts w:ascii="GHEA Grapalat" w:hAnsi="GHEA Grapalat"/>
                <w:b/>
                <w:bCs/>
              </w:rPr>
            </w:pPr>
            <w:r>
              <w:rPr>
                <w:rFonts w:ascii="GHEA Grapalat" w:hAnsi="GHEA Grapalat"/>
                <w:b/>
              </w:rPr>
              <w:t>Номер лота</w:t>
            </w:r>
          </w:p>
        </w:tc>
        <w:tc>
          <w:tcPr>
            <w:tcW w:w="8623" w:type="dxa"/>
            <w:gridSpan w:val="3"/>
            <w:vAlign w:val="center"/>
          </w:tcPr>
          <w:p>
            <w:pPr>
              <w:widowControl w:val="0"/>
              <w:spacing w:after="120"/>
              <w:jc w:val="center"/>
              <w:rPr>
                <w:rFonts w:ascii="GHEA Grapalat" w:hAnsi="GHEA Grapalat"/>
                <w:b/>
                <w:bCs/>
              </w:rPr>
            </w:pPr>
            <w:r>
              <w:rPr>
                <w:rFonts w:ascii="GHEA Grapalat" w:hAnsi="GHEA Grapalat"/>
                <w:b/>
              </w:rPr>
              <w:t>Предлагаемый товар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5" w:type="dxa"/>
            <w:vMerge w:val="continue"/>
            <w:vAlign w:val="center"/>
          </w:tcPr>
          <w:p>
            <w:pPr>
              <w:widowControl w:val="0"/>
              <w:spacing w:after="120"/>
              <w:jc w:val="center"/>
              <w:rPr>
                <w:rFonts w:ascii="GHEA Grapalat" w:hAnsi="GHEA Grapalat"/>
                <w:b/>
                <w:bCs/>
              </w:rPr>
            </w:pPr>
          </w:p>
        </w:tc>
        <w:tc>
          <w:tcPr>
            <w:tcW w:w="2965" w:type="dxa"/>
            <w:vAlign w:val="center"/>
          </w:tcPr>
          <w:p>
            <w:pPr>
              <w:widowControl w:val="0"/>
              <w:autoSpaceDE w:val="0"/>
              <w:autoSpaceDN w:val="0"/>
              <w:adjustRightInd w:val="0"/>
              <w:spacing w:after="120"/>
              <w:jc w:val="center"/>
              <w:rPr>
                <w:rFonts w:ascii="GHEA Grapalat" w:hAnsi="GHEA Grapalat"/>
                <w:b/>
                <w:bCs/>
              </w:rPr>
            </w:pPr>
            <w:r>
              <w:rPr>
                <w:rFonts w:ascii="GHEA Grapalat" w:hAnsi="GHEA Grapalat"/>
                <w:b/>
              </w:rPr>
              <w:t>Наименование</w:t>
            </w:r>
          </w:p>
        </w:tc>
        <w:tc>
          <w:tcPr>
            <w:tcW w:w="2328" w:type="dxa"/>
            <w:vAlign w:val="center"/>
          </w:tcPr>
          <w:p>
            <w:pPr>
              <w:widowControl w:val="0"/>
              <w:spacing w:after="120"/>
              <w:jc w:val="center"/>
              <w:rPr>
                <w:rFonts w:ascii="GHEA Grapalat" w:hAnsi="GHEA Grapalat"/>
                <w:b/>
                <w:bCs/>
              </w:rPr>
            </w:pPr>
            <w:r>
              <w:rPr>
                <w:rFonts w:ascii="GHEA Grapalat" w:hAnsi="GHEA Grapalat"/>
                <w:b/>
              </w:rPr>
              <w:t>страна происхождения</w:t>
            </w:r>
          </w:p>
        </w:tc>
        <w:tc>
          <w:tcPr>
            <w:tcW w:w="3330" w:type="dxa"/>
            <w:vAlign w:val="center"/>
          </w:tcPr>
          <w:p>
            <w:pPr>
              <w:widowControl w:val="0"/>
              <w:spacing w:after="120"/>
              <w:jc w:val="center"/>
              <w:rPr>
                <w:rFonts w:ascii="GHEA Grapalat" w:hAnsi="GHEA Grapalat"/>
                <w:b/>
                <w:bCs/>
              </w:rPr>
            </w:pPr>
            <w:r>
              <w:rPr>
                <w:rFonts w:ascii="GHEA Grapalat" w:hAnsi="GHEA Grapalat"/>
                <w:b/>
              </w:rPr>
              <w:t>технические характеристики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5" w:type="dxa"/>
          </w:tcPr>
          <w:p>
            <w:pPr>
              <w:pStyle w:val="4"/>
              <w:keepNext w:val="0"/>
              <w:widowControl w:val="0"/>
              <w:spacing w:after="120" w:line="240" w:lineRule="auto"/>
              <w:jc w:val="left"/>
              <w:rPr>
                <w:rFonts w:ascii="GHEA Grapalat" w:hAnsi="GHEA Grapalat"/>
                <w:b/>
                <w:sz w:val="24"/>
                <w:szCs w:val="24"/>
              </w:rPr>
            </w:pPr>
          </w:p>
        </w:tc>
        <w:tc>
          <w:tcPr>
            <w:tcW w:w="2965" w:type="dxa"/>
          </w:tcPr>
          <w:p>
            <w:pPr>
              <w:pStyle w:val="4"/>
              <w:keepNext w:val="0"/>
              <w:widowControl w:val="0"/>
              <w:spacing w:after="120" w:line="240" w:lineRule="auto"/>
              <w:jc w:val="left"/>
              <w:rPr>
                <w:rFonts w:ascii="GHEA Grapalat" w:hAnsi="GHEA Grapalat"/>
                <w:b/>
                <w:sz w:val="24"/>
                <w:szCs w:val="24"/>
              </w:rPr>
            </w:pPr>
          </w:p>
        </w:tc>
        <w:tc>
          <w:tcPr>
            <w:tcW w:w="2328" w:type="dxa"/>
          </w:tcPr>
          <w:p>
            <w:pPr>
              <w:pStyle w:val="4"/>
              <w:keepNext w:val="0"/>
              <w:widowControl w:val="0"/>
              <w:spacing w:after="120" w:line="240" w:lineRule="auto"/>
              <w:jc w:val="left"/>
              <w:rPr>
                <w:rFonts w:ascii="GHEA Grapalat" w:hAnsi="GHEA Grapalat"/>
                <w:b/>
                <w:sz w:val="24"/>
                <w:szCs w:val="24"/>
              </w:rPr>
            </w:pPr>
          </w:p>
        </w:tc>
        <w:tc>
          <w:tcPr>
            <w:tcW w:w="3330" w:type="dxa"/>
          </w:tcPr>
          <w:p>
            <w:pPr>
              <w:pStyle w:val="4"/>
              <w:keepNext w:val="0"/>
              <w:widowControl w:val="0"/>
              <w:spacing w:after="120" w:line="240" w:lineRule="auto"/>
              <w:jc w:val="left"/>
              <w:rPr>
                <w:rFonts w:ascii="GHEA Grapalat" w:hAnsi="GHEA Grapalat"/>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5" w:type="dxa"/>
          </w:tcPr>
          <w:p>
            <w:pPr>
              <w:pStyle w:val="4"/>
              <w:keepNext w:val="0"/>
              <w:widowControl w:val="0"/>
              <w:spacing w:after="120" w:line="240" w:lineRule="auto"/>
              <w:jc w:val="left"/>
              <w:rPr>
                <w:rFonts w:ascii="GHEA Grapalat" w:hAnsi="GHEA Grapalat"/>
                <w:b/>
                <w:sz w:val="24"/>
                <w:szCs w:val="24"/>
              </w:rPr>
            </w:pPr>
          </w:p>
        </w:tc>
        <w:tc>
          <w:tcPr>
            <w:tcW w:w="2965" w:type="dxa"/>
          </w:tcPr>
          <w:p>
            <w:pPr>
              <w:pStyle w:val="4"/>
              <w:keepNext w:val="0"/>
              <w:widowControl w:val="0"/>
              <w:spacing w:after="120" w:line="240" w:lineRule="auto"/>
              <w:jc w:val="left"/>
              <w:rPr>
                <w:rFonts w:ascii="GHEA Grapalat" w:hAnsi="GHEA Grapalat"/>
                <w:b/>
                <w:sz w:val="24"/>
                <w:szCs w:val="24"/>
              </w:rPr>
            </w:pPr>
          </w:p>
        </w:tc>
        <w:tc>
          <w:tcPr>
            <w:tcW w:w="2328" w:type="dxa"/>
          </w:tcPr>
          <w:p>
            <w:pPr>
              <w:pStyle w:val="4"/>
              <w:keepNext w:val="0"/>
              <w:widowControl w:val="0"/>
              <w:spacing w:after="120" w:line="240" w:lineRule="auto"/>
              <w:jc w:val="left"/>
              <w:rPr>
                <w:rFonts w:ascii="GHEA Grapalat" w:hAnsi="GHEA Grapalat"/>
                <w:b/>
                <w:sz w:val="24"/>
                <w:szCs w:val="24"/>
              </w:rPr>
            </w:pPr>
          </w:p>
        </w:tc>
        <w:tc>
          <w:tcPr>
            <w:tcW w:w="3330" w:type="dxa"/>
          </w:tcPr>
          <w:p>
            <w:pPr>
              <w:pStyle w:val="4"/>
              <w:keepNext w:val="0"/>
              <w:widowControl w:val="0"/>
              <w:spacing w:after="120" w:line="240" w:lineRule="auto"/>
              <w:jc w:val="left"/>
              <w:rPr>
                <w:rFonts w:ascii="GHEA Grapalat" w:hAnsi="GHEA Grapalat"/>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5" w:type="dxa"/>
          </w:tcPr>
          <w:p>
            <w:pPr>
              <w:pStyle w:val="4"/>
              <w:keepNext w:val="0"/>
              <w:widowControl w:val="0"/>
              <w:spacing w:after="120" w:line="240" w:lineRule="auto"/>
              <w:jc w:val="left"/>
              <w:rPr>
                <w:rFonts w:ascii="GHEA Grapalat" w:hAnsi="GHEA Grapalat"/>
                <w:b/>
                <w:sz w:val="24"/>
                <w:szCs w:val="24"/>
              </w:rPr>
            </w:pPr>
          </w:p>
        </w:tc>
        <w:tc>
          <w:tcPr>
            <w:tcW w:w="2965" w:type="dxa"/>
          </w:tcPr>
          <w:p>
            <w:pPr>
              <w:pStyle w:val="4"/>
              <w:keepNext w:val="0"/>
              <w:widowControl w:val="0"/>
              <w:spacing w:after="120" w:line="240" w:lineRule="auto"/>
              <w:jc w:val="left"/>
              <w:rPr>
                <w:rFonts w:ascii="GHEA Grapalat" w:hAnsi="GHEA Grapalat"/>
                <w:b/>
                <w:sz w:val="24"/>
                <w:szCs w:val="24"/>
              </w:rPr>
            </w:pPr>
          </w:p>
        </w:tc>
        <w:tc>
          <w:tcPr>
            <w:tcW w:w="2328" w:type="dxa"/>
          </w:tcPr>
          <w:p>
            <w:pPr>
              <w:pStyle w:val="4"/>
              <w:keepNext w:val="0"/>
              <w:widowControl w:val="0"/>
              <w:spacing w:after="120" w:line="240" w:lineRule="auto"/>
              <w:jc w:val="left"/>
              <w:rPr>
                <w:rFonts w:ascii="GHEA Grapalat" w:hAnsi="GHEA Grapalat"/>
                <w:b/>
                <w:sz w:val="24"/>
                <w:szCs w:val="24"/>
              </w:rPr>
            </w:pPr>
          </w:p>
        </w:tc>
        <w:tc>
          <w:tcPr>
            <w:tcW w:w="3330" w:type="dxa"/>
          </w:tcPr>
          <w:p>
            <w:pPr>
              <w:pStyle w:val="4"/>
              <w:keepNext w:val="0"/>
              <w:widowControl w:val="0"/>
              <w:spacing w:after="120" w:line="240" w:lineRule="auto"/>
              <w:jc w:val="left"/>
              <w:rPr>
                <w:rFonts w:ascii="GHEA Grapalat" w:hAnsi="GHEA Grapalat"/>
                <w:b/>
                <w:sz w:val="24"/>
                <w:szCs w:val="24"/>
              </w:rPr>
            </w:pPr>
          </w:p>
        </w:tc>
      </w:tr>
    </w:tbl>
    <w:p>
      <w:pPr>
        <w:widowControl w:val="0"/>
        <w:tabs>
          <w:tab w:val="left" w:pos="7371"/>
        </w:tabs>
        <w:jc w:val="center"/>
        <w:rPr>
          <w:rFonts w:ascii="GHEA Grapalat" w:hAnsi="GHEA Grapalat"/>
        </w:rPr>
      </w:pPr>
    </w:p>
    <w:p>
      <w:pPr>
        <w:widowControl w:val="0"/>
        <w:tabs>
          <w:tab w:val="left" w:pos="7371"/>
        </w:tabs>
        <w:jc w:val="center"/>
        <w:rPr>
          <w:rFonts w:ascii="GHEA Grapalat" w:hAnsi="GHEA Grapalat"/>
        </w:rPr>
      </w:pPr>
      <w:r>
        <w:rPr>
          <w:rFonts w:ascii="GHEA Grapalat" w:hAnsi="GHEA Grapalat"/>
        </w:rPr>
        <w:t>________________________________________________</w:t>
      </w:r>
      <w:r>
        <w:rPr>
          <w:rFonts w:ascii="GHEA Grapalat" w:hAnsi="GHEA Grapalat"/>
          <w:lang w:val="en-US"/>
        </w:rPr>
        <w:t>__</w:t>
      </w:r>
      <w:r>
        <w:rPr>
          <w:rFonts w:ascii="GHEA Grapalat" w:hAnsi="GHEA Grapalat"/>
        </w:rPr>
        <w:t>_______</w:t>
      </w:r>
      <w:r>
        <w:rPr>
          <w:rFonts w:ascii="GHEA Grapalat" w:hAnsi="GHEA Grapalat"/>
        </w:rPr>
        <w:tab/>
      </w:r>
      <w:r>
        <w:rPr>
          <w:rFonts w:ascii="GHEA Grapalat" w:hAnsi="GHEA Grapalat"/>
        </w:rPr>
        <w:t>____________</w:t>
      </w:r>
    </w:p>
    <w:p>
      <w:pPr>
        <w:widowControl w:val="0"/>
        <w:tabs>
          <w:tab w:val="left" w:pos="7938"/>
        </w:tabs>
        <w:spacing w:after="160"/>
        <w:ind w:left="284"/>
        <w:jc w:val="both"/>
        <w:rPr>
          <w:rFonts w:ascii="GHEA Grapalat" w:hAnsi="GHEA Grapalat" w:cs="Sylfaen"/>
        </w:rPr>
      </w:pPr>
      <w:r>
        <w:rPr>
          <w:rFonts w:ascii="GHEA Grapalat" w:hAnsi="GHEA Grapalat"/>
        </w:rPr>
        <w:t>наименование занявшего первое место участника (должность, имя, фамилия руководителя)</w:t>
      </w:r>
      <w:r>
        <w:rPr>
          <w:rFonts w:ascii="GHEA Grapalat" w:hAnsi="GHEA Grapalat"/>
        </w:rPr>
        <w:tab/>
      </w:r>
      <w:r>
        <w:rPr>
          <w:rFonts w:ascii="GHEA Grapalat" w:hAnsi="GHEA Grapalat"/>
        </w:rPr>
        <w:t>подпись</w:t>
      </w:r>
    </w:p>
    <w:p>
      <w:pPr>
        <w:jc w:val="right"/>
        <w:rPr>
          <w:rFonts w:ascii="GHEA Grapalat" w:hAnsi="GHEA Grapalat"/>
        </w:rPr>
      </w:pPr>
      <w:r>
        <w:rPr>
          <w:rFonts w:ascii="GHEA Grapalat" w:hAnsi="GHEA Grapalat"/>
        </w:rPr>
        <w:t>М.П</w:t>
      </w:r>
    </w:p>
    <w:p>
      <w:pPr>
        <w:jc w:val="right"/>
        <w:rPr>
          <w:rFonts w:ascii="GHEA Grapalat" w:hAnsi="GHEA Grapalat"/>
        </w:rPr>
      </w:pPr>
    </w:p>
    <w:p>
      <w:pPr>
        <w:rPr>
          <w:ins w:id="1" w:author="Vardan" w:date="2019-06-13T07:44:00Z"/>
          <w:rFonts w:ascii="GHEA Grapalat" w:hAnsi="GHEA Grapalat"/>
          <w:b/>
        </w:rPr>
      </w:pPr>
      <w:ins w:id="2" w:author="Vardan" w:date="2019-06-13T07:44:00Z">
        <w:r>
          <w:rPr>
            <w:rFonts w:ascii="GHEA Grapalat" w:hAnsi="GHEA Grapalat"/>
            <w:b/>
          </w:rPr>
          <w:br w:type="page"/>
        </w:r>
      </w:ins>
    </w:p>
    <w:p>
      <w:pPr>
        <w:pStyle w:val="13"/>
        <w:widowControl w:val="0"/>
        <w:spacing w:after="160" w:line="240" w:lineRule="auto"/>
        <w:jc w:val="right"/>
        <w:rPr>
          <w:rFonts w:ascii="GHEA Grapalat" w:hAnsi="GHEA Grapalat" w:cs="Sylfaen"/>
          <w:b/>
          <w:sz w:val="24"/>
          <w:szCs w:val="24"/>
        </w:rPr>
      </w:pPr>
      <w:r>
        <w:rPr>
          <w:rFonts w:ascii="GHEA Grapalat" w:hAnsi="GHEA Grapalat"/>
          <w:b/>
          <w:sz w:val="24"/>
          <w:szCs w:val="24"/>
        </w:rPr>
        <w:t>Приложение № 4</w:t>
      </w:r>
    </w:p>
    <w:p>
      <w:pPr>
        <w:pStyle w:val="13"/>
        <w:widowControl w:val="0"/>
        <w:spacing w:after="160" w:line="240" w:lineRule="auto"/>
        <w:jc w:val="right"/>
        <w:rPr>
          <w:rFonts w:ascii="GHEA Grapalat" w:hAnsi="GHEA Grapalat" w:cs="Sylfaen"/>
          <w:b/>
          <w:sz w:val="24"/>
          <w:szCs w:val="24"/>
        </w:rPr>
      </w:pPr>
      <w:r>
        <w:rPr>
          <w:rFonts w:ascii="GHEA Grapalat" w:hAnsi="GHEA Grapalat"/>
          <w:b/>
          <w:sz w:val="24"/>
          <w:szCs w:val="24"/>
        </w:rPr>
        <w:t>к Приглашению на запрос котировок</w:t>
      </w:r>
      <w:r>
        <w:rPr>
          <w:rFonts w:ascii="GHEA Grapalat" w:hAnsi="GHEA Grapalat" w:cs="Sylfaen"/>
          <w:b/>
          <w:sz w:val="24"/>
          <w:szCs w:val="24"/>
        </w:rPr>
        <w:br w:type="textWrapping"/>
      </w:r>
      <w:r>
        <w:rPr>
          <w:rFonts w:ascii="GHEA Grapalat" w:hAnsi="GHEA Grapalat"/>
          <w:b/>
          <w:sz w:val="24"/>
          <w:szCs w:val="24"/>
        </w:rPr>
        <w:t xml:space="preserve">под кодом </w:t>
      </w:r>
      <w:r>
        <w:rPr>
          <w:rFonts w:ascii="GHEA Grapalat" w:hAnsi="GHEA Grapalat"/>
          <w:b/>
          <w:lang w:val="en-US"/>
        </w:rPr>
        <w:t>АМMHM</w:t>
      </w:r>
      <w:r>
        <w:rPr>
          <w:rFonts w:ascii="GHEA Grapalat" w:hAnsi="GHEA Grapalat"/>
          <w:b/>
        </w:rPr>
        <w:t>-GHAPDZB-20/1</w:t>
      </w:r>
    </w:p>
    <w:p>
      <w:pPr>
        <w:widowControl w:val="0"/>
        <w:spacing w:after="160"/>
        <w:jc w:val="center"/>
        <w:rPr>
          <w:rFonts w:ascii="GHEA Grapalat" w:hAnsi="GHEA Grapalat"/>
          <w:i/>
        </w:rPr>
      </w:pPr>
    </w:p>
    <w:p>
      <w:pPr>
        <w:widowControl w:val="0"/>
        <w:spacing w:after="160"/>
        <w:jc w:val="center"/>
        <w:rPr>
          <w:rFonts w:ascii="GHEA Grapalat" w:hAnsi="GHEA Grapalat" w:cs="Times Armenian"/>
          <w:b/>
        </w:rPr>
      </w:pPr>
      <w:r>
        <w:rPr>
          <w:rFonts w:ascii="GHEA Grapalat" w:hAnsi="GHEA Grapalat"/>
          <w:b/>
        </w:rPr>
        <w:t xml:space="preserve">ДОГОВОР НА ПОСТАВКУ ТОВАРА ДЛЯ НУЖД ГОСУДАРСТВА </w:t>
      </w:r>
    </w:p>
    <w:p>
      <w:pPr>
        <w:widowControl w:val="0"/>
        <w:spacing w:after="160"/>
        <w:jc w:val="center"/>
        <w:rPr>
          <w:rFonts w:ascii="GHEA Grapalat" w:hAnsi="GHEA Grapalat"/>
          <w:b/>
          <w:u w:val="single"/>
        </w:rPr>
      </w:pPr>
      <w:r>
        <w:rPr>
          <w:rFonts w:ascii="GHEA Grapalat" w:hAnsi="GHEA Grapalat"/>
          <w:b/>
        </w:rPr>
        <w:t>№ ____________________</w:t>
      </w:r>
    </w:p>
    <w:p>
      <w:pPr>
        <w:widowControl w:val="0"/>
        <w:spacing w:after="160"/>
        <w:jc w:val="center"/>
        <w:rPr>
          <w:rFonts w:ascii="GHEA Grapalat" w:hAnsi="GHEA Grapalat" w:cs="Sylfaen"/>
        </w:rPr>
      </w:pPr>
    </w:p>
    <w:tbl>
      <w:tblPr>
        <w:tblStyle w:val="39"/>
        <w:tblW w:w="928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10"/>
        <w:gridCol w:w="5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jc w:val="center"/>
        </w:trPr>
        <w:tc>
          <w:tcPr>
            <w:tcW w:w="3510" w:type="dxa"/>
          </w:tcPr>
          <w:p>
            <w:pPr>
              <w:widowControl w:val="0"/>
              <w:spacing w:after="160"/>
              <w:ind w:left="284"/>
              <w:rPr>
                <w:rFonts w:ascii="GHEA Grapalat" w:hAnsi="GHEA Grapalat" w:cs="Sylfaen"/>
                <w:lang w:val="ru-RU"/>
              </w:rPr>
            </w:pPr>
            <w:r>
              <w:rPr>
                <w:rFonts w:ascii="GHEA Grapalat" w:hAnsi="GHEA Grapalat"/>
                <w:lang w:val="en-US"/>
              </w:rPr>
              <w:t xml:space="preserve">С.  </w:t>
            </w:r>
            <w:r>
              <w:rPr>
                <w:rFonts w:ascii="GHEA Grapalat" w:hAnsi="GHEA Grapalat"/>
                <w:lang w:val="ru-RU"/>
              </w:rPr>
              <w:t>Мргаван</w:t>
            </w:r>
          </w:p>
        </w:tc>
        <w:tc>
          <w:tcPr>
            <w:tcW w:w="5776" w:type="dxa"/>
          </w:tcPr>
          <w:p>
            <w:pPr>
              <w:widowControl w:val="0"/>
              <w:tabs>
                <w:tab w:val="left" w:pos="885"/>
                <w:tab w:val="left" w:pos="1877"/>
                <w:tab w:val="left" w:pos="2869"/>
                <w:tab w:val="left" w:pos="8865"/>
              </w:tabs>
              <w:spacing w:after="160"/>
              <w:jc w:val="right"/>
              <w:rPr>
                <w:rFonts w:ascii="GHEA Grapalat" w:hAnsi="GHEA Grapalat" w:cs="Sylfaen"/>
              </w:rPr>
            </w:pPr>
            <w:r>
              <w:rPr>
                <w:rFonts w:ascii="GHEA Grapalat" w:hAnsi="GHEA Grapalat"/>
              </w:rPr>
              <w:t>"</w:t>
            </w:r>
            <w:r>
              <w:rPr>
                <w:rFonts w:ascii="GHEA Grapalat" w:hAnsi="GHEA Grapalat"/>
              </w:rPr>
              <w:tab/>
            </w:r>
            <w:r>
              <w:rPr>
                <w:rFonts w:ascii="GHEA Grapalat" w:hAnsi="GHEA Grapalat"/>
              </w:rPr>
              <w:t>"</w:t>
            </w:r>
            <w:r>
              <w:rPr>
                <w:rFonts w:ascii="GHEA Grapalat" w:hAnsi="GHEA Grapalat"/>
              </w:rPr>
              <w:tab/>
            </w:r>
            <w:r>
              <w:rPr>
                <w:rFonts w:ascii="GHEA Grapalat" w:hAnsi="GHEA Grapalat"/>
              </w:rPr>
              <w:t>20</w:t>
            </w:r>
            <w:r>
              <w:rPr>
                <w:rFonts w:ascii="GHEA Grapalat" w:hAnsi="GHEA Grapalat"/>
              </w:rPr>
              <w:tab/>
            </w:r>
            <w:r>
              <w:rPr>
                <w:rFonts w:ascii="GHEA Grapalat" w:hAnsi="GHEA Grapalat"/>
              </w:rPr>
              <w:t>г.</w:t>
            </w:r>
          </w:p>
        </w:tc>
      </w:tr>
    </w:tbl>
    <w:p>
      <w:pPr>
        <w:widowControl w:val="0"/>
        <w:spacing w:after="160"/>
        <w:jc w:val="center"/>
        <w:rPr>
          <w:rFonts w:ascii="GHEA Grapalat" w:hAnsi="GHEA Grapalat" w:cs="Sylfaen"/>
        </w:rPr>
      </w:pPr>
    </w:p>
    <w:p>
      <w:pPr>
        <w:widowControl w:val="0"/>
        <w:spacing w:after="160"/>
        <w:ind w:firstLine="567"/>
        <w:jc w:val="both"/>
        <w:rPr>
          <w:rFonts w:ascii="GHEA Grapalat" w:hAnsi="GHEA Grapalat"/>
        </w:rPr>
      </w:pPr>
      <w:r>
        <w:rPr>
          <w:rFonts w:ascii="GHEA Grapalat" w:hAnsi="GHEA Grapalat"/>
        </w:rPr>
        <w:t>,,</w:t>
      </w:r>
      <w:r>
        <w:rPr>
          <w:rFonts w:ascii="GHEA Grapalat" w:hAnsi="GHEA Grapalat"/>
          <w:lang w:val="ru-RU"/>
        </w:rPr>
        <w:t>МргаванскийДетский сад</w:t>
      </w:r>
      <w:r>
        <w:rPr>
          <w:rFonts w:ascii="GHEA Grapalat" w:hAnsi="GHEA Grapalat"/>
          <w:lang w:val="af-ZA"/>
        </w:rPr>
        <w:t xml:space="preserve"> , Араратской области РА’’</w:t>
      </w:r>
      <w:r>
        <w:rPr>
          <w:rFonts w:ascii="GHEA Grapalat" w:hAnsi="GHEA Grapalat"/>
        </w:rPr>
        <w:t xml:space="preserve"> </w:t>
      </w:r>
      <w:r>
        <w:rPr>
          <w:rFonts w:ascii="GHEA Grapalat" w:hAnsi="GHEA Grapalat"/>
          <w:lang w:val="ru-RU"/>
        </w:rPr>
        <w:t>НКО</w:t>
      </w:r>
      <w:r>
        <w:rPr>
          <w:rFonts w:ascii="GHEA Grapalat" w:hAnsi="GHEA Grapalat"/>
        </w:rPr>
        <w:t xml:space="preserve">, </w:t>
      </w:r>
      <w:r>
        <w:rPr>
          <w:rFonts w:ascii="GHEA Grapalat" w:hAnsi="GHEA Grapalat"/>
          <w:i/>
        </w:rPr>
        <w:t xml:space="preserve"> </w:t>
      </w:r>
      <w:r>
        <w:rPr>
          <w:rFonts w:ascii="GHEA Grapalat" w:hAnsi="GHEA Grapalat"/>
        </w:rPr>
        <w:t xml:space="preserve"> в лице директора школы </w:t>
      </w:r>
      <w:r>
        <w:rPr>
          <w:rFonts w:ascii="GHEA Grapalat" w:hAnsi="GHEA Grapalat"/>
          <w:lang w:val="ru-RU"/>
        </w:rPr>
        <w:t xml:space="preserve"> Ахвердян</w:t>
      </w:r>
      <w:r>
        <w:rPr>
          <w:rFonts w:ascii="GHEA Grapalat" w:hAnsi="GHEA Grapalat"/>
        </w:rPr>
        <w:t xml:space="preserve">, действующего на основании устава </w:t>
      </w:r>
      <w:r>
        <w:rPr>
          <w:rFonts w:ascii="GHEA Grapalat" w:hAnsi="GHEA Grapalat"/>
          <w:lang w:val="ru-RU"/>
        </w:rPr>
        <w:t>НКО</w:t>
      </w:r>
      <w:r>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pPr>
        <w:widowControl w:val="0"/>
        <w:spacing w:after="160"/>
        <w:ind w:firstLine="709"/>
        <w:jc w:val="center"/>
        <w:rPr>
          <w:rFonts w:ascii="GHEA Grapalat" w:hAnsi="GHEA Grapalat"/>
          <w:b/>
        </w:rPr>
      </w:pPr>
    </w:p>
    <w:p>
      <w:pPr>
        <w:widowControl w:val="0"/>
        <w:spacing w:after="160"/>
        <w:jc w:val="center"/>
        <w:rPr>
          <w:rFonts w:ascii="GHEA Grapalat" w:hAnsi="GHEA Grapalat" w:cs="Times Armenian"/>
          <w:b/>
        </w:rPr>
      </w:pPr>
      <w:r>
        <w:rPr>
          <w:rFonts w:ascii="GHEA Grapalat" w:hAnsi="GHEA Grapalat"/>
          <w:b/>
        </w:rPr>
        <w:t>1. ПРЕДМЕТ ДОГОВОРА</w:t>
      </w:r>
    </w:p>
    <w:p>
      <w:pPr>
        <w:widowControl w:val="0"/>
        <w:tabs>
          <w:tab w:val="left" w:pos="1134"/>
        </w:tabs>
        <w:spacing w:after="160"/>
        <w:ind w:firstLine="567"/>
        <w:jc w:val="both"/>
        <w:rPr>
          <w:rFonts w:ascii="GHEA Grapalat" w:hAnsi="GHEA Grapalat"/>
        </w:rPr>
      </w:pPr>
      <w:r>
        <w:rPr>
          <w:rFonts w:ascii="GHEA Grapalat" w:hAnsi="GHEA Grapalat"/>
        </w:rPr>
        <w:t>1.1.</w:t>
      </w:r>
      <w:r>
        <w:rPr>
          <w:rFonts w:ascii="GHEA Grapalat" w:hAnsi="GHEA Grapalat"/>
        </w:rPr>
        <w:tab/>
      </w:r>
      <w:r>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Pr>
          <w:rFonts w:ascii="Courier New" w:hAnsi="Courier New" w:cs="Courier New"/>
        </w:rPr>
        <w:t> </w:t>
      </w:r>
      <w:r>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p>
    <w:p>
      <w:pPr>
        <w:widowControl w:val="0"/>
        <w:tabs>
          <w:tab w:val="left" w:pos="1134"/>
        </w:tabs>
        <w:spacing w:after="160"/>
        <w:ind w:firstLine="567"/>
        <w:jc w:val="both"/>
        <w:rPr>
          <w:rFonts w:ascii="GHEA Grapalat" w:hAnsi="GHEA Grapalat"/>
        </w:rPr>
      </w:pPr>
    </w:p>
    <w:p>
      <w:pPr>
        <w:jc w:val="center"/>
        <w:rPr>
          <w:rFonts w:ascii="GHEA Grapalat" w:hAnsi="GHEA Grapalat"/>
          <w:b/>
        </w:rPr>
      </w:pPr>
      <w:r>
        <w:rPr>
          <w:rFonts w:ascii="GHEA Grapalat" w:hAnsi="GHEA Grapalat"/>
          <w:b/>
        </w:rPr>
        <w:t>2. ПРАВА И ОБЯЗАННОСТИ СТОРОН</w:t>
      </w:r>
    </w:p>
    <w:p>
      <w:pPr>
        <w:widowControl w:val="0"/>
        <w:tabs>
          <w:tab w:val="left" w:pos="1134"/>
        </w:tabs>
        <w:spacing w:after="160"/>
        <w:ind w:firstLine="567"/>
        <w:jc w:val="both"/>
        <w:rPr>
          <w:rFonts w:ascii="GHEA Grapalat" w:hAnsi="GHEA Grapalat"/>
          <w:b/>
        </w:rPr>
      </w:pPr>
      <w:r>
        <w:rPr>
          <w:rFonts w:ascii="GHEA Grapalat" w:hAnsi="GHEA Grapalat"/>
          <w:b/>
        </w:rPr>
        <w:t>2.1.</w:t>
      </w:r>
      <w:r>
        <w:rPr>
          <w:rFonts w:ascii="GHEA Grapalat" w:hAnsi="GHEA Grapalat"/>
          <w:b/>
        </w:rPr>
        <w:tab/>
      </w:r>
      <w:r>
        <w:rPr>
          <w:rFonts w:ascii="GHEA Grapalat" w:hAnsi="GHEA Grapalat"/>
          <w:b/>
        </w:rPr>
        <w:t>Покупатель имеет право:</w:t>
      </w:r>
    </w:p>
    <w:p>
      <w:pPr>
        <w:widowControl w:val="0"/>
        <w:tabs>
          <w:tab w:val="left" w:pos="1276"/>
        </w:tabs>
        <w:spacing w:after="160"/>
        <w:ind w:firstLine="567"/>
        <w:jc w:val="both"/>
        <w:rPr>
          <w:rFonts w:ascii="GHEA Grapalat" w:hAnsi="GHEA Grapalat"/>
        </w:rPr>
      </w:pPr>
      <w:r>
        <w:rPr>
          <w:rFonts w:ascii="GHEA Grapalat" w:hAnsi="GHEA Grapalat"/>
        </w:rPr>
        <w:t>2.1.1.</w:t>
      </w:r>
      <w:r>
        <w:rPr>
          <w:rFonts w:ascii="GHEA Grapalat" w:hAnsi="GHEA Grapalat"/>
        </w:rPr>
        <w:tab/>
      </w:r>
      <w:r>
        <w:rPr>
          <w:rFonts w:ascii="GHEA Grapalat" w:hAnsi="GHEA Grapalat"/>
        </w:rPr>
        <w:t>Отказываться от товара в случае непоставки товара Продавцом в установленный договором срок, если сроки поставки были нарушены более чем на 15 дней.</w:t>
      </w:r>
    </w:p>
    <w:p>
      <w:pPr>
        <w:widowControl w:val="0"/>
        <w:tabs>
          <w:tab w:val="left" w:pos="1276"/>
        </w:tabs>
        <w:spacing w:after="160"/>
        <w:ind w:firstLine="567"/>
        <w:jc w:val="both"/>
        <w:rPr>
          <w:rFonts w:ascii="GHEA Grapalat" w:hAnsi="GHEA Grapalat"/>
        </w:rPr>
      </w:pPr>
      <w:r>
        <w:rPr>
          <w:rFonts w:ascii="GHEA Grapalat" w:hAnsi="GHEA Grapalat"/>
        </w:rPr>
        <w:t>2.1.2.</w:t>
      </w:r>
      <w:r>
        <w:rPr>
          <w:rFonts w:ascii="GHEA Grapalat" w:hAnsi="GHEA Grapalat"/>
        </w:rPr>
        <w:tab/>
      </w:r>
      <w:r>
        <w:rPr>
          <w:rFonts w:ascii="GHEA Grapalat" w:hAnsi="GHEA Grapalat"/>
        </w:rPr>
        <w:t>Если передан товар ненадлежащего качества, не соответствующий предусмотренной договором технической характеристике:</w:t>
      </w:r>
    </w:p>
    <w:p>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требовать возмещения расходов, произведенных им по причине ненадлежащего качества товара;</w:t>
      </w:r>
    </w:p>
    <w:p>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w:t>
      </w:r>
    </w:p>
    <w:p>
      <w:pPr>
        <w:widowControl w:val="0"/>
        <w:tabs>
          <w:tab w:val="left" w:pos="1134"/>
        </w:tabs>
        <w:spacing w:after="160"/>
        <w:ind w:firstLine="567"/>
        <w:jc w:val="both"/>
        <w:rPr>
          <w:rFonts w:ascii="GHEA Grapalat" w:hAnsi="GHEA Grapalat"/>
        </w:rPr>
      </w:pPr>
      <w:r>
        <w:rPr>
          <w:rFonts w:ascii="GHEA Grapalat" w:hAnsi="GHEA Grapalat"/>
        </w:rPr>
        <w:t>в)</w:t>
      </w:r>
      <w:r>
        <w:rPr>
          <w:rFonts w:ascii="GHEA Grapalat" w:hAnsi="GHEA Grapalat"/>
        </w:rPr>
        <w:tab/>
      </w:r>
      <w:r>
        <w:rPr>
          <w:rFonts w:ascii="GHEA Grapalat" w:hAnsi="GHEA Grapalat"/>
        </w:rPr>
        <w:t>отказываться от исполнения договора и требовать возврата уплаченной за товар суммы.</w:t>
      </w:r>
    </w:p>
    <w:p>
      <w:pPr>
        <w:widowControl w:val="0"/>
        <w:tabs>
          <w:tab w:val="left" w:pos="1276"/>
        </w:tabs>
        <w:spacing w:after="160"/>
        <w:ind w:firstLine="567"/>
        <w:jc w:val="both"/>
        <w:rPr>
          <w:rFonts w:ascii="GHEA Grapalat" w:hAnsi="GHEA Grapalat"/>
        </w:rPr>
      </w:pPr>
      <w:r>
        <w:rPr>
          <w:rFonts w:ascii="GHEA Grapalat" w:hAnsi="GHEA Grapalat"/>
        </w:rPr>
        <w:t>2.1.3.</w:t>
      </w:r>
      <w:r>
        <w:rPr>
          <w:rFonts w:ascii="GHEA Grapalat" w:hAnsi="GHEA Grapalat"/>
        </w:rPr>
        <w:tab/>
      </w:r>
      <w:r>
        <w:rPr>
          <w:rFonts w:ascii="GHEA Grapalat" w:hAnsi="GHEA Grapalat"/>
        </w:rPr>
        <w:t xml:space="preserve">Если передан товар в количестве меньше оговоренного в договоре, то: </w:t>
      </w:r>
    </w:p>
    <w:p>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требовать восполнения недопереданного количества  товара;</w:t>
      </w:r>
    </w:p>
    <w:p>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pPr>
        <w:widowControl w:val="0"/>
        <w:tabs>
          <w:tab w:val="left" w:pos="1276"/>
        </w:tabs>
        <w:spacing w:after="160"/>
        <w:ind w:firstLine="567"/>
        <w:jc w:val="both"/>
        <w:rPr>
          <w:rFonts w:ascii="GHEA Grapalat" w:hAnsi="GHEA Grapalat"/>
        </w:rPr>
      </w:pPr>
      <w:r>
        <w:rPr>
          <w:rFonts w:ascii="GHEA Grapalat" w:hAnsi="GHEA Grapalat"/>
        </w:rPr>
        <w:t>2.1.4.</w:t>
      </w:r>
      <w:r>
        <w:rPr>
          <w:rFonts w:ascii="GHEA Grapalat" w:hAnsi="GHEA Grapalat"/>
        </w:rPr>
        <w:tab/>
      </w:r>
      <w:r>
        <w:rPr>
          <w:rFonts w:ascii="GHEA Grapalat" w:hAnsi="GHEA Grapalat"/>
        </w:rPr>
        <w:t>Если передан товар с нарушением условия его вида, по своему усмотрению:</w:t>
      </w:r>
    </w:p>
    <w:p>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принимать товар, соответствующий условию относительно его вида, и отказываться от остальных товаров;</w:t>
      </w:r>
    </w:p>
    <w:p>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rPr>
        <w:t>отказываться от всех переданных товаров и требовать уплаты пени, предусмотренной пунктом 6.2 договора;</w:t>
      </w:r>
    </w:p>
    <w:p>
      <w:pPr>
        <w:widowControl w:val="0"/>
        <w:tabs>
          <w:tab w:val="left" w:pos="1134"/>
        </w:tabs>
        <w:spacing w:after="160"/>
        <w:ind w:firstLine="567"/>
        <w:jc w:val="both"/>
        <w:rPr>
          <w:rFonts w:ascii="GHEA Grapalat" w:hAnsi="GHEA Grapalat"/>
        </w:rPr>
      </w:pPr>
      <w:r>
        <w:rPr>
          <w:rFonts w:ascii="GHEA Grapalat" w:hAnsi="GHEA Grapalat"/>
        </w:rPr>
        <w:t>в)</w:t>
      </w:r>
      <w:r>
        <w:rPr>
          <w:rFonts w:ascii="GHEA Grapalat" w:hAnsi="GHEA Grapalat"/>
        </w:rPr>
        <w:tab/>
      </w:r>
      <w:r>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pPr>
        <w:widowControl w:val="0"/>
        <w:tabs>
          <w:tab w:val="left" w:pos="1276"/>
        </w:tabs>
        <w:spacing w:after="160"/>
        <w:ind w:firstLine="567"/>
        <w:jc w:val="both"/>
        <w:rPr>
          <w:rFonts w:ascii="GHEA Grapalat" w:hAnsi="GHEA Grapalat"/>
        </w:rPr>
      </w:pPr>
      <w:r>
        <w:rPr>
          <w:rFonts w:ascii="GHEA Grapalat" w:hAnsi="GHEA Grapalat"/>
        </w:rPr>
        <w:t>2.1.5.</w:t>
      </w:r>
      <w:r>
        <w:rPr>
          <w:rFonts w:ascii="GHEA Grapalat" w:hAnsi="GHEA Grapalat"/>
        </w:rPr>
        <w:tab/>
      </w:r>
      <w:r>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pPr>
        <w:widowControl w:val="0"/>
        <w:tabs>
          <w:tab w:val="left" w:pos="1276"/>
        </w:tabs>
        <w:spacing w:after="160"/>
        <w:ind w:firstLine="567"/>
        <w:jc w:val="both"/>
        <w:rPr>
          <w:rFonts w:ascii="GHEA Grapalat" w:hAnsi="GHEA Grapalat"/>
        </w:rPr>
      </w:pPr>
      <w:r>
        <w:rPr>
          <w:rFonts w:ascii="GHEA Grapalat" w:hAnsi="GHEA Grapalat"/>
        </w:rPr>
        <w:t>2.1.6.</w:t>
      </w:r>
      <w:r>
        <w:rPr>
          <w:rFonts w:ascii="GHEA Grapalat" w:hAnsi="GHEA Grapalat"/>
        </w:rPr>
        <w:tab/>
      </w:r>
      <w:r>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w:t>
      </w:r>
      <w:r>
        <w:rPr>
          <w:rFonts w:ascii="GHEA Grapalat" w:hAnsi="GHEA Grapalat"/>
          <w:lang w:val="ru-RU"/>
        </w:rPr>
        <w:t>НКО</w:t>
      </w:r>
      <w:r>
        <w:rPr>
          <w:rFonts w:ascii="GHEA Grapalat" w:hAnsi="GHEA Grapalat"/>
        </w:rPr>
        <w:t>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pPr>
        <w:widowControl w:val="0"/>
        <w:tabs>
          <w:tab w:val="left" w:pos="1276"/>
        </w:tabs>
        <w:spacing w:after="160"/>
        <w:ind w:firstLine="567"/>
        <w:jc w:val="both"/>
        <w:rPr>
          <w:rFonts w:ascii="GHEA Grapalat" w:hAnsi="GHEA Grapalat"/>
        </w:rPr>
      </w:pPr>
      <w:r>
        <w:rPr>
          <w:rFonts w:ascii="GHEA Grapalat" w:hAnsi="GHEA Grapalat"/>
        </w:rPr>
        <w:t>2.1.7.</w:t>
      </w:r>
      <w:r>
        <w:rPr>
          <w:rFonts w:ascii="GHEA Grapalat" w:hAnsi="GHEA Grapalat"/>
        </w:rPr>
        <w:tab/>
      </w:r>
      <w:r>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pPr>
        <w:widowControl w:val="0"/>
        <w:tabs>
          <w:tab w:val="left" w:pos="1276"/>
        </w:tabs>
        <w:spacing w:after="160"/>
        <w:ind w:firstLine="567"/>
        <w:jc w:val="both"/>
        <w:rPr>
          <w:rFonts w:ascii="GHEA Grapalat" w:hAnsi="GHEA Grapalat"/>
        </w:rPr>
      </w:pPr>
      <w:r>
        <w:rPr>
          <w:rFonts w:ascii="GHEA Grapalat" w:hAnsi="GHEA Grapalat"/>
        </w:rPr>
        <w:t>2.1.7.1.</w:t>
      </w:r>
      <w:r>
        <w:rPr>
          <w:rFonts w:ascii="GHEA Grapalat" w:hAnsi="GHEA Grapalat"/>
        </w:rPr>
        <w:tab/>
      </w:r>
      <w:r>
        <w:rPr>
          <w:rFonts w:ascii="GHEA Grapalat" w:hAnsi="GHEA Grapalat"/>
        </w:rPr>
        <w:t>Нарушение договора Продавцом считается существенным, если:</w:t>
      </w:r>
    </w:p>
    <w:p>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был поставлен товар ненадлежащего качества, который не может быть заменен в приемлемый для Покупателя срок;</w:t>
      </w:r>
    </w:p>
    <w:p>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rPr>
        <w:t>сроки поставки товара нарушены более чем на 15 дней;</w:t>
      </w:r>
    </w:p>
    <w:p>
      <w:pPr>
        <w:widowControl w:val="0"/>
        <w:tabs>
          <w:tab w:val="left" w:pos="1276"/>
        </w:tabs>
        <w:spacing w:after="160"/>
        <w:ind w:firstLine="567"/>
        <w:jc w:val="both"/>
        <w:rPr>
          <w:rFonts w:ascii="GHEA Grapalat" w:hAnsi="GHEA Grapalat"/>
        </w:rPr>
      </w:pPr>
      <w:r>
        <w:rPr>
          <w:rFonts w:ascii="GHEA Grapalat" w:hAnsi="GHEA Grapalat"/>
        </w:rPr>
        <w:t>2.1.8.</w:t>
      </w:r>
      <w:r>
        <w:rPr>
          <w:rFonts w:ascii="GHEA Grapalat" w:hAnsi="GHEA Grapalat"/>
        </w:rPr>
        <w:tab/>
      </w:r>
      <w:r>
        <w:rPr>
          <w:rFonts w:ascii="GHEA Grapalat" w:hAnsi="GHEA Grapalat"/>
        </w:rPr>
        <w:t>Осматривать товар и незамедлительно уведомлять Продавца о выявленных дефектах.</w:t>
      </w:r>
    </w:p>
    <w:p>
      <w:pPr>
        <w:widowControl w:val="0"/>
        <w:tabs>
          <w:tab w:val="left" w:pos="1134"/>
        </w:tabs>
        <w:spacing w:after="160"/>
        <w:ind w:firstLine="567"/>
        <w:jc w:val="both"/>
        <w:rPr>
          <w:rFonts w:ascii="GHEA Grapalat" w:hAnsi="GHEA Grapalat"/>
          <w:b/>
        </w:rPr>
      </w:pPr>
      <w:r>
        <w:rPr>
          <w:rFonts w:ascii="GHEA Grapalat" w:hAnsi="GHEA Grapalat"/>
          <w:b/>
        </w:rPr>
        <w:t>2.2.</w:t>
      </w:r>
      <w:r>
        <w:rPr>
          <w:rFonts w:ascii="GHEA Grapalat" w:hAnsi="GHEA Grapalat"/>
          <w:b/>
        </w:rPr>
        <w:tab/>
      </w:r>
      <w:r>
        <w:rPr>
          <w:rFonts w:ascii="GHEA Grapalat" w:hAnsi="GHEA Grapalat"/>
          <w:b/>
        </w:rPr>
        <w:t>Покупатель обязан:</w:t>
      </w:r>
    </w:p>
    <w:p>
      <w:pPr>
        <w:widowControl w:val="0"/>
        <w:tabs>
          <w:tab w:val="left" w:pos="1276"/>
        </w:tabs>
        <w:spacing w:after="160"/>
        <w:ind w:firstLine="567"/>
        <w:jc w:val="both"/>
        <w:rPr>
          <w:rFonts w:ascii="GHEA Grapalat" w:hAnsi="GHEA Grapalat"/>
        </w:rPr>
      </w:pPr>
      <w:r>
        <w:rPr>
          <w:rFonts w:ascii="GHEA Grapalat" w:hAnsi="GHEA Grapalat"/>
        </w:rPr>
        <w:t>2.2.1.</w:t>
      </w:r>
      <w:r>
        <w:rPr>
          <w:rFonts w:ascii="GHEA Grapalat" w:hAnsi="GHEA Grapalat"/>
        </w:rPr>
        <w:tab/>
      </w:r>
      <w:r>
        <w:rPr>
          <w:rFonts w:ascii="GHEA Grapalat" w:hAnsi="GHEA Grapalat"/>
        </w:rPr>
        <w:t>Выполнять все необходимые действия, обеспечивающие прием товара, поставленного в соответствии с договором.</w:t>
      </w:r>
    </w:p>
    <w:p>
      <w:pPr>
        <w:widowControl w:val="0"/>
        <w:tabs>
          <w:tab w:val="left" w:pos="1276"/>
        </w:tabs>
        <w:spacing w:after="160"/>
        <w:ind w:firstLine="567"/>
        <w:jc w:val="both"/>
        <w:rPr>
          <w:rFonts w:ascii="GHEA Grapalat" w:hAnsi="GHEA Grapalat"/>
        </w:rPr>
      </w:pPr>
      <w:r>
        <w:rPr>
          <w:rFonts w:ascii="GHEA Grapalat" w:hAnsi="GHEA Grapalat"/>
        </w:rPr>
        <w:t>2.2.2.</w:t>
      </w:r>
      <w:r>
        <w:rPr>
          <w:rFonts w:ascii="GHEA Grapalat" w:hAnsi="GHEA Grapalat"/>
        </w:rPr>
        <w:tab/>
      </w:r>
      <w:r>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pPr>
        <w:widowControl w:val="0"/>
        <w:tabs>
          <w:tab w:val="left" w:pos="1276"/>
        </w:tabs>
        <w:spacing w:after="160"/>
        <w:ind w:firstLine="567"/>
        <w:jc w:val="both"/>
        <w:rPr>
          <w:rFonts w:ascii="GHEA Grapalat" w:hAnsi="GHEA Grapalat"/>
        </w:rPr>
      </w:pPr>
      <w:r>
        <w:rPr>
          <w:rFonts w:ascii="GHEA Grapalat" w:hAnsi="GHEA Grapalat"/>
        </w:rPr>
        <w:t>2.2.3.</w:t>
      </w:r>
      <w:r>
        <w:rPr>
          <w:rFonts w:ascii="GHEA Grapalat" w:hAnsi="GHEA Grapalat"/>
        </w:rPr>
        <w:tab/>
      </w:r>
      <w:r>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pPr>
        <w:widowControl w:val="0"/>
        <w:tabs>
          <w:tab w:val="left" w:pos="1276"/>
        </w:tabs>
        <w:spacing w:after="160"/>
        <w:ind w:firstLine="567"/>
        <w:jc w:val="both"/>
        <w:rPr>
          <w:rFonts w:ascii="GHEA Grapalat" w:hAnsi="GHEA Grapalat"/>
        </w:rPr>
      </w:pPr>
      <w:r>
        <w:rPr>
          <w:rFonts w:ascii="GHEA Grapalat" w:hAnsi="GHEA Grapalat"/>
        </w:rPr>
        <w:t>2.2.4.</w:t>
      </w:r>
      <w:r>
        <w:rPr>
          <w:rFonts w:ascii="GHEA Grapalat" w:hAnsi="GHEA Grapalat"/>
        </w:rPr>
        <w:tab/>
      </w:r>
      <w:r>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pPr>
        <w:widowControl w:val="0"/>
        <w:tabs>
          <w:tab w:val="left" w:pos="1276"/>
        </w:tabs>
        <w:spacing w:after="160"/>
        <w:ind w:firstLine="567"/>
        <w:jc w:val="both"/>
        <w:rPr>
          <w:rFonts w:ascii="GHEA Grapalat" w:hAnsi="GHEA Grapalat"/>
        </w:rPr>
      </w:pPr>
      <w:r>
        <w:rPr>
          <w:rFonts w:ascii="GHEA Grapalat" w:hAnsi="GHEA Grapalat"/>
        </w:rPr>
        <w:t>2.2.5.</w:t>
      </w:r>
      <w:r>
        <w:rPr>
          <w:rFonts w:ascii="GHEA Grapalat" w:hAnsi="GHEA Grapalat"/>
        </w:rPr>
        <w:tab/>
      </w:r>
      <w:r>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pPr>
        <w:widowControl w:val="0"/>
        <w:tabs>
          <w:tab w:val="left" w:pos="1134"/>
        </w:tabs>
        <w:spacing w:after="160"/>
        <w:ind w:firstLine="567"/>
        <w:jc w:val="both"/>
        <w:rPr>
          <w:rFonts w:ascii="GHEA Grapalat" w:hAnsi="GHEA Grapalat"/>
          <w:b/>
        </w:rPr>
      </w:pPr>
      <w:r>
        <w:rPr>
          <w:rFonts w:ascii="GHEA Grapalat" w:hAnsi="GHEA Grapalat"/>
          <w:b/>
        </w:rPr>
        <w:t>2.3.</w:t>
      </w:r>
      <w:r>
        <w:rPr>
          <w:rFonts w:ascii="GHEA Grapalat" w:hAnsi="GHEA Grapalat"/>
          <w:b/>
        </w:rPr>
        <w:tab/>
      </w:r>
      <w:r>
        <w:rPr>
          <w:rFonts w:ascii="GHEA Grapalat" w:hAnsi="GHEA Grapalat"/>
          <w:b/>
        </w:rPr>
        <w:t>Продавец имеет право:</w:t>
      </w:r>
    </w:p>
    <w:p>
      <w:pPr>
        <w:widowControl w:val="0"/>
        <w:tabs>
          <w:tab w:val="left" w:pos="1276"/>
        </w:tabs>
        <w:spacing w:after="160"/>
        <w:ind w:firstLine="567"/>
        <w:jc w:val="both"/>
        <w:rPr>
          <w:rFonts w:ascii="GHEA Grapalat" w:hAnsi="GHEA Grapalat"/>
        </w:rPr>
      </w:pPr>
      <w:r>
        <w:rPr>
          <w:rFonts w:ascii="GHEA Grapalat" w:hAnsi="GHEA Grapalat"/>
        </w:rPr>
        <w:t>2.3.1.</w:t>
      </w:r>
      <w:r>
        <w:rPr>
          <w:rFonts w:ascii="GHEA Grapalat" w:hAnsi="GHEA Grapalat"/>
        </w:rPr>
        <w:tab/>
      </w:r>
      <w:r>
        <w:rPr>
          <w:rFonts w:ascii="GHEA Grapalat" w:hAnsi="GHEA Grapalat"/>
        </w:rPr>
        <w:t>Требовать у Покупателя принимать товар, поставленный в предусмотренные договором порядке, объемах, сроки и по адресу.</w:t>
      </w:r>
    </w:p>
    <w:p>
      <w:pPr>
        <w:widowControl w:val="0"/>
        <w:tabs>
          <w:tab w:val="left" w:pos="1276"/>
        </w:tabs>
        <w:spacing w:after="160"/>
        <w:ind w:firstLine="567"/>
        <w:jc w:val="both"/>
        <w:rPr>
          <w:rFonts w:ascii="GHEA Grapalat" w:hAnsi="GHEA Grapalat"/>
        </w:rPr>
      </w:pPr>
      <w:r>
        <w:rPr>
          <w:rFonts w:ascii="GHEA Grapalat" w:hAnsi="GHEA Grapalat"/>
        </w:rPr>
        <w:t>2.3.2.</w:t>
      </w:r>
      <w:r>
        <w:rPr>
          <w:rFonts w:ascii="GHEA Grapalat" w:hAnsi="GHEA Grapalat"/>
        </w:rPr>
        <w:tab/>
      </w:r>
      <w:r>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pPr>
        <w:widowControl w:val="0"/>
        <w:tabs>
          <w:tab w:val="left" w:pos="1276"/>
        </w:tabs>
        <w:spacing w:after="160"/>
        <w:ind w:firstLine="567"/>
        <w:jc w:val="both"/>
        <w:rPr>
          <w:rFonts w:ascii="GHEA Grapalat" w:hAnsi="GHEA Grapalat"/>
        </w:rPr>
      </w:pPr>
      <w:r>
        <w:rPr>
          <w:rFonts w:ascii="GHEA Grapalat" w:hAnsi="GHEA Grapalat"/>
        </w:rPr>
        <w:t>2.3.3.</w:t>
      </w:r>
      <w:r>
        <w:rPr>
          <w:rFonts w:ascii="GHEA Grapalat" w:hAnsi="GHEA Grapalat"/>
        </w:rPr>
        <w:tab/>
      </w:r>
      <w:r>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pPr>
        <w:widowControl w:val="0"/>
        <w:tabs>
          <w:tab w:val="left" w:pos="1276"/>
        </w:tabs>
        <w:spacing w:after="160"/>
        <w:ind w:firstLine="567"/>
        <w:jc w:val="both"/>
        <w:rPr>
          <w:rFonts w:ascii="GHEA Grapalat" w:hAnsi="GHEA Grapalat"/>
        </w:rPr>
      </w:pPr>
      <w:r>
        <w:rPr>
          <w:rFonts w:ascii="GHEA Grapalat" w:hAnsi="GHEA Grapalat"/>
        </w:rPr>
        <w:t>2.3.3.1.</w:t>
      </w:r>
      <w:r>
        <w:rPr>
          <w:rFonts w:ascii="GHEA Grapalat" w:hAnsi="GHEA Grapalat"/>
        </w:rPr>
        <w:tab/>
      </w:r>
      <w:r>
        <w:rPr>
          <w:rFonts w:ascii="GHEA Grapalat" w:hAnsi="GHEA Grapalat"/>
        </w:rPr>
        <w:t>Нарушение договора Покупателем считается существенным, если сроки оплаты товара нарушены неоднократно.</w:t>
      </w:r>
    </w:p>
    <w:p>
      <w:pPr>
        <w:widowControl w:val="0"/>
        <w:tabs>
          <w:tab w:val="left" w:pos="1276"/>
        </w:tabs>
        <w:spacing w:after="160"/>
        <w:ind w:firstLine="567"/>
        <w:jc w:val="both"/>
        <w:rPr>
          <w:rFonts w:ascii="GHEA Grapalat" w:hAnsi="GHEA Grapalat"/>
        </w:rPr>
      </w:pPr>
      <w:r>
        <w:rPr>
          <w:rFonts w:ascii="GHEA Grapalat" w:hAnsi="GHEA Grapalat"/>
        </w:rPr>
        <w:t>2.3.4.</w:t>
      </w:r>
      <w:r>
        <w:rPr>
          <w:rFonts w:ascii="GHEA Grapalat" w:hAnsi="GHEA Grapalat"/>
        </w:rPr>
        <w:tab/>
      </w:r>
      <w:r>
        <w:rPr>
          <w:rFonts w:ascii="GHEA Grapalat" w:hAnsi="GHEA Grapalat"/>
        </w:rPr>
        <w:t>Досрочно поставлять товар с согласия Покупателя.</w:t>
      </w:r>
    </w:p>
    <w:p>
      <w:pPr>
        <w:widowControl w:val="0"/>
        <w:tabs>
          <w:tab w:val="left" w:pos="1134"/>
        </w:tabs>
        <w:spacing w:after="160"/>
        <w:ind w:firstLine="567"/>
        <w:jc w:val="both"/>
        <w:rPr>
          <w:rFonts w:ascii="GHEA Grapalat" w:hAnsi="GHEA Grapalat"/>
          <w:b/>
        </w:rPr>
      </w:pPr>
      <w:r>
        <w:rPr>
          <w:rFonts w:ascii="GHEA Grapalat" w:hAnsi="GHEA Grapalat"/>
          <w:b/>
        </w:rPr>
        <w:t>2.4.</w:t>
      </w:r>
      <w:r>
        <w:rPr>
          <w:rFonts w:ascii="GHEA Grapalat" w:hAnsi="GHEA Grapalat"/>
          <w:b/>
        </w:rPr>
        <w:tab/>
      </w:r>
      <w:r>
        <w:rPr>
          <w:rFonts w:ascii="GHEA Grapalat" w:hAnsi="GHEA Grapalat"/>
          <w:b/>
        </w:rPr>
        <w:t>Продавец обязан:</w:t>
      </w:r>
    </w:p>
    <w:p>
      <w:pPr>
        <w:widowControl w:val="0"/>
        <w:tabs>
          <w:tab w:val="left" w:pos="1276"/>
        </w:tabs>
        <w:spacing w:after="160"/>
        <w:ind w:firstLine="567"/>
        <w:jc w:val="both"/>
        <w:rPr>
          <w:rFonts w:ascii="GHEA Grapalat" w:hAnsi="GHEA Grapalat"/>
        </w:rPr>
      </w:pPr>
      <w:r>
        <w:rPr>
          <w:rFonts w:ascii="GHEA Grapalat" w:hAnsi="GHEA Grapalat"/>
        </w:rPr>
        <w:t>2.4.1.</w:t>
      </w:r>
      <w:r>
        <w:rPr>
          <w:rFonts w:ascii="GHEA Grapalat" w:hAnsi="GHEA Grapalat"/>
        </w:rPr>
        <w:tab/>
      </w:r>
      <w:r>
        <w:rPr>
          <w:rFonts w:ascii="GHEA Grapalat" w:hAnsi="GHEA Grapalat"/>
        </w:rPr>
        <w:t>Передавать товар Покупателю в порядке, объемах, сроки и по адресу, предусмотренные договором.</w:t>
      </w:r>
    </w:p>
    <w:p>
      <w:pPr>
        <w:widowControl w:val="0"/>
        <w:tabs>
          <w:tab w:val="left" w:pos="1276"/>
        </w:tabs>
        <w:spacing w:after="160"/>
        <w:ind w:firstLine="567"/>
        <w:jc w:val="both"/>
        <w:rPr>
          <w:rFonts w:ascii="GHEA Grapalat" w:hAnsi="GHEA Grapalat"/>
        </w:rPr>
      </w:pPr>
      <w:r>
        <w:rPr>
          <w:rFonts w:ascii="GHEA Grapalat" w:hAnsi="GHEA Grapalat"/>
        </w:rPr>
        <w:t>2.4.2.</w:t>
      </w:r>
      <w:r>
        <w:rPr>
          <w:rFonts w:ascii="GHEA Grapalat" w:hAnsi="GHEA Grapalat"/>
        </w:rPr>
        <w:tab/>
      </w:r>
      <w:r>
        <w:rPr>
          <w:rFonts w:ascii="GHEA Grapalat" w:hAnsi="GHEA Grapalat"/>
        </w:rPr>
        <w:t>Обеспечивать поставку товара в соответствии с подпунктом б) пункта 2.1.2 и (или) пунктом 2.1.5 договора в установленные Покупателем сроки.</w:t>
      </w:r>
    </w:p>
    <w:p>
      <w:pPr>
        <w:widowControl w:val="0"/>
        <w:tabs>
          <w:tab w:val="left" w:pos="1276"/>
        </w:tabs>
        <w:spacing w:after="160"/>
        <w:ind w:firstLine="567"/>
        <w:jc w:val="both"/>
        <w:rPr>
          <w:rFonts w:ascii="GHEA Grapalat" w:hAnsi="GHEA Grapalat"/>
        </w:rPr>
      </w:pPr>
      <w:r>
        <w:rPr>
          <w:rFonts w:ascii="GHEA Grapalat" w:hAnsi="GHEA Grapalat"/>
        </w:rPr>
        <w:t>2.4.3.</w:t>
      </w:r>
      <w:r>
        <w:rPr>
          <w:rFonts w:ascii="GHEA Grapalat" w:hAnsi="GHEA Grapalat"/>
        </w:rPr>
        <w:tab/>
      </w:r>
      <w:r>
        <w:rPr>
          <w:rFonts w:ascii="GHEA Grapalat" w:hAnsi="GHEA Grapalat"/>
        </w:rPr>
        <w:t>Передавать Покупателю товар, свободный от прав третьих лиц.</w:t>
      </w:r>
    </w:p>
    <w:p>
      <w:pPr>
        <w:widowControl w:val="0"/>
        <w:tabs>
          <w:tab w:val="left" w:pos="1276"/>
        </w:tabs>
        <w:spacing w:after="160"/>
        <w:ind w:firstLine="567"/>
        <w:jc w:val="both"/>
        <w:rPr>
          <w:rFonts w:ascii="GHEA Grapalat" w:hAnsi="GHEA Grapalat"/>
        </w:rPr>
      </w:pPr>
      <w:r>
        <w:rPr>
          <w:rFonts w:ascii="GHEA Grapalat" w:hAnsi="GHEA Grapalat"/>
        </w:rPr>
        <w:t>2.4.5.</w:t>
      </w:r>
      <w:r>
        <w:rPr>
          <w:rFonts w:ascii="GHEA Grapalat" w:hAnsi="GHEA Grapalat"/>
        </w:rPr>
        <w:tab/>
      </w:r>
      <w:r>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w:t>
      </w:r>
    </w:p>
    <w:p>
      <w:pPr>
        <w:widowControl w:val="0"/>
        <w:tabs>
          <w:tab w:val="left" w:pos="1276"/>
        </w:tabs>
        <w:spacing w:after="160"/>
        <w:ind w:firstLine="567"/>
        <w:jc w:val="both"/>
        <w:rPr>
          <w:rFonts w:ascii="GHEA Grapalat" w:hAnsi="GHEA Grapalat"/>
        </w:rPr>
      </w:pPr>
      <w:r>
        <w:rPr>
          <w:rFonts w:ascii="GHEA Grapalat" w:hAnsi="GHEA Grapalat"/>
        </w:rPr>
        <w:t>2.4.6.</w:t>
      </w:r>
      <w:r>
        <w:rPr>
          <w:rFonts w:ascii="GHEA Grapalat" w:hAnsi="GHEA Grapalat"/>
        </w:rPr>
        <w:tab/>
      </w:r>
      <w:r>
        <w:rPr>
          <w:rFonts w:ascii="GHEA Grapalat" w:hAnsi="GHEA Grapalat"/>
        </w:rPr>
        <w:t>В случае допущения недопоставки, в установленном договором порядке восполнять недопоставку.</w:t>
      </w:r>
    </w:p>
    <w:p>
      <w:pPr>
        <w:widowControl w:val="0"/>
        <w:tabs>
          <w:tab w:val="left" w:pos="1276"/>
        </w:tabs>
        <w:spacing w:after="160"/>
        <w:ind w:firstLine="567"/>
        <w:jc w:val="both"/>
        <w:rPr>
          <w:rFonts w:ascii="GHEA Grapalat" w:hAnsi="GHEA Grapalat"/>
        </w:rPr>
      </w:pPr>
      <w:r>
        <w:rPr>
          <w:rFonts w:ascii="GHEA Grapalat" w:hAnsi="GHEA Grapalat"/>
        </w:rPr>
        <w:t>2.4.7.</w:t>
      </w:r>
      <w:r>
        <w:rPr>
          <w:rFonts w:ascii="GHEA Grapalat" w:hAnsi="GHEA Grapalat"/>
        </w:rPr>
        <w:tab/>
      </w:r>
      <w:r>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pPr>
        <w:widowControl w:val="0"/>
        <w:tabs>
          <w:tab w:val="left" w:pos="1276"/>
        </w:tabs>
        <w:spacing w:after="160"/>
        <w:ind w:firstLine="567"/>
        <w:jc w:val="both"/>
        <w:rPr>
          <w:rFonts w:ascii="GHEA Grapalat" w:hAnsi="GHEA Grapalat"/>
        </w:rPr>
      </w:pPr>
      <w:r>
        <w:rPr>
          <w:rFonts w:ascii="GHEA Grapalat" w:hAnsi="GHEA Grapalat"/>
        </w:rPr>
        <w:t>2.4.8.</w:t>
      </w:r>
      <w:r>
        <w:rPr>
          <w:rFonts w:ascii="GHEA Grapalat" w:hAnsi="GHEA Grapalat"/>
        </w:rPr>
        <w:tab/>
      </w:r>
      <w:r>
        <w:rPr>
          <w:rFonts w:ascii="GHEA Grapalat" w:hAnsi="GHEA Grapalat"/>
        </w:rPr>
        <w:t>В предусмотренных договором случаях уплачивать предусмотренные пунктами 6.2 и 6.3 договора пеню и штраф.</w:t>
      </w:r>
    </w:p>
    <w:p>
      <w:pPr>
        <w:widowControl w:val="0"/>
        <w:tabs>
          <w:tab w:val="left" w:pos="1276"/>
        </w:tabs>
        <w:spacing w:after="160"/>
        <w:ind w:firstLine="567"/>
        <w:jc w:val="both"/>
        <w:rPr>
          <w:rFonts w:ascii="GHEA Grapalat" w:hAnsi="GHEA Grapalat"/>
        </w:rPr>
      </w:pPr>
      <w:r>
        <w:rPr>
          <w:rFonts w:ascii="GHEA Grapalat" w:hAnsi="GHEA Grapalat"/>
        </w:rPr>
        <w:t>2.4.9.</w:t>
      </w:r>
      <w:r>
        <w:rPr>
          <w:rFonts w:ascii="GHEA Grapalat" w:hAnsi="GHEA Grapalat"/>
        </w:rPr>
        <w:tab/>
      </w:r>
      <w:r>
        <w:rPr>
          <w:rFonts w:ascii="GHEA Grapalat" w:hAnsi="GHEA Grapalat"/>
        </w:rPr>
        <w:t>Передавать Покупателю принадлежности товара и соответствующие документы.</w:t>
      </w:r>
    </w:p>
    <w:p>
      <w:pPr>
        <w:widowControl w:val="0"/>
        <w:tabs>
          <w:tab w:val="left" w:pos="1276"/>
        </w:tabs>
        <w:spacing w:after="160"/>
        <w:ind w:firstLine="567"/>
        <w:jc w:val="both"/>
        <w:rPr>
          <w:rFonts w:ascii="GHEA Grapalat" w:hAnsi="GHEA Grapalat"/>
        </w:rPr>
      </w:pPr>
      <w:r>
        <w:rPr>
          <w:rFonts w:ascii="GHEA Grapalat" w:hAnsi="GHEA Grapalat"/>
        </w:rPr>
        <w:t>2.4.10.</w:t>
      </w:r>
      <w:r>
        <w:rPr>
          <w:rFonts w:ascii="GHEA Grapalat" w:hAnsi="GHEA Grapalat"/>
        </w:rPr>
        <w:tab/>
      </w:r>
      <w:r>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pPr>
        <w:widowControl w:val="0"/>
        <w:tabs>
          <w:tab w:val="left" w:pos="1276"/>
        </w:tabs>
        <w:spacing w:after="160"/>
        <w:ind w:firstLine="567"/>
        <w:jc w:val="both"/>
        <w:rPr>
          <w:rFonts w:ascii="GHEA Grapalat" w:hAnsi="GHEA Grapalat"/>
        </w:rPr>
      </w:pPr>
      <w:r>
        <w:rPr>
          <w:rFonts w:ascii="GHEA Grapalat" w:hAnsi="GHEA Grapalat"/>
        </w:rPr>
        <w:t>2.4.11.</w:t>
      </w:r>
      <w:r>
        <w:rPr>
          <w:rFonts w:ascii="GHEA Grapalat" w:hAnsi="GHEA Grapalat"/>
        </w:rPr>
        <w:tab/>
      </w:r>
      <w:r>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pPr>
        <w:widowControl w:val="0"/>
        <w:spacing w:after="160"/>
        <w:jc w:val="center"/>
        <w:rPr>
          <w:rFonts w:ascii="GHEA Grapalat" w:hAnsi="GHEA Grapalat"/>
          <w:b/>
        </w:rPr>
      </w:pPr>
    </w:p>
    <w:p>
      <w:pPr>
        <w:widowControl w:val="0"/>
        <w:spacing w:after="160"/>
        <w:jc w:val="center"/>
        <w:rPr>
          <w:rFonts w:ascii="GHEA Grapalat" w:hAnsi="GHEA Grapalat"/>
          <w:b/>
        </w:rPr>
      </w:pPr>
      <w:r>
        <w:rPr>
          <w:rFonts w:ascii="GHEA Grapalat" w:hAnsi="GHEA Grapalat"/>
          <w:b/>
        </w:rPr>
        <w:t>3. ЦЕНА ДОГОВОРА И ПОРЯДОК ОПЛАТЫ</w:t>
      </w:r>
    </w:p>
    <w:p>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r>
      <w:r>
        <w:rPr>
          <w:rFonts w:ascii="GHEA Grapalat" w:hAnsi="GHEA Grapalat"/>
        </w:rPr>
        <w:t>Цена договора составляет ________________ драмов Республики Армения, включая НДС</w:t>
      </w:r>
      <w:r>
        <w:rPr>
          <w:rStyle w:val="32"/>
          <w:rFonts w:ascii="GHEA Grapalat" w:hAnsi="GHEA Grapalat"/>
        </w:rPr>
        <w:footnoteReference w:id="2" w:customMarkFollows="1"/>
        <w:t>17</w:t>
      </w:r>
      <w:r>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pPr>
        <w:widowControl w:val="0"/>
        <w:spacing w:after="160"/>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r>
      <w:r>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w:t>
      </w:r>
    </w:p>
    <w:p>
      <w:pPr>
        <w:widowControl w:val="0"/>
        <w:tabs>
          <w:tab w:val="left" w:pos="1134"/>
        </w:tabs>
        <w:spacing w:after="160"/>
        <w:ind w:firstLine="567"/>
        <w:jc w:val="both"/>
        <w:rPr>
          <w:rFonts w:ascii="GHEA Grapalat" w:hAnsi="GHEA Grapalat"/>
        </w:rPr>
      </w:pPr>
    </w:p>
    <w:p>
      <w:pPr>
        <w:widowControl w:val="0"/>
        <w:spacing w:after="160"/>
        <w:jc w:val="center"/>
        <w:rPr>
          <w:rFonts w:ascii="GHEA Grapalat" w:hAnsi="GHEA Grapalat"/>
          <w:b/>
        </w:rPr>
      </w:pPr>
      <w:r>
        <w:rPr>
          <w:rFonts w:ascii="GHEA Grapalat" w:hAnsi="GHEA Grapalat"/>
          <w:b/>
        </w:rPr>
        <w:t>4. КАЧЕСТВО И ГАРАНТИЯ ТОВАРА</w:t>
      </w:r>
    </w:p>
    <w:p>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r>
      <w:r>
        <w:rPr>
          <w:rFonts w:ascii="GHEA Grapalat" w:hAnsi="GHEA Grapalat"/>
        </w:rPr>
        <w:t>Продавец гарантирует соответствие качества поставленного товара требованиям государственного стандарта.</w:t>
      </w:r>
    </w:p>
    <w:p>
      <w:pPr>
        <w:widowControl w:val="0"/>
        <w:tabs>
          <w:tab w:val="left" w:pos="1134"/>
        </w:tabs>
        <w:spacing w:after="160"/>
        <w:ind w:firstLine="567"/>
        <w:jc w:val="both"/>
        <w:rPr>
          <w:rFonts w:ascii="GHEA Grapalat" w:hAnsi="GHEA Grapalat"/>
        </w:rPr>
      </w:pPr>
    </w:p>
    <w:p>
      <w:pPr>
        <w:widowControl w:val="0"/>
        <w:spacing w:after="160"/>
        <w:jc w:val="center"/>
        <w:rPr>
          <w:rFonts w:ascii="GHEA Grapalat" w:hAnsi="GHEA Grapalat"/>
          <w:b/>
        </w:rPr>
      </w:pPr>
      <w:r>
        <w:rPr>
          <w:rFonts w:ascii="GHEA Grapalat" w:hAnsi="GHEA Grapalat"/>
          <w:b/>
        </w:rPr>
        <w:t>5. ПЕРЕДАЧА И ПРИЕМ ТОВАРА</w:t>
      </w:r>
    </w:p>
    <w:p>
      <w:pPr>
        <w:widowControl w:val="0"/>
        <w:tabs>
          <w:tab w:val="left" w:pos="1134"/>
        </w:tabs>
        <w:spacing w:after="160"/>
        <w:ind w:firstLine="567"/>
        <w:jc w:val="both"/>
        <w:rPr>
          <w:rFonts w:ascii="GHEA Grapalat" w:hAnsi="GHEA Grapalat" w:cs="Sylfaen"/>
        </w:rPr>
      </w:pPr>
      <w:r>
        <w:rPr>
          <w:rFonts w:ascii="GHEA Grapalat" w:hAnsi="GHEA Grapalat"/>
        </w:rPr>
        <w:t>5.1.</w:t>
      </w:r>
      <w:r>
        <w:rPr>
          <w:rFonts w:ascii="GHEA Grapalat" w:hAnsi="GHEA Grapalat"/>
        </w:rPr>
        <w:tab/>
      </w:r>
      <w:r>
        <w:rPr>
          <w:rFonts w:ascii="GHEA Grapalat" w:hAnsi="GHEA Grapalat"/>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2 экземпляр акта приема-передачи (Приложение № 3). </w:t>
      </w:r>
    </w:p>
    <w:p>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r>
      <w:r>
        <w:rPr>
          <w:rFonts w:ascii="GHEA Grapalat" w:hAnsi="GHEA Grapalat"/>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r>
      <w:r>
        <w:rPr>
          <w:rFonts w:ascii="GHEA Grapalat" w:hAnsi="GHEA Grapalat"/>
        </w:rPr>
        <w:t>для урегулирования вопроса предпринимает меры, предусмотренные договором для подобной ситуации;</w:t>
      </w:r>
    </w:p>
    <w:p>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r>
      <w:r>
        <w:rPr>
          <w:rFonts w:ascii="GHEA Grapalat" w:hAnsi="GHEA Grapalat"/>
        </w:rPr>
        <w:t>в отношении Продавца применяет меры ответственности, предусмотренные договором.</w:t>
      </w:r>
    </w:p>
    <w:p>
      <w:pPr>
        <w:widowControl w:val="0"/>
        <w:tabs>
          <w:tab w:val="left" w:pos="1134"/>
        </w:tabs>
        <w:spacing w:after="160"/>
        <w:ind w:firstLine="567"/>
        <w:jc w:val="both"/>
        <w:rPr>
          <w:rFonts w:ascii="GHEA Grapalat" w:hAnsi="GHEA Grapalat"/>
        </w:rPr>
      </w:pPr>
      <w:r>
        <w:rPr>
          <w:rFonts w:ascii="GHEA Grapalat" w:hAnsi="GHEA Grapalat"/>
        </w:rPr>
        <w:t>5.3.</w:t>
      </w:r>
      <w:r>
        <w:rPr>
          <w:rFonts w:ascii="GHEA Grapalat" w:hAnsi="GHEA Grapalat"/>
        </w:rPr>
        <w:tab/>
      </w:r>
      <w:r>
        <w:rPr>
          <w:rFonts w:ascii="GHEA Grapalat" w:hAnsi="GHEA Grapalat"/>
        </w:rPr>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r>
      <w:r>
        <w:rPr>
          <w:rFonts w:ascii="GHEA Grapalat" w:hAnsi="GHEA Grapalat"/>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pPr>
        <w:widowControl w:val="0"/>
        <w:spacing w:after="160"/>
        <w:ind w:firstLine="720"/>
        <w:jc w:val="both"/>
        <w:rPr>
          <w:rFonts w:ascii="GHEA Grapalat" w:hAnsi="GHEA Grapalat" w:cs="Sylfaen"/>
        </w:rPr>
      </w:pPr>
    </w:p>
    <w:p>
      <w:pPr>
        <w:widowControl w:val="0"/>
        <w:spacing w:after="160"/>
        <w:jc w:val="center"/>
        <w:rPr>
          <w:rFonts w:ascii="GHEA Grapalat" w:hAnsi="GHEA Grapalat"/>
          <w:b/>
        </w:rPr>
      </w:pPr>
      <w:r>
        <w:rPr>
          <w:rFonts w:ascii="GHEA Grapalat" w:hAnsi="GHEA Grapalat"/>
          <w:b/>
        </w:rPr>
        <w:t>6. ОТВЕТСТВЕННОСТЬ СТОРОН</w:t>
      </w:r>
    </w:p>
    <w:p>
      <w:pPr>
        <w:widowControl w:val="0"/>
        <w:tabs>
          <w:tab w:val="left" w:pos="1134"/>
        </w:tabs>
        <w:spacing w:after="160"/>
        <w:ind w:firstLine="567"/>
        <w:jc w:val="both"/>
        <w:rPr>
          <w:rFonts w:ascii="GHEA Grapalat" w:hAnsi="GHEA Grapalat"/>
        </w:rPr>
      </w:pPr>
      <w:r>
        <w:rPr>
          <w:rFonts w:ascii="GHEA Grapalat" w:hAnsi="GHEA Grapalat"/>
        </w:rPr>
        <w:t>6.1.</w:t>
      </w:r>
      <w:r>
        <w:rPr>
          <w:rFonts w:ascii="GHEA Grapalat" w:hAnsi="GHEA Grapalat"/>
        </w:rPr>
        <w:tab/>
      </w:r>
      <w:r>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pPr>
        <w:widowControl w:val="0"/>
        <w:tabs>
          <w:tab w:val="left" w:pos="1134"/>
        </w:tabs>
        <w:spacing w:after="160"/>
        <w:ind w:firstLine="567"/>
        <w:jc w:val="both"/>
        <w:rPr>
          <w:rFonts w:ascii="GHEA Grapalat" w:hAnsi="GHEA Grapalat"/>
        </w:rPr>
      </w:pPr>
      <w:r>
        <w:rPr>
          <w:rFonts w:ascii="GHEA Grapalat" w:hAnsi="GHEA Grapalat"/>
        </w:rPr>
        <w:t>6.2.</w:t>
      </w:r>
      <w:r>
        <w:rPr>
          <w:rFonts w:ascii="GHEA Grapalat" w:hAnsi="GHEA Grapalat"/>
        </w:rPr>
        <w:tab/>
      </w:r>
      <w:r>
        <w:rPr>
          <w:rFonts w:ascii="GHEA Grapalat" w:hAnsi="GHEA Grapalat"/>
        </w:rPr>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pPr>
        <w:widowControl w:val="0"/>
        <w:tabs>
          <w:tab w:val="left" w:pos="1134"/>
        </w:tabs>
        <w:spacing w:after="160"/>
        <w:ind w:firstLine="567"/>
        <w:jc w:val="both"/>
        <w:rPr>
          <w:rFonts w:ascii="GHEA Grapalat" w:hAnsi="GHEA Grapalat"/>
          <w:lang w:val="hy-AM"/>
        </w:rPr>
      </w:pPr>
      <w:r>
        <w:rPr>
          <w:rFonts w:ascii="GHEA Grapalat" w:hAnsi="GHEA Grapalat"/>
        </w:rPr>
        <w:t>6.3.</w:t>
      </w:r>
      <w:r>
        <w:rPr>
          <w:rFonts w:ascii="GHEA Grapalat" w:hAnsi="GHEA Grapalat"/>
        </w:rPr>
        <w:tab/>
      </w:r>
      <w:r>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t xml:space="preserve"> </w:t>
      </w:r>
      <w:r>
        <w:rPr>
          <w:rFonts w:ascii="GHEA Grapalat" w:hAnsi="GHEA Grapalat"/>
        </w:rPr>
        <w:t>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pPr>
        <w:widowControl w:val="0"/>
        <w:tabs>
          <w:tab w:val="left" w:pos="1134"/>
        </w:tabs>
        <w:spacing w:after="160"/>
        <w:ind w:firstLine="567"/>
        <w:jc w:val="both"/>
        <w:rPr>
          <w:rFonts w:ascii="GHEA Grapalat" w:hAnsi="GHEA Grapalat"/>
        </w:rPr>
      </w:pPr>
      <w:r>
        <w:rPr>
          <w:rFonts w:ascii="GHEA Grapalat" w:hAnsi="GHEA Grapalat"/>
        </w:rPr>
        <w:t>6.4.</w:t>
      </w:r>
      <w:r>
        <w:rPr>
          <w:rFonts w:ascii="GHEA Grapalat" w:hAnsi="GHEA Grapalat"/>
        </w:rPr>
        <w:tab/>
      </w:r>
      <w:r>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pPr>
        <w:widowControl w:val="0"/>
        <w:tabs>
          <w:tab w:val="left" w:pos="1134"/>
        </w:tabs>
        <w:spacing w:after="160"/>
        <w:ind w:firstLine="567"/>
        <w:jc w:val="both"/>
        <w:rPr>
          <w:rFonts w:ascii="GHEA Grapalat" w:hAnsi="GHEA Grapalat"/>
        </w:rPr>
      </w:pPr>
      <w:r>
        <w:rPr>
          <w:rFonts w:ascii="GHEA Grapalat" w:hAnsi="GHEA Grapalat"/>
        </w:rPr>
        <w:t>6.5.</w:t>
      </w:r>
      <w:r>
        <w:rPr>
          <w:rFonts w:ascii="GHEA Grapalat" w:hAnsi="GHEA Grapalat"/>
        </w:rPr>
        <w:tab/>
      </w:r>
      <w:r>
        <w:rPr>
          <w:rFonts w:ascii="GHEA Grapalat" w:hAnsi="GHEA Grapalat"/>
        </w:rPr>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pPr>
        <w:widowControl w:val="0"/>
        <w:tabs>
          <w:tab w:val="left" w:pos="1134"/>
        </w:tabs>
        <w:spacing w:after="160"/>
        <w:ind w:firstLine="567"/>
        <w:jc w:val="both"/>
        <w:rPr>
          <w:rFonts w:ascii="GHEA Grapalat" w:hAnsi="GHEA Grapalat"/>
        </w:rPr>
      </w:pPr>
      <w:r>
        <w:rPr>
          <w:rFonts w:ascii="GHEA Grapalat" w:hAnsi="GHEA Grapalat"/>
        </w:rPr>
        <w:t>6.6.</w:t>
      </w:r>
      <w:r>
        <w:rPr>
          <w:rFonts w:ascii="GHEA Grapalat" w:hAnsi="GHEA Grapalat"/>
        </w:rPr>
        <w:tab/>
      </w:r>
      <w:r>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pPr>
        <w:widowControl w:val="0"/>
        <w:tabs>
          <w:tab w:val="left" w:pos="1134"/>
        </w:tabs>
        <w:spacing w:after="160"/>
        <w:ind w:firstLine="567"/>
        <w:jc w:val="both"/>
        <w:rPr>
          <w:rFonts w:ascii="GHEA Grapalat" w:hAnsi="GHEA Grapalat"/>
        </w:rPr>
      </w:pPr>
      <w:r>
        <w:rPr>
          <w:rFonts w:ascii="GHEA Grapalat" w:hAnsi="GHEA Grapalat"/>
        </w:rPr>
        <w:t>6.7.</w:t>
      </w:r>
      <w:r>
        <w:rPr>
          <w:rFonts w:ascii="GHEA Grapalat" w:hAnsi="GHEA Grapalat"/>
        </w:rPr>
        <w:tab/>
      </w:r>
      <w:r>
        <w:rPr>
          <w:rFonts w:ascii="GHEA Grapalat" w:hAnsi="GHEA Grapalat"/>
        </w:rPr>
        <w:t>Уплата пеней и (или) штрафов не освобождает стороны от полного исполнения своих договорных обязательств.</w:t>
      </w:r>
    </w:p>
    <w:p>
      <w:pPr>
        <w:widowControl w:val="0"/>
        <w:spacing w:after="160"/>
        <w:ind w:firstLine="709"/>
        <w:jc w:val="both"/>
        <w:rPr>
          <w:rFonts w:ascii="GHEA Grapalat" w:hAnsi="GHEA Grapalat"/>
        </w:rPr>
      </w:pPr>
    </w:p>
    <w:p>
      <w:pPr>
        <w:widowControl w:val="0"/>
        <w:spacing w:after="160"/>
        <w:jc w:val="center"/>
        <w:rPr>
          <w:rFonts w:ascii="GHEA Grapalat" w:hAnsi="GHEA Grapalat"/>
          <w:b/>
        </w:rPr>
      </w:pPr>
      <w:r>
        <w:rPr>
          <w:rFonts w:ascii="GHEA Grapalat" w:hAnsi="GHEA Grapalat"/>
          <w:b/>
        </w:rPr>
        <w:t>7. ДЕЙСТВИЕ НЕПРЕОДОЛИМОЙ СИЛЫ (ФОРС-МАЖОР)</w:t>
      </w:r>
    </w:p>
    <w:p>
      <w:pPr>
        <w:widowControl w:val="0"/>
        <w:spacing w:after="160"/>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pPr>
        <w:widowControl w:val="0"/>
        <w:spacing w:after="160"/>
        <w:ind w:firstLine="709"/>
        <w:jc w:val="both"/>
        <w:rPr>
          <w:rFonts w:ascii="GHEA Grapalat" w:hAnsi="GHEA Grapalat"/>
        </w:rPr>
      </w:pPr>
    </w:p>
    <w:p>
      <w:pPr>
        <w:widowControl w:val="0"/>
        <w:spacing w:after="160"/>
        <w:ind w:firstLine="709"/>
        <w:jc w:val="both"/>
        <w:rPr>
          <w:rFonts w:ascii="GHEA Grapalat" w:hAnsi="GHEA Grapalat"/>
        </w:rPr>
      </w:pPr>
    </w:p>
    <w:p>
      <w:pPr>
        <w:widowControl w:val="0"/>
        <w:spacing w:after="160"/>
        <w:jc w:val="center"/>
        <w:rPr>
          <w:rFonts w:ascii="GHEA Grapalat" w:hAnsi="GHEA Grapalat"/>
          <w:b/>
        </w:rPr>
      </w:pPr>
      <w:r>
        <w:rPr>
          <w:rFonts w:ascii="GHEA Grapalat" w:hAnsi="GHEA Grapalat"/>
          <w:b/>
        </w:rPr>
        <w:t>8. ИНЫЕ УСЛОВИЯ</w:t>
      </w:r>
    </w:p>
    <w:p>
      <w:pPr>
        <w:widowControl w:val="0"/>
        <w:tabs>
          <w:tab w:val="left" w:pos="1134"/>
        </w:tabs>
        <w:spacing w:after="160"/>
        <w:ind w:firstLine="567"/>
        <w:jc w:val="both"/>
        <w:rPr>
          <w:rFonts w:ascii="GHEA Grapalat" w:hAnsi="GHEA Grapalat" w:cs="Times Armenian"/>
        </w:rPr>
      </w:pPr>
      <w:r>
        <w:rPr>
          <w:rFonts w:ascii="GHEA Grapalat" w:hAnsi="GHEA Grapalat"/>
        </w:rPr>
        <w:t>8.1.</w:t>
      </w:r>
      <w:r>
        <w:rPr>
          <w:rFonts w:ascii="GHEA Grapalat" w:hAnsi="GHEA Grapalat"/>
        </w:rPr>
        <w:tab/>
      </w:r>
      <w:r>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pPr>
        <w:widowControl w:val="0"/>
        <w:tabs>
          <w:tab w:val="left" w:pos="1276"/>
        </w:tabs>
        <w:spacing w:after="160"/>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pPr>
        <w:widowControl w:val="0"/>
        <w:tabs>
          <w:tab w:val="left" w:pos="1134"/>
        </w:tabs>
        <w:spacing w:after="160"/>
        <w:ind w:firstLine="567"/>
        <w:jc w:val="both"/>
        <w:rPr>
          <w:rFonts w:ascii="GHEA Grapalat" w:hAnsi="GHEA Grapalat" w:cs="Sylfaen"/>
        </w:rPr>
      </w:pPr>
      <w:r>
        <w:rPr>
          <w:rFonts w:ascii="GHEA Grapalat" w:hAnsi="GHEA Grapalat"/>
        </w:rPr>
        <w:t>8.2.</w:t>
      </w:r>
      <w:r>
        <w:rPr>
          <w:rFonts w:ascii="GHEA Grapalat" w:hAnsi="GHEA Grapalat"/>
        </w:rPr>
        <w:tab/>
      </w:r>
      <w:r>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w:t>
      </w:r>
    </w:p>
    <w:p>
      <w:pPr>
        <w:widowControl w:val="0"/>
        <w:tabs>
          <w:tab w:val="left" w:pos="1134"/>
        </w:tabs>
        <w:spacing w:after="160"/>
        <w:ind w:firstLine="567"/>
        <w:jc w:val="both"/>
        <w:rPr>
          <w:rFonts w:ascii="GHEA Grapalat" w:hAnsi="GHEA Grapalat" w:cs="Sylfaen"/>
        </w:rPr>
      </w:pPr>
      <w:r>
        <w:rPr>
          <w:rFonts w:ascii="GHEA Grapalat" w:hAnsi="GHEA Grapalat"/>
        </w:rPr>
        <w:t>8.3.</w:t>
      </w:r>
      <w:r>
        <w:rPr>
          <w:rFonts w:ascii="GHEA Grapalat" w:hAnsi="GHEA Grapalat"/>
        </w:rPr>
        <w:tab/>
      </w:r>
      <w:r>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pPr>
        <w:widowControl w:val="0"/>
        <w:tabs>
          <w:tab w:val="left" w:pos="1134"/>
        </w:tabs>
        <w:spacing w:after="160"/>
        <w:ind w:firstLine="567"/>
        <w:jc w:val="both"/>
        <w:rPr>
          <w:rFonts w:ascii="GHEA Grapalat" w:hAnsi="GHEA Grapalat" w:cs="Sylfaen"/>
        </w:rPr>
      </w:pPr>
      <w:r>
        <w:rPr>
          <w:rFonts w:ascii="GHEA Grapalat" w:hAnsi="GHEA Grapalat"/>
        </w:rPr>
        <w:t>8.4.</w:t>
      </w:r>
      <w:r>
        <w:rPr>
          <w:rFonts w:ascii="GHEA Grapalat" w:hAnsi="GHEA Grapalat"/>
        </w:rPr>
        <w:tab/>
      </w:r>
      <w:r>
        <w:rPr>
          <w:rFonts w:ascii="GHEA Grapalat" w:hAnsi="GHEA Grapalat"/>
        </w:rPr>
        <w:t>Споры в связи с договором подлежат рассмотрению в судах Республики Армения.</w:t>
      </w:r>
    </w:p>
    <w:p>
      <w:pPr>
        <w:widowControl w:val="0"/>
        <w:tabs>
          <w:tab w:val="left" w:pos="1134"/>
        </w:tabs>
        <w:spacing w:after="160"/>
        <w:ind w:firstLine="567"/>
        <w:jc w:val="both"/>
        <w:rPr>
          <w:rFonts w:ascii="GHEA Grapalat" w:hAnsi="GHEA Grapalat" w:cs="Sylfaen"/>
        </w:rPr>
      </w:pPr>
      <w:r>
        <w:rPr>
          <w:rFonts w:ascii="GHEA Grapalat" w:hAnsi="GHEA Grapalat"/>
        </w:rPr>
        <w:t>8.5.</w:t>
      </w:r>
      <w:r>
        <w:rPr>
          <w:rFonts w:ascii="GHEA Grapalat" w:hAnsi="GHEA Grapalat"/>
        </w:rPr>
        <w:tab/>
      </w:r>
      <w:r>
        <w:rPr>
          <w:rFonts w:ascii="GHEA Grapalat" w:hAnsi="GHEA Grapalat"/>
        </w:rPr>
        <w:t>Изменения и дополнения могут быть внесены в договор исключительно с взаи</w:t>
      </w:r>
      <w:r>
        <w:rPr>
          <w:rFonts w:ascii="GHEA Grapalat" w:hAnsi="GHEA Grapalat"/>
          <w:lang w:val="ru-RU"/>
        </w:rPr>
        <w:t>НКО</w:t>
      </w:r>
      <w:r>
        <w:rPr>
          <w:rFonts w:ascii="GHEA Grapalat" w:hAnsi="GHEA Grapalat"/>
        </w:rPr>
        <w:t>го согласия сторон – посредством заключения соглашения, которое будет являться неотъемлемой частью договора.</w:t>
      </w:r>
    </w:p>
    <w:p>
      <w:pPr>
        <w:widowControl w:val="0"/>
        <w:spacing w:after="160"/>
        <w:ind w:firstLine="567"/>
        <w:jc w:val="both"/>
        <w:rPr>
          <w:rFonts w:ascii="GHEA Grapalat" w:hAnsi="GHEA Grapalat" w:cs="Sylfaen"/>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Pr>
          <w:rFonts w:ascii="GHEA Grapalat" w:hAnsi="GHEA Grapalat"/>
        </w:rPr>
        <w:t xml:space="preserve"> или цены договора.</w:t>
      </w:r>
    </w:p>
    <w:p>
      <w:pPr>
        <w:widowControl w:val="0"/>
        <w:spacing w:after="160"/>
        <w:ind w:firstLine="567"/>
        <w:jc w:val="both"/>
        <w:rPr>
          <w:rFonts w:ascii="GHEA Grapalat" w:hAnsi="GHEA Grapalat" w:cs="Times Armenia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pPr>
        <w:widowControl w:val="0"/>
        <w:tabs>
          <w:tab w:val="left" w:pos="1134"/>
        </w:tabs>
        <w:spacing w:after="160"/>
        <w:ind w:firstLine="567"/>
        <w:jc w:val="both"/>
        <w:rPr>
          <w:rFonts w:ascii="GHEA Grapalat" w:hAnsi="GHEA Grapalat"/>
        </w:rPr>
      </w:pPr>
      <w:r>
        <w:rPr>
          <w:rFonts w:ascii="GHEA Grapalat" w:hAnsi="GHEA Grapalat"/>
        </w:rPr>
        <w:t>8.6.</w:t>
      </w:r>
      <w:r>
        <w:rPr>
          <w:rFonts w:ascii="GHEA Grapalat" w:hAnsi="GHEA Grapalat"/>
        </w:rPr>
        <w:tab/>
      </w:r>
      <w:r>
        <w:rPr>
          <w:rFonts w:ascii="GHEA Grapalat" w:hAnsi="GHEA Grapalat"/>
        </w:rPr>
        <w:t>Если договор осуществляется посредством заключения агентского договора:</w:t>
      </w:r>
    </w:p>
    <w:p>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Продавец несет ответственность за неисполнение или ненадлежащее исполнение обязательств агента;</w:t>
      </w:r>
    </w:p>
    <w:p>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32"/>
          <w:rFonts w:ascii="GHEA Grapalat" w:hAnsi="GHEA Grapalat"/>
        </w:rPr>
        <w:footnoteReference w:id="3" w:customMarkFollows="1"/>
        <w:t>22</w:t>
      </w:r>
      <w:r>
        <w:rPr>
          <w:rFonts w:ascii="GHEA Grapalat" w:hAnsi="GHEA Grapalat"/>
        </w:rPr>
        <w:t>.</w:t>
      </w:r>
    </w:p>
    <w:p>
      <w:pPr>
        <w:widowControl w:val="0"/>
        <w:tabs>
          <w:tab w:val="left" w:pos="1134"/>
        </w:tabs>
        <w:spacing w:after="160"/>
        <w:ind w:firstLine="567"/>
        <w:jc w:val="both"/>
        <w:rPr>
          <w:rFonts w:ascii="GHEA Grapalat" w:hAnsi="GHEA Grapalat"/>
        </w:rPr>
      </w:pPr>
      <w:r>
        <w:rPr>
          <w:rFonts w:ascii="GHEA Grapalat" w:hAnsi="GHEA Grapalat"/>
        </w:rPr>
        <w:t>8.7.</w:t>
      </w:r>
      <w:r>
        <w:rPr>
          <w:rFonts w:ascii="GHEA Grapalat" w:hAnsi="GHEA Grapalat"/>
        </w:rPr>
        <w:tab/>
      </w:r>
      <w:r>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32"/>
          <w:rFonts w:ascii="GHEA Grapalat" w:hAnsi="GHEA Grapalat"/>
        </w:rPr>
        <w:footnoteReference w:id="4" w:customMarkFollows="1"/>
        <w:t>23</w:t>
      </w:r>
      <w:r>
        <w:rPr>
          <w:rFonts w:ascii="GHEA Grapalat" w:hAnsi="GHEA Grapalat"/>
        </w:rPr>
        <w:t>.</w:t>
      </w:r>
    </w:p>
    <w:p>
      <w:pPr>
        <w:widowControl w:val="0"/>
        <w:tabs>
          <w:tab w:val="left" w:pos="1134"/>
        </w:tabs>
        <w:spacing w:after="160"/>
        <w:ind w:firstLine="567"/>
        <w:jc w:val="both"/>
        <w:rPr>
          <w:rFonts w:ascii="GHEA Grapalat" w:hAnsi="GHEA Grapalat"/>
        </w:rPr>
      </w:pPr>
      <w:r>
        <w:rPr>
          <w:rFonts w:ascii="GHEA Grapalat" w:hAnsi="GHEA Grapalat"/>
        </w:rPr>
        <w:t>8.8.</w:t>
      </w:r>
      <w:r>
        <w:rPr>
          <w:rFonts w:ascii="GHEA Grapalat" w:hAnsi="GHEA Grapalat"/>
        </w:rPr>
        <w:tab/>
      </w:r>
      <w:r>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pPr>
        <w:widowControl w:val="0"/>
        <w:tabs>
          <w:tab w:val="left" w:pos="1134"/>
        </w:tabs>
        <w:spacing w:after="160"/>
        <w:ind w:firstLine="567"/>
        <w:jc w:val="both"/>
        <w:rPr>
          <w:rFonts w:ascii="GHEA Grapalat" w:hAnsi="GHEA Grapalat"/>
        </w:rPr>
      </w:pPr>
      <w:r>
        <w:rPr>
          <w:rFonts w:ascii="GHEA Grapalat" w:hAnsi="GHEA Grapalat"/>
        </w:rPr>
        <w:t>8.9.</w:t>
      </w:r>
      <w:r>
        <w:rPr>
          <w:rFonts w:ascii="GHEA Grapalat" w:hAnsi="GHEA Grapalat"/>
        </w:rPr>
        <w:tab/>
      </w:r>
      <w:r>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pPr>
        <w:widowControl w:val="0"/>
        <w:spacing w:after="160"/>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r>
      <w:r>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w:t>
      </w:r>
      <w:r>
        <w:rPr>
          <w:rFonts w:ascii="GHEA Grapalat" w:hAnsi="GHEA Grapalat"/>
          <w:lang w:val="ru-RU"/>
        </w:rPr>
        <w:t>НКО</w:t>
      </w:r>
      <w:r>
        <w:rPr>
          <w:rFonts w:ascii="GHEA Grapalat" w:hAnsi="GHEA Grapalat"/>
        </w:rPr>
        <w:t>му согласию сторон, за исключением случаев уменьшения финансовых асси</w:t>
      </w:r>
      <w:r>
        <w:rPr>
          <w:rFonts w:ascii="GHEA Grapalat" w:hAnsi="GHEA Grapalat"/>
          <w:lang w:val="ru-RU"/>
        </w:rPr>
        <w:t>НКО</w:t>
      </w:r>
      <w:r>
        <w:rPr>
          <w:rFonts w:ascii="GHEA Grapalat" w:hAnsi="GHEA Grapalat"/>
        </w:rPr>
        <w:t>ваний, необходимых для поставки товара в порядке, установленном законодательством Республики Армения. При этом, взаи</w:t>
      </w:r>
      <w:r>
        <w:rPr>
          <w:rFonts w:ascii="GHEA Grapalat" w:hAnsi="GHEA Grapalat"/>
          <w:lang w:val="ru-RU"/>
        </w:rPr>
        <w:t>НКО</w:t>
      </w:r>
      <w:r>
        <w:rPr>
          <w:rFonts w:ascii="GHEA Grapalat" w:hAnsi="GHEA Grapalat"/>
        </w:rPr>
        <w:t>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w:t>
      </w:r>
      <w:r>
        <w:rPr>
          <w:rFonts w:ascii="GHEA Grapalat" w:hAnsi="GHEA Grapalat"/>
          <w:lang w:val="ru-RU"/>
        </w:rPr>
        <w:t>НКО</w:t>
      </w:r>
      <w:r>
        <w:rPr>
          <w:rFonts w:ascii="GHEA Grapalat" w:hAnsi="GHEA Grapalat"/>
        </w:rPr>
        <w:t>ваний, необходимых для поставки товара в порядке, установленном законодательством Республики Армения.</w:t>
      </w:r>
    </w:p>
    <w:p>
      <w:pPr>
        <w:widowControl w:val="0"/>
        <w:tabs>
          <w:tab w:val="left" w:pos="1276"/>
        </w:tabs>
        <w:spacing w:after="160"/>
        <w:ind w:firstLine="567"/>
        <w:jc w:val="both"/>
        <w:rPr>
          <w:rFonts w:ascii="GHEA Grapalat" w:hAnsi="GHEA Grapalat"/>
        </w:rPr>
      </w:pPr>
      <w:r>
        <w:rPr>
          <w:rFonts w:ascii="GHEA Grapalat" w:hAnsi="GHEA Grapalat"/>
        </w:rPr>
        <w:t>8.11.</w:t>
      </w:r>
      <w:r>
        <w:rPr>
          <w:rFonts w:ascii="GHEA Grapalat" w:hAnsi="GHEA Grapalat"/>
        </w:rPr>
        <w:tab/>
      </w:r>
      <w:r>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pPr>
        <w:widowControl w:val="0"/>
        <w:tabs>
          <w:tab w:val="left" w:pos="1276"/>
        </w:tabs>
        <w:spacing w:after="160"/>
        <w:ind w:firstLine="567"/>
        <w:jc w:val="both"/>
        <w:rPr>
          <w:rFonts w:ascii="GHEA Grapalat" w:hAnsi="GHEA Grapalat"/>
        </w:rPr>
      </w:pPr>
      <w:r>
        <w:rPr>
          <w:rFonts w:ascii="GHEA Grapalat" w:hAnsi="GHEA Grapalat"/>
        </w:rPr>
        <w:t>8.12.</w:t>
      </w:r>
      <w:r>
        <w:rPr>
          <w:rFonts w:ascii="GHEA Grapalat" w:hAnsi="GHEA Grapalat"/>
        </w:rPr>
        <w:tab/>
      </w:r>
      <w:r>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pPr>
        <w:widowControl w:val="0"/>
        <w:tabs>
          <w:tab w:val="left" w:pos="1276"/>
        </w:tabs>
        <w:spacing w:after="160"/>
        <w:ind w:firstLine="567"/>
        <w:jc w:val="both"/>
        <w:rPr>
          <w:rFonts w:ascii="GHEA Grapalat" w:hAnsi="GHEA Grapalat"/>
        </w:rPr>
      </w:pPr>
      <w:r>
        <w:rPr>
          <w:rFonts w:ascii="GHEA Grapalat" w:hAnsi="GHEA Grapalat"/>
        </w:rPr>
        <w:t>8.13.</w:t>
      </w:r>
      <w:r>
        <w:rPr>
          <w:rFonts w:ascii="GHEA Grapalat" w:hAnsi="GHEA Grapalat"/>
        </w:rPr>
        <w:tab/>
      </w:r>
      <w:r>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r>
      <w:r>
        <w:rPr>
          <w:rFonts w:ascii="GHEA Grapalat" w:hAnsi="GHEA Grapalat"/>
        </w:rPr>
        <w:t>К отношениям, связанным с договором, применяется право Республики Армения.</w:t>
      </w:r>
    </w:p>
    <w:p>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r>
      <w:r>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32"/>
          <w:rFonts w:ascii="GHEA Grapalat" w:hAnsi="GHEA Grapalat"/>
        </w:rPr>
        <w:footnoteReference w:id="5" w:customMarkFollows="1"/>
        <w:t>24</w:t>
      </w:r>
    </w:p>
    <w:p>
      <w:pPr>
        <w:widowControl w:val="0"/>
        <w:spacing w:after="160"/>
        <w:ind w:firstLine="567"/>
        <w:jc w:val="both"/>
        <w:rPr>
          <w:rFonts w:ascii="GHEA Grapalat" w:hAnsi="GHEA Grapalat"/>
        </w:rPr>
      </w:pPr>
    </w:p>
    <w:p>
      <w:pPr>
        <w:widowControl w:val="0"/>
        <w:spacing w:after="160"/>
        <w:jc w:val="center"/>
        <w:rPr>
          <w:rFonts w:ascii="GHEA Grapalat" w:hAnsi="GHEA Grapalat"/>
          <w:b/>
        </w:rPr>
      </w:pPr>
      <w:r>
        <w:rPr>
          <w:rFonts w:ascii="GHEA Grapalat" w:hAnsi="GHEA Grapalat"/>
          <w:b/>
        </w:rPr>
        <w:t>10. Адреса, банковские реквизиты и подписи Сторон</w:t>
      </w:r>
    </w:p>
    <w:tbl>
      <w:tblPr>
        <w:tblStyle w:val="38"/>
        <w:tblW w:w="9639" w:type="dxa"/>
        <w:jc w:val="center"/>
        <w:tblInd w:w="0" w:type="dxa"/>
        <w:tblLayout w:type="fixed"/>
        <w:tblCellMar>
          <w:top w:w="0" w:type="dxa"/>
          <w:left w:w="108" w:type="dxa"/>
          <w:bottom w:w="0" w:type="dxa"/>
          <w:right w:w="108" w:type="dxa"/>
        </w:tblCellMar>
      </w:tblPr>
      <w:tblGrid>
        <w:gridCol w:w="4536"/>
        <w:gridCol w:w="760"/>
        <w:gridCol w:w="4343"/>
      </w:tblGrid>
      <w:tr>
        <w:tblPrEx>
          <w:tblLayout w:type="fixed"/>
        </w:tblPrEx>
        <w:trPr>
          <w:jc w:val="center"/>
        </w:trPr>
        <w:tc>
          <w:tcPr>
            <w:tcW w:w="4536" w:type="dxa"/>
          </w:tcPr>
          <w:p>
            <w:pPr>
              <w:widowControl w:val="0"/>
              <w:spacing w:after="160"/>
              <w:jc w:val="center"/>
              <w:rPr>
                <w:rFonts w:ascii="GHEA Grapalat" w:hAnsi="GHEA Grapalat" w:cs="Sylfaen"/>
                <w:b/>
                <w:bCs/>
              </w:rPr>
            </w:pPr>
            <w:r>
              <w:rPr>
                <w:rFonts w:ascii="GHEA Grapalat" w:hAnsi="GHEA Grapalat"/>
                <w:b/>
              </w:rPr>
              <w:t>ПОКУПАТЕЛЬ</w:t>
            </w:r>
          </w:p>
          <w:p>
            <w:pPr>
              <w:widowControl w:val="0"/>
              <w:rPr>
                <w:rFonts w:ascii="GHEA Grapalat" w:hAnsi="GHEA Grapalat"/>
                <w:i/>
                <w:lang w:val="af-ZA"/>
              </w:rPr>
            </w:pPr>
            <w:r>
              <w:rPr>
                <w:rFonts w:ascii="GHEA Grapalat" w:hAnsi="GHEA Grapalat"/>
                <w:i/>
              </w:rPr>
              <w:t>“</w:t>
            </w:r>
            <w:r>
              <w:rPr>
                <w:rFonts w:ascii="GHEA Grapalat" w:hAnsi="GHEA Grapalat"/>
                <w:i/>
                <w:lang w:val="ru-RU"/>
              </w:rPr>
              <w:t>МргаванскийДетский сад</w:t>
            </w:r>
            <w:r>
              <w:rPr>
                <w:rFonts w:ascii="GHEA Grapalat" w:hAnsi="GHEA Grapalat"/>
                <w:i/>
                <w:lang w:val="af-ZA"/>
              </w:rPr>
              <w:t xml:space="preserve"> </w:t>
            </w:r>
          </w:p>
          <w:p>
            <w:pPr>
              <w:widowControl w:val="0"/>
              <w:rPr>
                <w:rFonts w:ascii="GHEA Grapalat" w:hAnsi="GHEA Grapalat"/>
                <w:i/>
                <w:lang w:val="ru-RU"/>
              </w:rPr>
            </w:pPr>
            <w:r>
              <w:rPr>
                <w:rFonts w:ascii="GHEA Grapalat" w:hAnsi="GHEA Grapalat"/>
                <w:i/>
                <w:lang w:val="af-ZA"/>
              </w:rPr>
              <w:t>Араратской области РА</w:t>
            </w:r>
            <w:r>
              <w:rPr>
                <w:rFonts w:ascii="GHEA Grapalat" w:hAnsi="GHEA Grapalat"/>
                <w:i/>
              </w:rPr>
              <w:t xml:space="preserve">” </w:t>
            </w:r>
            <w:r>
              <w:rPr>
                <w:rFonts w:ascii="GHEA Grapalat" w:hAnsi="GHEA Grapalat"/>
                <w:i/>
                <w:lang w:val="ru-RU"/>
              </w:rPr>
              <w:t>НКО</w:t>
            </w:r>
          </w:p>
          <w:p>
            <w:pPr>
              <w:widowControl w:val="0"/>
              <w:rPr>
                <w:rFonts w:ascii="GHEA Grapalat" w:hAnsi="GHEA Grapalat"/>
                <w:i/>
              </w:rPr>
            </w:pPr>
          </w:p>
          <w:p>
            <w:pPr>
              <w:widowControl w:val="0"/>
              <w:rPr>
                <w:rFonts w:ascii="GHEA Grapalat" w:hAnsi="GHEA Grapalat"/>
                <w:i/>
                <w:lang w:val="ru-RU"/>
              </w:rPr>
            </w:pPr>
            <w:r>
              <w:rPr>
                <w:rFonts w:ascii="GHEA Grapalat" w:hAnsi="GHEA Grapalat"/>
                <w:i/>
              </w:rPr>
              <w:t xml:space="preserve">УНН – </w:t>
            </w:r>
            <w:r>
              <w:rPr>
                <w:rFonts w:ascii="Sylfaen" w:hAnsi="Sylfaen"/>
                <w:sz w:val="20"/>
                <w:szCs w:val="20"/>
                <w:lang w:val="hy-AM"/>
              </w:rPr>
              <w:t>-</w:t>
            </w:r>
            <w:r>
              <w:rPr>
                <w:rFonts w:ascii="Sylfaen" w:hAnsi="Sylfaen"/>
                <w:sz w:val="20"/>
                <w:szCs w:val="20"/>
                <w:lang w:val="ru-RU"/>
              </w:rPr>
              <w:t>04206543</w:t>
            </w:r>
          </w:p>
          <w:p>
            <w:pPr>
              <w:rPr>
                <w:rFonts w:ascii="Sylfaen" w:hAnsi="Sylfaen"/>
                <w:sz w:val="20"/>
                <w:szCs w:val="20"/>
                <w:lang w:val="ru-RU"/>
              </w:rPr>
            </w:pPr>
            <w:r>
              <w:rPr>
                <w:rFonts w:ascii="GHEA Grapalat" w:hAnsi="GHEA Grapalat"/>
                <w:i/>
              </w:rPr>
              <w:t xml:space="preserve">Банк - </w:t>
            </w:r>
            <w:r>
              <w:rPr>
                <w:rFonts w:ascii="GHEA Grapalat" w:hAnsi="GHEA Grapalat"/>
                <w:i/>
                <w:lang w:val="ru-RU"/>
              </w:rPr>
              <w:t xml:space="preserve">Армекономбанк </w:t>
            </w:r>
            <w:r>
              <w:rPr>
                <w:rFonts w:ascii="GHEA Grapalat" w:hAnsi="GHEA Grapalat"/>
                <w:i/>
              </w:rPr>
              <w:t xml:space="preserve">р/с - </w:t>
            </w:r>
            <w:r>
              <w:rPr>
                <w:rFonts w:ascii="Sylfaen" w:hAnsi="Sylfaen"/>
                <w:sz w:val="20"/>
                <w:szCs w:val="20"/>
                <w:lang w:val="ru-RU"/>
              </w:rPr>
              <w:t>163098207257</w:t>
            </w:r>
          </w:p>
          <w:p>
            <w:pPr>
              <w:widowControl w:val="0"/>
              <w:jc w:val="center"/>
              <w:rPr>
                <w:rFonts w:ascii="GHEA Grapalat" w:hAnsi="GHEA Grapalat"/>
              </w:rPr>
            </w:pPr>
            <w:r>
              <w:rPr>
                <w:rFonts w:ascii="GHEA Grapalat" w:hAnsi="GHEA Grapalat"/>
              </w:rPr>
              <w:t>_________________________</w:t>
            </w:r>
          </w:p>
          <w:p>
            <w:pPr>
              <w:widowControl w:val="0"/>
              <w:spacing w:after="160"/>
              <w:jc w:val="center"/>
              <w:rPr>
                <w:rFonts w:ascii="GHEA Grapalat" w:hAnsi="GHEA Grapalat"/>
              </w:rPr>
            </w:pPr>
            <w:r>
              <w:rPr>
                <w:rFonts w:ascii="GHEA Grapalat" w:hAnsi="GHEA Grapalat"/>
              </w:rPr>
              <w:t>/подпись/</w:t>
            </w:r>
          </w:p>
          <w:p>
            <w:pPr>
              <w:widowControl w:val="0"/>
              <w:spacing w:after="160"/>
              <w:jc w:val="center"/>
              <w:rPr>
                <w:rFonts w:ascii="GHEA Grapalat" w:hAnsi="GHEA Grapalat"/>
              </w:rPr>
            </w:pPr>
            <w:r>
              <w:rPr>
                <w:rFonts w:ascii="GHEA Grapalat" w:hAnsi="GHEA Grapalat"/>
              </w:rPr>
              <w:t>М. П.</w:t>
            </w:r>
          </w:p>
        </w:tc>
        <w:tc>
          <w:tcPr>
            <w:tcW w:w="760" w:type="dxa"/>
          </w:tcPr>
          <w:p>
            <w:pPr>
              <w:widowControl w:val="0"/>
              <w:spacing w:after="160"/>
              <w:jc w:val="center"/>
              <w:rPr>
                <w:rFonts w:ascii="GHEA Grapalat" w:hAnsi="GHEA Grapalat"/>
              </w:rPr>
            </w:pPr>
          </w:p>
        </w:tc>
        <w:tc>
          <w:tcPr>
            <w:tcW w:w="4343" w:type="dxa"/>
          </w:tcPr>
          <w:p>
            <w:pPr>
              <w:widowControl w:val="0"/>
              <w:spacing w:after="160"/>
              <w:jc w:val="center"/>
              <w:rPr>
                <w:rFonts w:ascii="GHEA Grapalat" w:hAnsi="GHEA Grapalat"/>
                <w:b/>
                <w:lang w:val="en-US"/>
              </w:rPr>
            </w:pPr>
            <w:r>
              <w:rPr>
                <w:rFonts w:ascii="GHEA Grapalat" w:hAnsi="GHEA Grapalat"/>
                <w:b/>
              </w:rPr>
              <w:t>ПРОДАВЕЦ</w:t>
            </w:r>
          </w:p>
          <w:p>
            <w:pPr>
              <w:widowControl w:val="0"/>
              <w:spacing w:after="160"/>
              <w:jc w:val="center"/>
              <w:rPr>
                <w:rFonts w:ascii="GHEA Grapalat" w:hAnsi="GHEA Grapalat"/>
                <w:b/>
                <w:lang w:val="en-US"/>
              </w:rPr>
            </w:pPr>
          </w:p>
          <w:p>
            <w:pPr>
              <w:widowControl w:val="0"/>
              <w:spacing w:after="160"/>
              <w:jc w:val="center"/>
              <w:rPr>
                <w:rFonts w:ascii="GHEA Grapalat" w:hAnsi="GHEA Grapalat"/>
                <w:b/>
                <w:lang w:val="en-US"/>
              </w:rPr>
            </w:pPr>
          </w:p>
          <w:p>
            <w:pPr>
              <w:widowControl w:val="0"/>
              <w:spacing w:after="160"/>
              <w:rPr>
                <w:rFonts w:ascii="GHEA Grapalat" w:hAnsi="GHEA Grapalat" w:cs="Sylfaen"/>
                <w:b/>
                <w:bCs/>
                <w:lang w:val="en-US"/>
              </w:rPr>
            </w:pPr>
          </w:p>
          <w:p>
            <w:pPr>
              <w:widowControl w:val="0"/>
              <w:jc w:val="center"/>
              <w:rPr>
                <w:rFonts w:ascii="GHEA Grapalat" w:hAnsi="GHEA Grapalat"/>
                <w:lang w:val="en-US"/>
              </w:rPr>
            </w:pPr>
            <w:r>
              <w:rPr>
                <w:rFonts w:ascii="GHEA Grapalat" w:hAnsi="GHEA Grapalat"/>
                <w:lang w:val="en-US"/>
              </w:rPr>
              <w:t>__________________________</w:t>
            </w:r>
          </w:p>
          <w:p>
            <w:pPr>
              <w:widowControl w:val="0"/>
              <w:spacing w:after="160"/>
              <w:jc w:val="center"/>
              <w:rPr>
                <w:rFonts w:ascii="GHEA Grapalat" w:hAnsi="GHEA Grapalat"/>
              </w:rPr>
            </w:pPr>
            <w:r>
              <w:rPr>
                <w:rFonts w:ascii="GHEA Grapalat" w:hAnsi="GHEA Grapalat"/>
              </w:rPr>
              <w:t>/подпись/</w:t>
            </w:r>
          </w:p>
          <w:p>
            <w:pPr>
              <w:widowControl w:val="0"/>
              <w:spacing w:after="160"/>
              <w:jc w:val="center"/>
              <w:rPr>
                <w:rFonts w:ascii="GHEA Grapalat" w:hAnsi="GHEA Grapalat"/>
              </w:rPr>
            </w:pPr>
            <w:r>
              <w:rPr>
                <w:rFonts w:ascii="GHEA Grapalat" w:hAnsi="GHEA Grapalat"/>
              </w:rPr>
              <w:t>М. П.</w:t>
            </w:r>
          </w:p>
        </w:tc>
      </w:tr>
    </w:tbl>
    <w:p>
      <w:pPr>
        <w:widowControl w:val="0"/>
        <w:spacing w:after="160"/>
        <w:ind w:firstLine="709"/>
        <w:jc w:val="both"/>
        <w:rPr>
          <w:rFonts w:ascii="GHEA Grapalat" w:hAnsi="GHEA Grapalat"/>
          <w:lang w:val="en-US"/>
        </w:rPr>
      </w:pPr>
    </w:p>
    <w:p>
      <w:pPr>
        <w:widowControl w:val="0"/>
        <w:spacing w:after="160"/>
        <w:ind w:firstLine="709"/>
        <w:jc w:val="both"/>
        <w:rPr>
          <w:rFonts w:ascii="GHEA Grapalat" w:hAnsi="GHEA Grapalat"/>
          <w:lang w:val="en-US"/>
        </w:rPr>
      </w:pPr>
    </w:p>
    <w:p>
      <w:pPr>
        <w:widowControl w:val="0"/>
        <w:spacing w:after="160"/>
        <w:ind w:firstLine="709"/>
        <w:jc w:val="both"/>
        <w:rPr>
          <w:rFonts w:ascii="GHEA Grapalat" w:hAnsi="GHEA Grapalat"/>
          <w:lang w:val="en-US"/>
        </w:rPr>
      </w:pPr>
    </w:p>
    <w:p>
      <w:pPr>
        <w:widowControl w:val="0"/>
        <w:spacing w:after="160"/>
        <w:ind w:firstLine="709"/>
        <w:jc w:val="both"/>
        <w:rPr>
          <w:rFonts w:ascii="GHEA Grapalat" w:hAnsi="GHEA Grapalat"/>
          <w:lang w:val="en-US"/>
        </w:rPr>
      </w:pPr>
    </w:p>
    <w:p>
      <w:pPr>
        <w:widowControl w:val="0"/>
        <w:spacing w:after="160"/>
        <w:ind w:firstLine="709"/>
        <w:jc w:val="both"/>
        <w:rPr>
          <w:rFonts w:ascii="GHEA Grapalat" w:hAnsi="GHEA Grapalat"/>
          <w:lang w:val="en-US"/>
        </w:rPr>
      </w:pPr>
    </w:p>
    <w:p>
      <w:pPr>
        <w:widowControl w:val="0"/>
        <w:spacing w:after="160"/>
        <w:ind w:firstLine="720"/>
        <w:jc w:val="both"/>
        <w:rPr>
          <w:rFonts w:ascii="GHEA Grapalat" w:hAnsi="GHEA Grapalat"/>
        </w:rPr>
      </w:pPr>
      <w:r>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pPr>
        <w:widowControl w:val="0"/>
        <w:spacing w:after="160"/>
        <w:jc w:val="right"/>
        <w:rPr>
          <w:rFonts w:ascii="GHEA Grapalat" w:hAnsi="GHEA Grapalat"/>
        </w:rPr>
        <w:sectPr>
          <w:footerReference r:id="rId4" w:type="default"/>
          <w:pgSz w:w="11906" w:h="16838"/>
          <w:pgMar w:top="630" w:right="656" w:bottom="720" w:left="900" w:header="562" w:footer="562" w:gutter="0"/>
          <w:cols w:space="720" w:num="1"/>
          <w:titlePg/>
          <w:docGrid w:linePitch="326" w:charSpace="0"/>
        </w:sectPr>
      </w:pPr>
    </w:p>
    <w:p>
      <w:pPr>
        <w:widowControl w:val="0"/>
        <w:spacing w:after="160"/>
        <w:jc w:val="right"/>
        <w:rPr>
          <w:rFonts w:ascii="GHEA Grapalat" w:hAnsi="GHEA Grapalat"/>
          <w:i/>
        </w:rPr>
      </w:pPr>
    </w:p>
    <w:p>
      <w:pPr>
        <w:widowControl w:val="0"/>
        <w:spacing w:after="160"/>
        <w:jc w:val="right"/>
        <w:rPr>
          <w:rFonts w:ascii="GHEA Grapalat" w:hAnsi="GHEA Grapalat"/>
          <w:i/>
        </w:rPr>
      </w:pPr>
      <w:r>
        <w:rPr>
          <w:rFonts w:ascii="GHEA Grapalat" w:hAnsi="GHEA Grapalat"/>
          <w:i/>
        </w:rPr>
        <w:t>Приложение № 1</w:t>
      </w:r>
    </w:p>
    <w:p>
      <w:pPr>
        <w:widowControl w:val="0"/>
        <w:spacing w:after="160"/>
        <w:jc w:val="right"/>
        <w:rPr>
          <w:rFonts w:ascii="GHEA Grapalat" w:hAnsi="GHEA Grapalat"/>
          <w:i/>
        </w:rPr>
      </w:pPr>
      <w:r>
        <w:rPr>
          <w:rFonts w:ascii="GHEA Grapalat" w:hAnsi="GHEA Grapalat"/>
          <w:i/>
        </w:rPr>
        <w:t xml:space="preserve">к Договору под кодом </w:t>
      </w:r>
      <w:r>
        <w:rPr>
          <w:rFonts w:ascii="GHEA Grapalat" w:hAnsi="GHEA Grapalat"/>
          <w:i/>
        </w:rPr>
        <w:br w:type="textWrapping"/>
      </w:r>
      <w:r>
        <w:rPr>
          <w:rFonts w:ascii="GHEA Grapalat" w:hAnsi="GHEA Grapalat"/>
          <w:i/>
        </w:rPr>
        <w:t>заключенному "</w:t>
      </w:r>
      <w:r>
        <w:rPr>
          <w:rFonts w:ascii="GHEA Grapalat" w:hAnsi="GHEA Grapalat"/>
          <w:i/>
        </w:rPr>
        <w:tab/>
      </w:r>
      <w:r>
        <w:rPr>
          <w:rFonts w:ascii="GHEA Grapalat" w:hAnsi="GHEA Grapalat"/>
          <w:i/>
        </w:rPr>
        <w:t>"</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pPr>
        <w:widowControl w:val="0"/>
        <w:spacing w:after="160"/>
        <w:jc w:val="center"/>
        <w:rPr>
          <w:rFonts w:ascii="GHEA Grapalat" w:hAnsi="GHEA Grapalat"/>
        </w:rPr>
      </w:pPr>
      <w:r>
        <w:rPr>
          <w:rFonts w:ascii="GHEA Grapalat" w:hAnsi="GHEA Grapalat"/>
        </w:rPr>
        <w:t>ТЕХНИЧЕСКАЯ ХАРАКТЕРИСТИКА-ГРАФИК ЗАКУПКИ</w:t>
      </w:r>
    </w:p>
    <w:p>
      <w:pPr>
        <w:widowControl w:val="0"/>
        <w:spacing w:after="160"/>
        <w:jc w:val="right"/>
        <w:rPr>
          <w:rFonts w:ascii="GHEA Grapalat" w:hAnsi="GHEA Grapalat"/>
        </w:rPr>
      </w:pPr>
      <w:r>
        <w:rPr>
          <w:rFonts w:ascii="GHEA Grapalat" w:hAnsi="GHEA Grapalat"/>
        </w:rPr>
        <w:t>драмов РА</w:t>
      </w:r>
    </w:p>
    <w:p>
      <w:pPr>
        <w:widowControl w:val="0"/>
        <w:spacing w:after="160"/>
        <w:jc w:val="right"/>
        <w:rPr>
          <w:rFonts w:ascii="GHEA Grapalat" w:hAnsi="GHEA Grapalat"/>
        </w:rPr>
      </w:pPr>
    </w:p>
    <w:p>
      <w:pPr>
        <w:widowControl w:val="0"/>
        <w:spacing w:after="160"/>
        <w:jc w:val="right"/>
        <w:rPr>
          <w:rFonts w:ascii="GHEA Grapalat" w:hAnsi="GHEA Grapalat"/>
        </w:rPr>
      </w:pPr>
    </w:p>
    <w:p>
      <w:pPr>
        <w:widowControl w:val="0"/>
        <w:spacing w:after="160"/>
        <w:jc w:val="right"/>
        <w:rPr>
          <w:rFonts w:ascii="GHEA Grapalat" w:hAnsi="GHEA Grapalat"/>
        </w:rPr>
      </w:pPr>
    </w:p>
    <w:p>
      <w:pPr>
        <w:widowControl w:val="0"/>
        <w:spacing w:after="160"/>
        <w:jc w:val="right"/>
        <w:rPr>
          <w:rFonts w:ascii="GHEA Grapalat" w:hAnsi="GHEA Grapalat"/>
        </w:rPr>
      </w:pPr>
    </w:p>
    <w:p>
      <w:pPr>
        <w:widowControl w:val="0"/>
        <w:spacing w:after="160"/>
        <w:jc w:val="right"/>
        <w:rPr>
          <w:rFonts w:ascii="GHEA Grapalat" w:hAnsi="GHEA Grapalat"/>
        </w:rPr>
      </w:pPr>
    </w:p>
    <w:tbl>
      <w:tblPr>
        <w:tblStyle w:val="38"/>
        <w:tblW w:w="15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43"/>
        <w:gridCol w:w="2078"/>
        <w:gridCol w:w="665"/>
        <w:gridCol w:w="3973"/>
        <w:gridCol w:w="557"/>
        <w:gridCol w:w="836"/>
        <w:gridCol w:w="793"/>
        <w:gridCol w:w="1428"/>
        <w:gridCol w:w="665"/>
        <w:gridCol w:w="1565"/>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974" w:type="dxa"/>
            <w:gridSpan w:val="12"/>
          </w:tcPr>
          <w:p>
            <w:pPr>
              <w:widowControl w:val="0"/>
              <w:spacing w:after="120"/>
              <w:jc w:val="center"/>
              <w:rPr>
                <w:rFonts w:ascii="GHEA Grapalat" w:hAnsi="GHEA Grapalat"/>
              </w:rPr>
            </w:pPr>
            <w:r>
              <w:rPr>
                <w:rFonts w:ascii="GHEA Grapalat" w:hAnsi="GHEA Grapalat"/>
              </w:rPr>
              <w:t>Товар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 w:hRule="atLeast"/>
        </w:trPr>
        <w:tc>
          <w:tcPr>
            <w:tcW w:w="665" w:type="dxa"/>
            <w:vMerge w:val="restart"/>
            <w:textDirection w:val="btLr"/>
            <w:vAlign w:val="center"/>
          </w:tcPr>
          <w:p>
            <w:pPr>
              <w:widowControl w:val="0"/>
              <w:spacing w:after="120"/>
              <w:ind w:left="113" w:right="113"/>
              <w:jc w:val="center"/>
              <w:rPr>
                <w:rFonts w:ascii="GHEA Grapalat" w:hAnsi="GHEA Grapalat"/>
              </w:rPr>
            </w:pPr>
            <w:r>
              <w:rPr>
                <w:rFonts w:ascii="GHEA Grapalat" w:hAnsi="GHEA Grapalat"/>
              </w:rPr>
              <w:t>номер предусмотренного приглашением лота</w:t>
            </w:r>
          </w:p>
        </w:tc>
        <w:tc>
          <w:tcPr>
            <w:tcW w:w="1243" w:type="dxa"/>
            <w:vMerge w:val="restart"/>
            <w:textDirection w:val="btLr"/>
            <w:vAlign w:val="center"/>
          </w:tcPr>
          <w:p>
            <w:pPr>
              <w:widowControl w:val="0"/>
              <w:autoSpaceDE w:val="0"/>
              <w:autoSpaceDN w:val="0"/>
              <w:adjustRightInd w:val="0"/>
              <w:spacing w:after="120"/>
              <w:ind w:left="113" w:right="113"/>
              <w:jc w:val="center"/>
              <w:rPr>
                <w:rFonts w:ascii="GHEA Grapalat" w:hAnsi="GHEA Grapalat"/>
              </w:rPr>
            </w:pPr>
            <w:r>
              <w:rPr>
                <w:rFonts w:ascii="GHEA Grapalat" w:hAnsi="GHEA Grapalat"/>
              </w:rPr>
              <w:t>промежуточный код, предусмотренный планом закупок по классификации ЕЗК (CPV)</w:t>
            </w:r>
          </w:p>
        </w:tc>
        <w:tc>
          <w:tcPr>
            <w:tcW w:w="2078" w:type="dxa"/>
            <w:vMerge w:val="restart"/>
            <w:vAlign w:val="center"/>
          </w:tcPr>
          <w:p>
            <w:pPr>
              <w:widowControl w:val="0"/>
              <w:spacing w:after="120"/>
              <w:jc w:val="center"/>
              <w:rPr>
                <w:rFonts w:ascii="GHEA Grapalat" w:hAnsi="GHEA Grapalat"/>
                <w:lang w:val="en-US"/>
              </w:rPr>
            </w:pPr>
            <w:r>
              <w:rPr>
                <w:rFonts w:ascii="GHEA Grapalat" w:hAnsi="GHEA Grapalat"/>
              </w:rPr>
              <w:t>наименование</w:t>
            </w:r>
          </w:p>
        </w:tc>
        <w:tc>
          <w:tcPr>
            <w:tcW w:w="665" w:type="dxa"/>
            <w:vMerge w:val="restart"/>
            <w:textDirection w:val="btLr"/>
            <w:vAlign w:val="center"/>
          </w:tcPr>
          <w:p>
            <w:pPr>
              <w:widowControl w:val="0"/>
              <w:spacing w:after="120"/>
              <w:ind w:left="113" w:right="113"/>
              <w:jc w:val="center"/>
              <w:rPr>
                <w:rFonts w:ascii="GHEA Grapalat" w:hAnsi="GHEA Grapalat"/>
                <w:lang w:val="en-US"/>
              </w:rPr>
            </w:pPr>
            <w:r>
              <w:rPr>
                <w:rFonts w:ascii="GHEA Grapalat" w:hAnsi="GHEA Grapalat"/>
              </w:rPr>
              <w:t>страна происхождения</w:t>
            </w:r>
          </w:p>
        </w:tc>
        <w:tc>
          <w:tcPr>
            <w:tcW w:w="3973" w:type="dxa"/>
            <w:vMerge w:val="restart"/>
            <w:vAlign w:val="center"/>
          </w:tcPr>
          <w:p>
            <w:pPr>
              <w:widowControl w:val="0"/>
              <w:spacing w:after="120"/>
              <w:jc w:val="center"/>
              <w:rPr>
                <w:rFonts w:ascii="GHEA Grapalat" w:hAnsi="GHEA Grapalat"/>
              </w:rPr>
            </w:pPr>
            <w:r>
              <w:rPr>
                <w:rFonts w:ascii="GHEA Grapalat" w:hAnsi="GHEA Grapalat"/>
              </w:rPr>
              <w:t>техническая характеристика</w:t>
            </w:r>
          </w:p>
        </w:tc>
        <w:tc>
          <w:tcPr>
            <w:tcW w:w="557" w:type="dxa"/>
            <w:vMerge w:val="restart"/>
            <w:textDirection w:val="btLr"/>
            <w:vAlign w:val="center"/>
          </w:tcPr>
          <w:p>
            <w:pPr>
              <w:widowControl w:val="0"/>
              <w:spacing w:after="120"/>
              <w:ind w:left="113" w:right="113"/>
              <w:jc w:val="center"/>
              <w:rPr>
                <w:rFonts w:ascii="GHEA Grapalat" w:hAnsi="GHEA Grapalat"/>
              </w:rPr>
            </w:pPr>
            <w:r>
              <w:rPr>
                <w:rFonts w:ascii="GHEA Grapalat" w:hAnsi="GHEA Grapalat"/>
              </w:rPr>
              <w:t>единица измерения</w:t>
            </w:r>
          </w:p>
        </w:tc>
        <w:tc>
          <w:tcPr>
            <w:tcW w:w="836" w:type="dxa"/>
            <w:vMerge w:val="restart"/>
            <w:vAlign w:val="center"/>
          </w:tcPr>
          <w:p>
            <w:pPr>
              <w:widowControl w:val="0"/>
              <w:spacing w:after="120"/>
              <w:jc w:val="center"/>
              <w:rPr>
                <w:rFonts w:ascii="GHEA Grapalat" w:hAnsi="GHEA Grapalat"/>
              </w:rPr>
            </w:pPr>
            <w:r>
              <w:rPr>
                <w:rFonts w:ascii="GHEA Grapalat" w:hAnsi="GHEA Grapalat"/>
              </w:rPr>
              <w:t>цена единицы/драмов РА</w:t>
            </w:r>
          </w:p>
        </w:tc>
        <w:tc>
          <w:tcPr>
            <w:tcW w:w="793" w:type="dxa"/>
            <w:vMerge w:val="restart"/>
            <w:vAlign w:val="center"/>
          </w:tcPr>
          <w:p>
            <w:pPr>
              <w:widowControl w:val="0"/>
              <w:spacing w:after="120"/>
              <w:jc w:val="center"/>
              <w:rPr>
                <w:rFonts w:ascii="GHEA Grapalat" w:hAnsi="GHEA Grapalat"/>
              </w:rPr>
            </w:pPr>
            <w:r>
              <w:rPr>
                <w:rFonts w:ascii="GHEA Grapalat" w:hAnsi="GHEA Grapalat"/>
              </w:rPr>
              <w:t>общая цена/драмов РА</w:t>
            </w:r>
          </w:p>
        </w:tc>
        <w:tc>
          <w:tcPr>
            <w:tcW w:w="1428" w:type="dxa"/>
            <w:vMerge w:val="restart"/>
            <w:vAlign w:val="center"/>
          </w:tcPr>
          <w:p>
            <w:pPr>
              <w:widowControl w:val="0"/>
              <w:spacing w:after="120"/>
              <w:jc w:val="center"/>
              <w:rPr>
                <w:rFonts w:ascii="GHEA Grapalat" w:hAnsi="GHEA Grapalat"/>
              </w:rPr>
            </w:pPr>
            <w:r>
              <w:rPr>
                <w:rFonts w:ascii="GHEA Grapalat" w:hAnsi="GHEA Grapalat"/>
              </w:rPr>
              <w:t>общее количество</w:t>
            </w:r>
          </w:p>
        </w:tc>
        <w:tc>
          <w:tcPr>
            <w:tcW w:w="3736" w:type="dxa"/>
            <w:gridSpan w:val="3"/>
            <w:vAlign w:val="center"/>
          </w:tcPr>
          <w:p>
            <w:pPr>
              <w:widowControl w:val="0"/>
              <w:spacing w:after="120"/>
              <w:jc w:val="center"/>
              <w:rPr>
                <w:rFonts w:ascii="GHEA Grapalat" w:hAnsi="GHEA Grapalat"/>
              </w:rPr>
            </w:pPr>
            <w:r>
              <w:rPr>
                <w:rFonts w:ascii="GHEA Grapalat" w:hAnsi="GHEA Grapalat"/>
              </w:rPr>
              <w:t>поставка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0" w:hRule="atLeast"/>
        </w:trPr>
        <w:tc>
          <w:tcPr>
            <w:tcW w:w="665" w:type="dxa"/>
            <w:vMerge w:val="continue"/>
            <w:vAlign w:val="center"/>
          </w:tcPr>
          <w:p>
            <w:pPr>
              <w:widowControl w:val="0"/>
              <w:spacing w:after="120"/>
              <w:jc w:val="center"/>
              <w:rPr>
                <w:rFonts w:ascii="GHEA Grapalat" w:hAnsi="GHEA Grapalat"/>
              </w:rPr>
            </w:pPr>
          </w:p>
        </w:tc>
        <w:tc>
          <w:tcPr>
            <w:tcW w:w="1243" w:type="dxa"/>
            <w:vMerge w:val="continue"/>
            <w:vAlign w:val="center"/>
          </w:tcPr>
          <w:p>
            <w:pPr>
              <w:widowControl w:val="0"/>
              <w:spacing w:after="120"/>
              <w:jc w:val="center"/>
              <w:rPr>
                <w:rFonts w:ascii="GHEA Grapalat" w:hAnsi="GHEA Grapalat"/>
              </w:rPr>
            </w:pPr>
          </w:p>
        </w:tc>
        <w:tc>
          <w:tcPr>
            <w:tcW w:w="2078" w:type="dxa"/>
            <w:vMerge w:val="continue"/>
            <w:vAlign w:val="center"/>
          </w:tcPr>
          <w:p>
            <w:pPr>
              <w:widowControl w:val="0"/>
              <w:spacing w:after="120"/>
              <w:jc w:val="center"/>
              <w:rPr>
                <w:rFonts w:ascii="GHEA Grapalat" w:hAnsi="GHEA Grapalat"/>
              </w:rPr>
            </w:pPr>
          </w:p>
        </w:tc>
        <w:tc>
          <w:tcPr>
            <w:tcW w:w="665" w:type="dxa"/>
            <w:vMerge w:val="continue"/>
            <w:vAlign w:val="center"/>
          </w:tcPr>
          <w:p>
            <w:pPr>
              <w:widowControl w:val="0"/>
              <w:spacing w:after="120"/>
              <w:jc w:val="center"/>
              <w:rPr>
                <w:rFonts w:ascii="GHEA Grapalat" w:hAnsi="GHEA Grapalat"/>
              </w:rPr>
            </w:pPr>
          </w:p>
        </w:tc>
        <w:tc>
          <w:tcPr>
            <w:tcW w:w="3973" w:type="dxa"/>
            <w:vMerge w:val="continue"/>
            <w:vAlign w:val="center"/>
          </w:tcPr>
          <w:p>
            <w:pPr>
              <w:widowControl w:val="0"/>
              <w:spacing w:after="120"/>
              <w:jc w:val="center"/>
              <w:rPr>
                <w:rFonts w:ascii="GHEA Grapalat" w:hAnsi="GHEA Grapalat"/>
              </w:rPr>
            </w:pPr>
          </w:p>
        </w:tc>
        <w:tc>
          <w:tcPr>
            <w:tcW w:w="557" w:type="dxa"/>
            <w:vMerge w:val="continue"/>
            <w:vAlign w:val="center"/>
          </w:tcPr>
          <w:p>
            <w:pPr>
              <w:widowControl w:val="0"/>
              <w:spacing w:after="120"/>
              <w:jc w:val="center"/>
              <w:rPr>
                <w:rFonts w:ascii="GHEA Grapalat" w:hAnsi="GHEA Grapalat"/>
              </w:rPr>
            </w:pPr>
          </w:p>
        </w:tc>
        <w:tc>
          <w:tcPr>
            <w:tcW w:w="836" w:type="dxa"/>
            <w:vMerge w:val="continue"/>
            <w:vAlign w:val="center"/>
          </w:tcPr>
          <w:p>
            <w:pPr>
              <w:widowControl w:val="0"/>
              <w:spacing w:after="120"/>
              <w:jc w:val="center"/>
              <w:rPr>
                <w:rFonts w:ascii="GHEA Grapalat" w:hAnsi="GHEA Grapalat"/>
              </w:rPr>
            </w:pPr>
          </w:p>
        </w:tc>
        <w:tc>
          <w:tcPr>
            <w:tcW w:w="793" w:type="dxa"/>
            <w:vMerge w:val="continue"/>
            <w:vAlign w:val="center"/>
          </w:tcPr>
          <w:p>
            <w:pPr>
              <w:widowControl w:val="0"/>
              <w:spacing w:after="120"/>
              <w:jc w:val="center"/>
              <w:rPr>
                <w:rFonts w:ascii="GHEA Grapalat" w:hAnsi="GHEA Grapalat"/>
              </w:rPr>
            </w:pPr>
          </w:p>
        </w:tc>
        <w:tc>
          <w:tcPr>
            <w:tcW w:w="1428" w:type="dxa"/>
            <w:vMerge w:val="continue"/>
            <w:vAlign w:val="center"/>
          </w:tcPr>
          <w:p>
            <w:pPr>
              <w:widowControl w:val="0"/>
              <w:spacing w:after="120"/>
              <w:jc w:val="center"/>
              <w:rPr>
                <w:rFonts w:ascii="GHEA Grapalat" w:hAnsi="GHEA Grapalat"/>
              </w:rPr>
            </w:pPr>
          </w:p>
        </w:tc>
        <w:tc>
          <w:tcPr>
            <w:tcW w:w="665" w:type="dxa"/>
            <w:textDirection w:val="btLr"/>
            <w:vAlign w:val="center"/>
          </w:tcPr>
          <w:p>
            <w:pPr>
              <w:widowControl w:val="0"/>
              <w:autoSpaceDE w:val="0"/>
              <w:autoSpaceDN w:val="0"/>
              <w:adjustRightInd w:val="0"/>
              <w:spacing w:after="120"/>
              <w:ind w:left="113" w:right="113"/>
              <w:jc w:val="center"/>
              <w:rPr>
                <w:rFonts w:ascii="GHEA Grapalat" w:hAnsi="GHEA Grapalat"/>
              </w:rPr>
            </w:pPr>
            <w:r>
              <w:rPr>
                <w:rFonts w:ascii="GHEA Grapalat" w:hAnsi="GHEA Grapalat"/>
              </w:rPr>
              <w:t>адрес</w:t>
            </w:r>
          </w:p>
        </w:tc>
        <w:tc>
          <w:tcPr>
            <w:tcW w:w="1565" w:type="dxa"/>
            <w:vAlign w:val="center"/>
          </w:tcPr>
          <w:p>
            <w:pPr>
              <w:widowControl w:val="0"/>
              <w:autoSpaceDE w:val="0"/>
              <w:autoSpaceDN w:val="0"/>
              <w:adjustRightInd w:val="0"/>
              <w:spacing w:after="120"/>
              <w:jc w:val="center"/>
              <w:rPr>
                <w:rFonts w:ascii="GHEA Grapalat" w:hAnsi="GHEA Grapalat"/>
              </w:rPr>
            </w:pPr>
            <w:r>
              <w:rPr>
                <w:rFonts w:ascii="GHEA Grapalat" w:hAnsi="GHEA Grapalat"/>
              </w:rPr>
              <w:t>подлежащее поставке количество товара</w:t>
            </w:r>
          </w:p>
        </w:tc>
        <w:tc>
          <w:tcPr>
            <w:tcW w:w="1506" w:type="dxa"/>
            <w:vAlign w:val="center"/>
          </w:tcPr>
          <w:p>
            <w:pPr>
              <w:widowControl w:val="0"/>
              <w:spacing w:after="120"/>
              <w:jc w:val="center"/>
              <w:rPr>
                <w:rFonts w:ascii="GHEA Grapalat" w:hAnsi="GHEA Grapalat"/>
                <w:lang w:val="en-US"/>
              </w:rPr>
            </w:pPr>
            <w:r>
              <w:rPr>
                <w:rFonts w:ascii="GHEA Grapalat" w:hAnsi="GHEA Grapalat"/>
              </w:rPr>
              <w:t>Срок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665" w:type="dxa"/>
            <w:vAlign w:val="bottom"/>
          </w:tcPr>
          <w:p>
            <w:pPr>
              <w:numPr>
                <w:ilvl w:val="0"/>
                <w:numId w:val="5"/>
              </w:numPr>
              <w:ind w:left="425" w:leftChars="0" w:hanging="425" w:firstLineChars="0"/>
              <w:rPr>
                <w:rFonts w:ascii="GHEA Grapalat" w:hAnsi="GHEA Grapalat"/>
                <w:sz w:val="20"/>
              </w:rPr>
            </w:pPr>
            <w:r>
              <w:rPr>
                <w:rFonts w:ascii="Arial LatArm" w:hAnsi="Arial LatArm"/>
                <w:color w:val="000000"/>
                <w:sz w:val="20"/>
                <w:szCs w:val="20"/>
                <w:highlight w:val="none"/>
              </w:rPr>
              <w:t>1</w:t>
            </w:r>
          </w:p>
        </w:tc>
        <w:tc>
          <w:tcPr>
            <w:tcW w:w="1243" w:type="dxa"/>
            <w:vAlign w:val="bottom"/>
          </w:tcPr>
          <w:p>
            <w:pPr>
              <w:jc w:val="right"/>
              <w:rPr>
                <w:rFonts w:ascii="GHEA Grapalat" w:hAnsi="GHEA Grapalat" w:cs="Arial"/>
                <w:sz w:val="22"/>
                <w:szCs w:val="22"/>
              </w:rPr>
            </w:pPr>
            <w:r>
              <w:rPr>
                <w:rFonts w:ascii="Arial Armenian" w:hAnsi="Arial Armenian" w:cs="Calibri"/>
                <w:color w:val="000000"/>
                <w:sz w:val="20"/>
                <w:szCs w:val="20"/>
              </w:rPr>
              <w:t>15811100</w:t>
            </w:r>
          </w:p>
        </w:tc>
        <w:tc>
          <w:tcPr>
            <w:tcW w:w="2078" w:type="dxa"/>
            <w:vAlign w:val="center"/>
          </w:tcPr>
          <w:p>
            <w:pPr>
              <w:rPr>
                <w:rFonts w:ascii="GHEA Grapalat" w:hAnsi="GHEA Grapalat"/>
                <w:sz w:val="24"/>
                <w:szCs w:val="24"/>
              </w:rPr>
            </w:pPr>
            <w:r>
              <w:rPr>
                <w:rFonts w:hint="default"/>
              </w:rPr>
              <w:t>хлеб</w:t>
            </w:r>
          </w:p>
        </w:tc>
        <w:tc>
          <w:tcPr>
            <w:tcW w:w="665" w:type="dxa"/>
            <w:vAlign w:val="top"/>
          </w:tcPr>
          <w:p>
            <w:pPr>
              <w:rPr>
                <w:rFonts w:ascii="GHEA Grapalat" w:hAnsi="GHEA Grapalat"/>
                <w:sz w:val="20"/>
                <w:szCs w:val="20"/>
                <w:lang w:val="en-US"/>
              </w:rPr>
            </w:pPr>
            <w:r>
              <w:rPr>
                <w:rFonts w:hint="default"/>
              </w:rPr>
              <w:t>РА или эквивалент</w:t>
            </w:r>
          </w:p>
        </w:tc>
        <w:tc>
          <w:tcPr>
            <w:tcW w:w="3973" w:type="dxa"/>
            <w:vAlign w:val="top"/>
          </w:tcPr>
          <w:p>
            <w:pPr>
              <w:jc w:val="center"/>
              <w:rPr>
                <w:rFonts w:ascii="GHEA Grapalat" w:hAnsi="GHEA Grapalat"/>
                <w:sz w:val="20"/>
                <w:szCs w:val="20"/>
                <w:lang w:val="en-US"/>
              </w:rPr>
            </w:pPr>
            <w:r>
              <w:rPr>
                <w:rFonts w:hint="default"/>
              </w:rPr>
              <w:t>Пемза, изготовленная из высококачественной пшеничной муки, AST 31-99. Безопасность в соответствии с гигиеническими стандартами N2-lll-4.9-01-2010 и статьей 8 Закона РА о безопасности пищевых продуктов. Остаточный срок годности не менее 90%.</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jc w:val="center"/>
              <w:rPr>
                <w:rFonts w:ascii="GHEA Grapalat" w:hAnsi="GHEA Grapalat"/>
                <w:sz w:val="20"/>
              </w:rPr>
            </w:pPr>
          </w:p>
        </w:tc>
        <w:tc>
          <w:tcPr>
            <w:tcW w:w="793" w:type="dxa"/>
            <w:vAlign w:val="top"/>
          </w:tcPr>
          <w:p>
            <w:pPr>
              <w:jc w:val="center"/>
              <w:rPr>
                <w:rFonts w:ascii="GHEA Grapalat" w:hAnsi="GHEA Grapalat"/>
                <w:sz w:val="20"/>
              </w:rPr>
            </w:pPr>
          </w:p>
        </w:tc>
        <w:tc>
          <w:tcPr>
            <w:tcW w:w="1428" w:type="dxa"/>
            <w:vAlign w:val="center"/>
          </w:tcPr>
          <w:p>
            <w:pPr>
              <w:jc w:val="center"/>
              <w:rPr>
                <w:rFonts w:ascii="Arial" w:hAnsi="Arial" w:cs="Arial"/>
                <w:color w:val="000000"/>
                <w:sz w:val="20"/>
                <w:szCs w:val="20"/>
              </w:rPr>
            </w:pPr>
            <w:r>
              <w:rPr>
                <w:rFonts w:ascii="Arial LatArm" w:hAnsi="Arial LatArm" w:cs="Calibri"/>
                <w:color w:val="000000"/>
              </w:rPr>
              <w:t>840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rFonts w:ascii="Arial" w:hAnsi="Arial" w:cs="Arial"/>
                <w:color w:val="000000"/>
                <w:sz w:val="20"/>
                <w:szCs w:val="20"/>
              </w:rPr>
            </w:pPr>
            <w:r>
              <w:rPr>
                <w:rFonts w:ascii="Arial LatArm" w:hAnsi="Arial LatArm" w:cs="Calibri"/>
                <w:color w:val="000000"/>
              </w:rPr>
              <w:t>840</w:t>
            </w:r>
          </w:p>
        </w:tc>
        <w:tc>
          <w:tcPr>
            <w:tcW w:w="1506" w:type="dxa"/>
            <w:vAlign w:val="top"/>
          </w:tcPr>
          <w:p>
            <w:pPr>
              <w:jc w:val="cente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GHEA Grapalat" w:hAnsi="GHEA Grapalat"/>
                <w:sz w:val="20"/>
                <w:lang w:val="hy-AM"/>
              </w:rPr>
            </w:pPr>
            <w:r>
              <w:rPr>
                <w:rFonts w:ascii="Arial LatArm" w:hAnsi="Arial LatArm"/>
                <w:color w:val="000000"/>
                <w:sz w:val="20"/>
                <w:szCs w:val="20"/>
                <w:highlight w:val="none"/>
              </w:rPr>
              <w:t>2</w:t>
            </w:r>
          </w:p>
        </w:tc>
        <w:tc>
          <w:tcPr>
            <w:tcW w:w="1243" w:type="dxa"/>
            <w:vAlign w:val="bottom"/>
          </w:tcPr>
          <w:p>
            <w:pPr>
              <w:jc w:val="right"/>
              <w:rPr>
                <w:rFonts w:ascii="GHEA Grapalat" w:hAnsi="GHEA Grapalat" w:cs="Arial"/>
                <w:sz w:val="22"/>
                <w:szCs w:val="22"/>
              </w:rPr>
            </w:pPr>
            <w:r>
              <w:rPr>
                <w:rFonts w:ascii="Arial Armenian" w:hAnsi="Arial Armenian" w:cs="Calibri"/>
                <w:color w:val="000000"/>
                <w:sz w:val="20"/>
                <w:szCs w:val="20"/>
              </w:rPr>
              <w:t>15531100</w:t>
            </w:r>
          </w:p>
        </w:tc>
        <w:tc>
          <w:tcPr>
            <w:tcW w:w="2078" w:type="dxa"/>
            <w:vAlign w:val="center"/>
          </w:tcPr>
          <w:p>
            <w:pPr>
              <w:rPr>
                <w:rFonts w:ascii="GHEA Grapalat" w:hAnsi="GHEA Grapalat" w:cs="Arial"/>
              </w:rPr>
            </w:pPr>
            <w:r>
              <w:rPr>
                <w:rFonts w:hint="default"/>
              </w:rPr>
              <w:t>масло сливочное</w:t>
            </w:r>
          </w:p>
        </w:tc>
        <w:tc>
          <w:tcPr>
            <w:tcW w:w="665" w:type="dxa"/>
            <w:vAlign w:val="top"/>
          </w:tcPr>
          <w:p>
            <w:pPr>
              <w:rPr>
                <w:rFonts w:ascii="GHEA Grapalat" w:hAnsi="GHEA Grapalat"/>
                <w:sz w:val="20"/>
                <w:szCs w:val="20"/>
                <w:lang w:val="en-US"/>
              </w:rPr>
            </w:pPr>
            <w:r>
              <w:rPr>
                <w:rFonts w:hint="default"/>
              </w:rPr>
              <w:t>РА или эквивалент</w:t>
            </w:r>
          </w:p>
        </w:tc>
        <w:tc>
          <w:tcPr>
            <w:tcW w:w="3973" w:type="dxa"/>
            <w:vAlign w:val="center"/>
          </w:tcPr>
          <w:p>
            <w:pPr>
              <w:rPr>
                <w:rFonts w:ascii="GHEA Grapalat" w:hAnsi="GHEA Grapalat" w:cs="Sylfaen"/>
                <w:color w:val="000000"/>
                <w:sz w:val="20"/>
                <w:szCs w:val="20"/>
              </w:rPr>
            </w:pPr>
            <w:r>
              <w:rPr>
                <w:rFonts w:hint="default"/>
              </w:rPr>
              <w:t>Доставить хлеб в 9:00 утра. Договорились с покупателем.</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jc w:val="center"/>
              <w:rPr>
                <w:rFonts w:ascii="GHEA Grapalat" w:hAnsi="GHEA Grapalat"/>
                <w:sz w:val="20"/>
                <w:lang w:val="af-ZA"/>
              </w:rPr>
            </w:pPr>
          </w:p>
        </w:tc>
        <w:tc>
          <w:tcPr>
            <w:tcW w:w="793" w:type="dxa"/>
            <w:vAlign w:val="top"/>
          </w:tcPr>
          <w:p>
            <w:pPr>
              <w:jc w:val="center"/>
              <w:rPr>
                <w:rFonts w:ascii="GHEA Grapalat" w:hAnsi="GHEA Grapalat"/>
                <w:sz w:val="20"/>
                <w:lang w:val="af-ZA"/>
              </w:rPr>
            </w:pPr>
          </w:p>
        </w:tc>
        <w:tc>
          <w:tcPr>
            <w:tcW w:w="1428" w:type="dxa"/>
            <w:vAlign w:val="center"/>
          </w:tcPr>
          <w:p>
            <w:pPr>
              <w:jc w:val="center"/>
              <w:rPr>
                <w:rFonts w:ascii="Arial Armenian" w:hAnsi="Arial Armenian" w:cs="Calibri"/>
                <w:color w:val="000000"/>
                <w:sz w:val="20"/>
                <w:szCs w:val="20"/>
              </w:rPr>
            </w:pPr>
            <w:r>
              <w:rPr>
                <w:rFonts w:ascii="Arial LatArm" w:hAnsi="Arial LatArm" w:cs="Calibri"/>
                <w:color w:val="000000"/>
              </w:rPr>
              <w:t>170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rFonts w:ascii="Arial Armenian" w:hAnsi="Arial Armenian" w:cs="Calibri"/>
                <w:color w:val="000000"/>
                <w:sz w:val="20"/>
                <w:szCs w:val="20"/>
              </w:rPr>
            </w:pPr>
            <w:r>
              <w:rPr>
                <w:rFonts w:ascii="Arial LatArm" w:hAnsi="Arial LatArm" w:cs="Calibri"/>
                <w:color w:val="000000"/>
              </w:rPr>
              <w:t>170</w:t>
            </w:r>
          </w:p>
        </w:tc>
        <w:tc>
          <w:tcPr>
            <w:tcW w:w="1506" w:type="dxa"/>
            <w:vAlign w:val="top"/>
          </w:tcPr>
          <w:p>
            <w:pPr>
              <w:jc w:val="cente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GHEA Grapalat" w:hAnsi="GHEA Grapalat"/>
                <w:sz w:val="20"/>
                <w:lang w:val="hy-AM"/>
              </w:rPr>
            </w:pPr>
            <w:r>
              <w:rPr>
                <w:rFonts w:ascii="Arial LatArm" w:hAnsi="Arial LatArm"/>
                <w:color w:val="000000"/>
                <w:sz w:val="20"/>
                <w:szCs w:val="20"/>
                <w:highlight w:val="none"/>
              </w:rPr>
              <w:t>3</w:t>
            </w:r>
          </w:p>
        </w:tc>
        <w:tc>
          <w:tcPr>
            <w:tcW w:w="1243" w:type="dxa"/>
            <w:vAlign w:val="center"/>
          </w:tcPr>
          <w:p>
            <w:pPr>
              <w:jc w:val="right"/>
              <w:rPr>
                <w:rFonts w:ascii="GHEA Grapalat" w:hAnsi="GHEA Grapalat" w:cs="Arial"/>
                <w:sz w:val="22"/>
                <w:szCs w:val="22"/>
              </w:rPr>
            </w:pPr>
            <w:r>
              <w:rPr>
                <w:rFonts w:ascii="Arial Armenian" w:hAnsi="Arial Armenian" w:cs="Calibri"/>
                <w:color w:val="000000"/>
                <w:sz w:val="20"/>
                <w:szCs w:val="20"/>
              </w:rPr>
              <w:t>15421100</w:t>
            </w:r>
          </w:p>
        </w:tc>
        <w:tc>
          <w:tcPr>
            <w:tcW w:w="2078" w:type="dxa"/>
            <w:vAlign w:val="center"/>
          </w:tcPr>
          <w:p>
            <w:pPr>
              <w:rPr>
                <w:rFonts w:ascii="GHEA Grapalat" w:hAnsi="GHEA Grapalat" w:cs="Arial"/>
              </w:rPr>
            </w:pPr>
            <w:r>
              <w:rPr>
                <w:rFonts w:hint="default"/>
              </w:rPr>
              <w:t>Растительное масло</w:t>
            </w:r>
          </w:p>
        </w:tc>
        <w:tc>
          <w:tcPr>
            <w:tcW w:w="665" w:type="dxa"/>
            <w:vAlign w:val="top"/>
          </w:tcPr>
          <w:p>
            <w:pPr>
              <w:rPr>
                <w:rFonts w:ascii="GHEA Grapalat" w:hAnsi="GHEA Grapalat"/>
                <w:sz w:val="20"/>
                <w:szCs w:val="20"/>
                <w:lang w:val="en-US"/>
              </w:rPr>
            </w:pPr>
            <w:r>
              <w:rPr>
                <w:rFonts w:hint="default"/>
              </w:rPr>
              <w:t>РА или эквивалент</w:t>
            </w:r>
          </w:p>
        </w:tc>
        <w:tc>
          <w:tcPr>
            <w:tcW w:w="3973" w:type="dxa"/>
            <w:vAlign w:val="top"/>
          </w:tcPr>
          <w:p>
            <w:pPr>
              <w:rPr>
                <w:rFonts w:ascii="GHEA Grapalat" w:hAnsi="GHEA Grapalat" w:cs="Sylfaen"/>
                <w:color w:val="000000"/>
                <w:sz w:val="20"/>
                <w:szCs w:val="20"/>
                <w:lang w:val="af-ZA"/>
              </w:rPr>
            </w:pPr>
            <w:r>
              <w:rPr>
                <w:rFonts w:hint="default"/>
              </w:rPr>
              <w:t>Сливочный, насыщенный: 82,5%, высококачественный, свежий, содержание белка 0,7 г, углеводов 0,7 г, 740 ккал.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 Зеланд или эквивалент.</w:t>
            </w:r>
          </w:p>
        </w:tc>
        <w:tc>
          <w:tcPr>
            <w:tcW w:w="557" w:type="dxa"/>
            <w:textDirection w:val="btLr"/>
            <w:vAlign w:val="bottom"/>
          </w:tcPr>
          <w:p>
            <w:pPr>
              <w:ind w:left="113" w:right="113"/>
              <w:rPr>
                <w:rFonts w:ascii="GHEA Grapalat" w:hAnsi="GHEA Grapalat" w:cs="Arial"/>
                <w:sz w:val="22"/>
                <w:szCs w:val="22"/>
                <w:lang w:val="en-US"/>
              </w:rPr>
            </w:pPr>
            <w:r>
              <w:rPr>
                <w:rFonts w:hint="default"/>
              </w:rPr>
              <w:t>литр</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sz w:val="20"/>
                <w:szCs w:val="20"/>
              </w:rPr>
            </w:pPr>
            <w:r>
              <w:rPr>
                <w:rFonts w:ascii="Arial LatArm" w:hAnsi="Arial LatArm" w:cs="Calibri"/>
                <w:color w:val="000000"/>
              </w:rPr>
              <w:t>7</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7</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top"/>
          </w:tcPr>
          <w:p>
            <w:pPr>
              <w:numPr>
                <w:ilvl w:val="0"/>
                <w:numId w:val="5"/>
              </w:numPr>
              <w:ind w:left="425" w:leftChars="0" w:hanging="425" w:firstLineChars="0"/>
              <w:rPr>
                <w:rFonts w:ascii="GHEA Grapalat" w:hAnsi="GHEA Grapalat"/>
                <w:sz w:val="20"/>
                <w:lang w:val="hy-AM"/>
              </w:rPr>
            </w:pPr>
            <w:r>
              <w:rPr>
                <w:rFonts w:ascii="Arial LatArm" w:hAnsi="Arial LatArm"/>
                <w:highlight w:val="none"/>
              </w:rPr>
              <w:t>4</w:t>
            </w:r>
          </w:p>
        </w:tc>
        <w:tc>
          <w:tcPr>
            <w:tcW w:w="1243" w:type="dxa"/>
            <w:vAlign w:val="bottom"/>
          </w:tcPr>
          <w:p>
            <w:pPr>
              <w:jc w:val="right"/>
              <w:rPr>
                <w:rFonts w:ascii="GHEA Grapalat" w:hAnsi="GHEA Grapalat" w:cs="Arial"/>
                <w:sz w:val="22"/>
                <w:szCs w:val="22"/>
              </w:rPr>
            </w:pPr>
            <w:r>
              <w:rPr>
                <w:rFonts w:ascii="Arial Armenian" w:hAnsi="Arial Armenian" w:cs="Calibri"/>
                <w:color w:val="000000"/>
                <w:sz w:val="20"/>
                <w:szCs w:val="20"/>
              </w:rPr>
              <w:t>15831000</w:t>
            </w:r>
          </w:p>
        </w:tc>
        <w:tc>
          <w:tcPr>
            <w:tcW w:w="2078" w:type="dxa"/>
            <w:vAlign w:val="center"/>
          </w:tcPr>
          <w:p>
            <w:pPr>
              <w:rPr>
                <w:rFonts w:ascii="GHEA Grapalat" w:hAnsi="GHEA Grapalat" w:cs="Arial"/>
              </w:rPr>
            </w:pPr>
            <w:r>
              <w:rPr>
                <w:rFonts w:hint="default"/>
              </w:rPr>
              <w:t>сахар</w:t>
            </w:r>
          </w:p>
        </w:tc>
        <w:tc>
          <w:tcPr>
            <w:tcW w:w="665" w:type="dxa"/>
            <w:vAlign w:val="top"/>
          </w:tcPr>
          <w:p>
            <w:pPr>
              <w:rPr>
                <w:rFonts w:ascii="GHEA Grapalat" w:hAnsi="GHEA Grapalat"/>
                <w:sz w:val="20"/>
                <w:szCs w:val="20"/>
                <w:lang w:val="en-US"/>
              </w:rPr>
            </w:pPr>
            <w:r>
              <w:rPr>
                <w:rFonts w:hint="default"/>
              </w:rPr>
              <w:t>РА или эквивалент</w:t>
            </w:r>
          </w:p>
        </w:tc>
        <w:tc>
          <w:tcPr>
            <w:tcW w:w="3973" w:type="dxa"/>
            <w:vAlign w:val="top"/>
          </w:tcPr>
          <w:p>
            <w:pPr>
              <w:rPr>
                <w:rFonts w:ascii="GHEA Grapalat" w:hAnsi="GHEA Grapalat"/>
                <w:sz w:val="20"/>
                <w:szCs w:val="20"/>
                <w:lang w:val="af-ZA"/>
              </w:rPr>
            </w:pPr>
            <w:r>
              <w:rPr>
                <w:rFonts w:hint="default"/>
              </w:rPr>
              <w:t>Сделано из семян подсолнечника, антиоксидант, высококачественный, рафинированный, без запаха, 1 литр. Безопасность в соответствии с N 2- ||| - 4.9-01-2010 Статья 8 Закона РА о безопасности пищевых продуктов, маркировка, маркировка.</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sz w:val="20"/>
                <w:szCs w:val="20"/>
              </w:rPr>
            </w:pPr>
            <w:r>
              <w:rPr>
                <w:rFonts w:ascii="Arial LatArm" w:hAnsi="Arial LatArm" w:cs="Calibri"/>
                <w:color w:val="000000"/>
              </w:rPr>
              <w:t>220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220</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top"/>
          </w:tcPr>
          <w:p>
            <w:pPr>
              <w:numPr>
                <w:ilvl w:val="0"/>
                <w:numId w:val="5"/>
              </w:numPr>
              <w:ind w:left="425" w:leftChars="0" w:hanging="425" w:firstLineChars="0"/>
              <w:rPr>
                <w:rFonts w:ascii="GHEA Grapalat" w:hAnsi="GHEA Grapalat"/>
                <w:sz w:val="20"/>
                <w:lang w:val="af-ZA"/>
              </w:rPr>
            </w:pPr>
            <w:r>
              <w:rPr>
                <w:rFonts w:ascii="Arial LatArm" w:hAnsi="Arial LatArm"/>
                <w:highlight w:val="none"/>
              </w:rPr>
              <w:t>5</w:t>
            </w:r>
          </w:p>
        </w:tc>
        <w:tc>
          <w:tcPr>
            <w:tcW w:w="1243" w:type="dxa"/>
            <w:vAlign w:val="bottom"/>
          </w:tcPr>
          <w:p>
            <w:pPr>
              <w:jc w:val="right"/>
              <w:rPr>
                <w:rFonts w:ascii="GHEA Grapalat" w:hAnsi="GHEA Grapalat" w:cs="Arial"/>
                <w:sz w:val="22"/>
                <w:szCs w:val="22"/>
              </w:rPr>
            </w:pPr>
            <w:r>
              <w:rPr>
                <w:rFonts w:ascii="Arial Armenian" w:hAnsi="Arial Armenian" w:cs="Calibri"/>
                <w:color w:val="000000"/>
                <w:sz w:val="20"/>
                <w:szCs w:val="20"/>
              </w:rPr>
              <w:t>15616000</w:t>
            </w:r>
          </w:p>
        </w:tc>
        <w:tc>
          <w:tcPr>
            <w:tcW w:w="2078" w:type="dxa"/>
            <w:vAlign w:val="center"/>
          </w:tcPr>
          <w:p>
            <w:pPr>
              <w:rPr>
                <w:rFonts w:ascii="GHEA Grapalat" w:hAnsi="GHEA Grapalat" w:cs="Arial"/>
              </w:rPr>
            </w:pPr>
            <w:r>
              <w:rPr>
                <w:rFonts w:hint="default"/>
              </w:rPr>
              <w:t>гречиха</w:t>
            </w:r>
          </w:p>
        </w:tc>
        <w:tc>
          <w:tcPr>
            <w:tcW w:w="665" w:type="dxa"/>
            <w:vAlign w:val="top"/>
          </w:tcPr>
          <w:p>
            <w:pPr>
              <w:rPr>
                <w:rFonts w:ascii="GHEA Grapalat" w:hAnsi="GHEA Grapalat"/>
                <w:sz w:val="20"/>
                <w:szCs w:val="20"/>
                <w:lang w:val="hy-AM"/>
              </w:rPr>
            </w:pPr>
            <w:r>
              <w:rPr>
                <w:rFonts w:hint="default"/>
              </w:rPr>
              <w:t>РА или эквивалент</w:t>
            </w:r>
          </w:p>
        </w:tc>
        <w:tc>
          <w:tcPr>
            <w:tcW w:w="3973" w:type="dxa"/>
            <w:vAlign w:val="top"/>
          </w:tcPr>
          <w:p>
            <w:pPr>
              <w:rPr>
                <w:rFonts w:ascii="GHEA Grapalat" w:hAnsi="GHEA Grapalat" w:cs="Sylfaen"/>
                <w:color w:val="000000"/>
                <w:sz w:val="20"/>
                <w:szCs w:val="20"/>
              </w:rPr>
            </w:pPr>
            <w:r>
              <w:rPr>
                <w:rFonts w:hint="default"/>
              </w:rPr>
              <w:t>RF или эквивалентный сахар из свеклы, белый, сыпучий, сладкий, без запаха или запаха (как сухой, так и в растворе). Раствор сахара должен быть прозрачным, без остаточных осадков и побочных продуктов, масса сахарозы не менее 99,75% (содержание сухого вещества), влажность не более 0,14%, массовая доля сахарозы: Не более 0,0003% по ГОСТ 21-94. Безопасность в соответствии с N 2-III-4.9-01- 2010 гигиеническими нормами и маркировкой - Статья 8 Закона РА «О безопасности пищевых продуктов». Срок годности менее 50% времени доставки. Доставка Ежемесячно.</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sz w:val="20"/>
                <w:szCs w:val="20"/>
              </w:rPr>
            </w:pPr>
            <w:r>
              <w:rPr>
                <w:rFonts w:ascii="Arial LatArm" w:hAnsi="Arial LatArm" w:cs="Calibri"/>
                <w:color w:val="000000"/>
              </w:rPr>
              <w:t>40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40</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top"/>
          </w:tcPr>
          <w:p>
            <w:pPr>
              <w:numPr>
                <w:ilvl w:val="0"/>
                <w:numId w:val="5"/>
              </w:numPr>
              <w:ind w:left="425" w:leftChars="0" w:hanging="425" w:firstLineChars="0"/>
              <w:rPr>
                <w:rFonts w:ascii="GHEA Grapalat" w:hAnsi="GHEA Grapalat"/>
                <w:sz w:val="20"/>
                <w:lang w:val="hy-AM"/>
              </w:rPr>
            </w:pPr>
            <w:r>
              <w:rPr>
                <w:rFonts w:ascii="Arial LatArm" w:hAnsi="Arial LatArm"/>
                <w:highlight w:val="none"/>
              </w:rPr>
              <w:t>6</w:t>
            </w:r>
          </w:p>
        </w:tc>
        <w:tc>
          <w:tcPr>
            <w:tcW w:w="1243" w:type="dxa"/>
            <w:vAlign w:val="bottom"/>
          </w:tcPr>
          <w:p>
            <w:pPr>
              <w:jc w:val="right"/>
              <w:rPr>
                <w:rFonts w:ascii="GHEA Grapalat" w:hAnsi="GHEA Grapalat" w:cs="Arial"/>
                <w:sz w:val="22"/>
                <w:szCs w:val="22"/>
              </w:rPr>
            </w:pPr>
            <w:r>
              <w:rPr>
                <w:rFonts w:ascii="Arial Armenian" w:hAnsi="Arial Armenian" w:cs="Calibri"/>
                <w:sz w:val="20"/>
                <w:szCs w:val="20"/>
              </w:rPr>
              <w:t>03221117</w:t>
            </w:r>
          </w:p>
        </w:tc>
        <w:tc>
          <w:tcPr>
            <w:tcW w:w="2078" w:type="dxa"/>
            <w:vAlign w:val="bottom"/>
          </w:tcPr>
          <w:p>
            <w:pPr>
              <w:rPr>
                <w:rFonts w:ascii="GHEA Grapalat" w:hAnsi="GHEA Grapalat" w:cs="Arial"/>
              </w:rPr>
            </w:pPr>
            <w:r>
              <w:rPr>
                <w:rFonts w:hint="default"/>
              </w:rPr>
              <w:t>горох, шипы</w:t>
            </w:r>
          </w:p>
        </w:tc>
        <w:tc>
          <w:tcPr>
            <w:tcW w:w="665" w:type="dxa"/>
            <w:vAlign w:val="top"/>
          </w:tcPr>
          <w:p>
            <w:pPr>
              <w:rPr>
                <w:rFonts w:ascii="GHEA Grapalat" w:hAnsi="GHEA Grapalat"/>
                <w:sz w:val="20"/>
                <w:szCs w:val="20"/>
                <w:lang w:val="hy-AM"/>
              </w:rPr>
            </w:pPr>
            <w:r>
              <w:rPr>
                <w:rFonts w:hint="default"/>
              </w:rPr>
              <w:t>РА или эквивалент</w:t>
            </w:r>
          </w:p>
        </w:tc>
        <w:tc>
          <w:tcPr>
            <w:tcW w:w="3973" w:type="dxa"/>
            <w:vAlign w:val="top"/>
          </w:tcPr>
          <w:p>
            <w:pPr>
              <w:rPr>
                <w:rFonts w:ascii="GHEA Grapalat" w:hAnsi="GHEA Grapalat" w:cs="Sylfaen"/>
                <w:color w:val="000000"/>
                <w:sz w:val="20"/>
                <w:szCs w:val="20"/>
              </w:rPr>
            </w:pPr>
            <w:r>
              <w:rPr>
                <w:rFonts w:hint="default"/>
              </w:rPr>
              <w:t>Гречневая крупа I или II сортов, влажность не более 14,0%, крупы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rPr>
                <w:rFonts w:ascii="GHEA Grapalat" w:hAnsi="GHEA Grapalat"/>
                <w:sz w:val="20"/>
                <w:lang w:val="af-ZA"/>
              </w:rPr>
            </w:pPr>
          </w:p>
        </w:tc>
        <w:tc>
          <w:tcPr>
            <w:tcW w:w="793" w:type="dxa"/>
            <w:vAlign w:val="top"/>
          </w:tcPr>
          <w:p>
            <w:pPr>
              <w:rPr>
                <w:rFonts w:ascii="GHEA Grapalat" w:hAnsi="GHEA Grapalat"/>
                <w:sz w:val="20"/>
                <w:lang w:val="af-ZA"/>
              </w:rPr>
            </w:pPr>
          </w:p>
        </w:tc>
        <w:tc>
          <w:tcPr>
            <w:tcW w:w="1428" w:type="dxa"/>
            <w:vAlign w:val="center"/>
          </w:tcPr>
          <w:p>
            <w:pPr>
              <w:jc w:val="center"/>
              <w:rPr>
                <w:sz w:val="20"/>
                <w:szCs w:val="20"/>
              </w:rPr>
            </w:pPr>
            <w:r>
              <w:rPr>
                <w:rFonts w:ascii="Arial LatArm" w:hAnsi="Arial LatArm" w:cs="Calibri"/>
                <w:color w:val="000000"/>
              </w:rPr>
              <w:t>20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20</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top"/>
          </w:tcPr>
          <w:p>
            <w:pPr>
              <w:numPr>
                <w:ilvl w:val="0"/>
                <w:numId w:val="5"/>
              </w:numPr>
              <w:ind w:left="425" w:leftChars="0" w:hanging="425" w:firstLineChars="0"/>
              <w:rPr>
                <w:rFonts w:ascii="GHEA Grapalat" w:hAnsi="GHEA Grapalat"/>
                <w:sz w:val="20"/>
                <w:lang w:val="hy-AM"/>
              </w:rPr>
            </w:pPr>
            <w:r>
              <w:rPr>
                <w:rFonts w:ascii="Arial LatArm" w:hAnsi="Arial LatArm"/>
                <w:highlight w:val="none"/>
              </w:rPr>
              <w:t>7</w:t>
            </w:r>
          </w:p>
        </w:tc>
        <w:tc>
          <w:tcPr>
            <w:tcW w:w="1243" w:type="dxa"/>
            <w:vAlign w:val="bottom"/>
          </w:tcPr>
          <w:p>
            <w:pPr>
              <w:jc w:val="right"/>
              <w:rPr>
                <w:rFonts w:ascii="GHEA Grapalat" w:hAnsi="GHEA Grapalat" w:cs="Arial"/>
                <w:sz w:val="22"/>
                <w:szCs w:val="22"/>
              </w:rPr>
            </w:pPr>
            <w:r>
              <w:rPr>
                <w:rFonts w:ascii="Arial Armenian" w:hAnsi="Arial Armenian" w:cs="Calibri"/>
                <w:color w:val="000000"/>
                <w:sz w:val="20"/>
                <w:szCs w:val="20"/>
              </w:rPr>
              <w:t>15851100</w:t>
            </w:r>
          </w:p>
        </w:tc>
        <w:tc>
          <w:tcPr>
            <w:tcW w:w="2078" w:type="dxa"/>
            <w:vAlign w:val="center"/>
          </w:tcPr>
          <w:p>
            <w:pPr>
              <w:rPr>
                <w:rFonts w:ascii="GHEA Grapalat" w:hAnsi="GHEA Grapalat" w:cs="Arial"/>
              </w:rPr>
            </w:pPr>
            <w:r>
              <w:rPr>
                <w:rFonts w:hint="default"/>
              </w:rPr>
              <w:t>вермишель, макаронные изделия</w:t>
            </w:r>
          </w:p>
        </w:tc>
        <w:tc>
          <w:tcPr>
            <w:tcW w:w="665" w:type="dxa"/>
            <w:vAlign w:val="top"/>
          </w:tcPr>
          <w:p>
            <w:pPr>
              <w:rPr>
                <w:rFonts w:ascii="GHEA Grapalat" w:hAnsi="GHEA Grapalat"/>
                <w:sz w:val="20"/>
                <w:szCs w:val="20"/>
                <w:lang w:val="en-US"/>
              </w:rPr>
            </w:pPr>
            <w:r>
              <w:rPr>
                <w:rFonts w:hint="default"/>
              </w:rPr>
              <w:t>РА или эквивалент</w:t>
            </w:r>
          </w:p>
        </w:tc>
        <w:tc>
          <w:tcPr>
            <w:tcW w:w="3973" w:type="dxa"/>
            <w:vAlign w:val="top"/>
          </w:tcPr>
          <w:p>
            <w:pPr>
              <w:rPr>
                <w:rFonts w:ascii="GHEA Grapalat" w:hAnsi="GHEA Grapalat"/>
                <w:sz w:val="20"/>
                <w:szCs w:val="20"/>
              </w:rPr>
            </w:pPr>
            <w:r>
              <w:rPr>
                <w:rFonts w:hint="default"/>
              </w:rPr>
              <w:t>Консервы, зеленые. укомплектована контейнерами по 750 г. Отечественного или зарубежного производства. ГОСТ 15842-90. Безопасность и маркировка: N 2-III-4.9-01-2010 Гигиенические нормы и статья 8 Закона РА о безопасности пищевых продуктов</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sz w:val="20"/>
                <w:szCs w:val="20"/>
              </w:rPr>
            </w:pPr>
            <w:r>
              <w:rPr>
                <w:rFonts w:ascii="Arial LatArm" w:hAnsi="Arial LatArm" w:cs="Calibri"/>
                <w:color w:val="000000"/>
              </w:rPr>
              <w:t>150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150</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top"/>
          </w:tcPr>
          <w:p>
            <w:pPr>
              <w:numPr>
                <w:ilvl w:val="0"/>
                <w:numId w:val="5"/>
              </w:numPr>
              <w:ind w:left="425" w:leftChars="0" w:hanging="425" w:firstLineChars="0"/>
              <w:rPr>
                <w:rFonts w:ascii="GHEA Grapalat" w:hAnsi="GHEA Grapalat"/>
                <w:sz w:val="20"/>
              </w:rPr>
            </w:pPr>
            <w:r>
              <w:rPr>
                <w:rFonts w:ascii="Arial LatArm" w:hAnsi="Arial LatArm"/>
                <w:highlight w:val="none"/>
              </w:rPr>
              <w:t>8</w:t>
            </w:r>
          </w:p>
        </w:tc>
        <w:tc>
          <w:tcPr>
            <w:tcW w:w="1243" w:type="dxa"/>
            <w:vAlign w:val="center"/>
          </w:tcPr>
          <w:p>
            <w:pPr>
              <w:jc w:val="right"/>
              <w:rPr>
                <w:rFonts w:ascii="GHEA Grapalat" w:hAnsi="GHEA Grapalat" w:cs="Arial"/>
                <w:sz w:val="22"/>
                <w:szCs w:val="22"/>
              </w:rPr>
            </w:pPr>
            <w:r>
              <w:rPr>
                <w:rFonts w:ascii="Arial Armenian" w:hAnsi="Arial Armenian" w:cs="Calibri"/>
                <w:color w:val="000000"/>
                <w:sz w:val="20"/>
                <w:szCs w:val="20"/>
              </w:rPr>
              <w:t>15614200</w:t>
            </w:r>
          </w:p>
        </w:tc>
        <w:tc>
          <w:tcPr>
            <w:tcW w:w="2078" w:type="dxa"/>
            <w:vAlign w:val="center"/>
          </w:tcPr>
          <w:p>
            <w:pPr>
              <w:rPr>
                <w:rFonts w:ascii="GHEA Grapalat" w:hAnsi="GHEA Grapalat" w:cs="Arial"/>
                <w:color w:val="000000"/>
              </w:rPr>
            </w:pPr>
            <w:r>
              <w:rPr>
                <w:rFonts w:hint="default"/>
              </w:rPr>
              <w:t>рис</w:t>
            </w:r>
          </w:p>
        </w:tc>
        <w:tc>
          <w:tcPr>
            <w:tcW w:w="665" w:type="dxa"/>
            <w:vAlign w:val="top"/>
          </w:tcPr>
          <w:p>
            <w:pPr>
              <w:rPr>
                <w:rFonts w:ascii="GHEA Grapalat" w:hAnsi="GHEA Grapalat"/>
                <w:sz w:val="20"/>
                <w:szCs w:val="20"/>
                <w:lang w:val="hy-AM"/>
              </w:rPr>
            </w:pPr>
            <w:r>
              <w:rPr>
                <w:rFonts w:hint="default"/>
              </w:rPr>
              <w:t>РА или эквивалент</w:t>
            </w:r>
          </w:p>
        </w:tc>
        <w:tc>
          <w:tcPr>
            <w:tcW w:w="3973" w:type="dxa"/>
            <w:vAlign w:val="top"/>
          </w:tcPr>
          <w:p>
            <w:pPr>
              <w:rPr>
                <w:rFonts w:ascii="GHEA Grapalat" w:hAnsi="GHEA Grapalat"/>
                <w:sz w:val="20"/>
                <w:szCs w:val="20"/>
              </w:rPr>
            </w:pPr>
            <w:r>
              <w:rPr>
                <w:rFonts w:hint="default"/>
              </w:rPr>
              <w:t>Паста из сырого теста, в зависимости от типа и качества муки: A (мука из твердой пшеницы), B (мука из мягкой глазури), B (пшеничная мука для выпечки), жареная и не жареная, ГОСТ 875-92 или эквивалент. Безопасность в соответствии с N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sz w:val="20"/>
                <w:szCs w:val="20"/>
              </w:rPr>
            </w:pPr>
            <w:r>
              <w:rPr>
                <w:rFonts w:ascii="Arial LatArm" w:hAnsi="Arial LatArm" w:cs="Calibri"/>
                <w:color w:val="000000"/>
              </w:rPr>
              <w:t>50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50</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GHEA Grapalat" w:hAnsi="GHEA Grapalat"/>
                <w:sz w:val="20"/>
                <w:lang w:val="af-ZA"/>
              </w:rPr>
            </w:pPr>
            <w:r>
              <w:rPr>
                <w:rFonts w:ascii="Arial LatArm" w:hAnsi="Arial LatArm"/>
                <w:color w:val="000000"/>
                <w:sz w:val="20"/>
                <w:szCs w:val="20"/>
                <w:highlight w:val="none"/>
              </w:rPr>
              <w:t>9</w:t>
            </w:r>
          </w:p>
        </w:tc>
        <w:tc>
          <w:tcPr>
            <w:tcW w:w="1243" w:type="dxa"/>
            <w:vAlign w:val="center"/>
          </w:tcPr>
          <w:p>
            <w:pPr>
              <w:jc w:val="right"/>
              <w:rPr>
                <w:rFonts w:ascii="GHEA Grapalat" w:hAnsi="GHEA Grapalat" w:cs="Arial"/>
                <w:sz w:val="22"/>
                <w:szCs w:val="22"/>
              </w:rPr>
            </w:pPr>
            <w:r>
              <w:rPr>
                <w:rFonts w:ascii="Arial Armenian" w:hAnsi="Arial Armenian" w:cs="Calibri"/>
                <w:color w:val="000000"/>
                <w:sz w:val="20"/>
                <w:szCs w:val="20"/>
              </w:rPr>
              <w:t>15617000</w:t>
            </w:r>
          </w:p>
        </w:tc>
        <w:tc>
          <w:tcPr>
            <w:tcW w:w="2078" w:type="dxa"/>
            <w:vAlign w:val="center"/>
          </w:tcPr>
          <w:p>
            <w:pPr>
              <w:rPr>
                <w:rFonts w:ascii="GHEA Grapalat" w:hAnsi="GHEA Grapalat" w:cs="Arial"/>
              </w:rPr>
            </w:pPr>
            <w:r>
              <w:rPr>
                <w:rFonts w:hint="default"/>
              </w:rPr>
              <w:t>крупа</w:t>
            </w:r>
          </w:p>
        </w:tc>
        <w:tc>
          <w:tcPr>
            <w:tcW w:w="665" w:type="dxa"/>
            <w:vAlign w:val="top"/>
          </w:tcPr>
          <w:p>
            <w:pPr>
              <w:rPr>
                <w:rFonts w:ascii="GHEA Grapalat" w:hAnsi="GHEA Grapalat"/>
                <w:sz w:val="20"/>
                <w:szCs w:val="20"/>
                <w:lang w:val="en-US"/>
              </w:rPr>
            </w:pPr>
            <w:r>
              <w:rPr>
                <w:rFonts w:hint="default"/>
              </w:rPr>
              <w:t>РА или эквивалент</w:t>
            </w:r>
          </w:p>
        </w:tc>
        <w:tc>
          <w:tcPr>
            <w:tcW w:w="3973" w:type="dxa"/>
            <w:vAlign w:val="top"/>
          </w:tcPr>
          <w:p>
            <w:pPr>
              <w:rPr>
                <w:rFonts w:ascii="GHEA Grapalat" w:hAnsi="GHEA Grapalat" w:cs="Sylfaen"/>
                <w:color w:val="000000"/>
                <w:sz w:val="20"/>
                <w:szCs w:val="20"/>
              </w:rPr>
            </w:pPr>
            <w:r>
              <w:rPr>
                <w:rFonts w:hint="default"/>
              </w:rPr>
              <w:t>Белый, крупный, высокий, длинный тип, неразбитый, разделенный по ширине от 1 до 4 видов,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557" w:type="dxa"/>
            <w:textDirection w:val="btLr"/>
            <w:vAlign w:val="bottom"/>
          </w:tcPr>
          <w:p>
            <w:pPr>
              <w:ind w:left="113" w:right="113"/>
              <w:rPr>
                <w:rFonts w:ascii="GHEA Grapalat" w:hAnsi="GHEA Grapalat" w:cs="Arial"/>
                <w:sz w:val="22"/>
                <w:szCs w:val="22"/>
                <w:lang w:val="en-US"/>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sz w:val="20"/>
                <w:szCs w:val="20"/>
              </w:rPr>
            </w:pPr>
            <w:r>
              <w:rPr>
                <w:rFonts w:ascii="Arial LatArm" w:hAnsi="Arial LatArm" w:cs="Calibri"/>
                <w:color w:val="000000"/>
              </w:rPr>
              <w:t>30</w:t>
            </w:r>
          </w:p>
        </w:tc>
        <w:tc>
          <w:tcPr>
            <w:tcW w:w="665" w:type="dxa"/>
            <w:vAlign w:val="top"/>
          </w:tcPr>
          <w:p>
            <w:pPr>
              <w:rPr>
                <w:rFonts w:ascii="GHEA Grapalat" w:hAnsi="GHEA Grapalat" w:cs="Arial"/>
                <w:sz w:val="18"/>
                <w:szCs w:val="18"/>
              </w:rPr>
            </w:pPr>
            <w:r>
              <w:rPr>
                <w:rFonts w:hint="default"/>
              </w:rPr>
              <w:t>с. Мргавана, Григоряна 56</w:t>
            </w:r>
          </w:p>
        </w:tc>
        <w:tc>
          <w:tcPr>
            <w:tcW w:w="1565" w:type="dxa"/>
            <w:vAlign w:val="center"/>
          </w:tcPr>
          <w:p>
            <w:pPr>
              <w:jc w:val="center"/>
              <w:rPr>
                <w:sz w:val="20"/>
                <w:szCs w:val="20"/>
              </w:rPr>
            </w:pPr>
            <w:r>
              <w:rPr>
                <w:rFonts w:ascii="Arial LatArm" w:hAnsi="Arial LatArm" w:cs="Calibri"/>
                <w:color w:val="000000"/>
              </w:rPr>
              <w:t>30</w:t>
            </w:r>
          </w:p>
        </w:tc>
        <w:tc>
          <w:tcPr>
            <w:tcW w:w="1506" w:type="dxa"/>
            <w:vAlign w:val="top"/>
          </w:tcPr>
          <w:p>
            <w:pPr>
              <w:rPr>
                <w:rFonts w:ascii="GHEA Grapalat" w:hAnsi="GHEA Grapalat"/>
                <w:sz w:val="18"/>
                <w:szCs w:val="18"/>
                <w:lang w:val="en-US"/>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center"/>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15331153</w:t>
            </w:r>
          </w:p>
        </w:tc>
        <w:tc>
          <w:tcPr>
            <w:tcW w:w="2078" w:type="dxa"/>
            <w:vAlign w:val="center"/>
          </w:tcPr>
          <w:p>
            <w:pPr>
              <w:rPr>
                <w:rFonts w:ascii="Sylfaen" w:hAnsi="Sylfaen" w:cs="Calibri"/>
                <w:color w:val="000000"/>
                <w:sz w:val="22"/>
                <w:szCs w:val="22"/>
                <w:highlight w:val="none"/>
              </w:rPr>
            </w:pPr>
            <w:r>
              <w:rPr>
                <w:rFonts w:hint="default"/>
              </w:rPr>
              <w:t>чечевица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Зерна I или II, влажность не более 14,0%, зерна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25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25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15623200</w:t>
            </w:r>
          </w:p>
        </w:tc>
        <w:tc>
          <w:tcPr>
            <w:tcW w:w="2078" w:type="dxa"/>
            <w:vAlign w:val="center"/>
          </w:tcPr>
          <w:p>
            <w:pPr>
              <w:rPr>
                <w:rFonts w:ascii="Sylfaen" w:hAnsi="Sylfaen" w:cs="Calibri"/>
                <w:color w:val="000000"/>
                <w:sz w:val="22"/>
                <w:szCs w:val="22"/>
                <w:highlight w:val="none"/>
              </w:rPr>
            </w:pPr>
            <w:r>
              <w:rPr>
                <w:rFonts w:hint="default"/>
              </w:rPr>
              <w:t>манная крупа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Три типа, однородные, чистые, сухие: влажность (14,0-17,0)% несущественна. Безопасность согласно гигиеническим нормам N 8-III-4.9-01-2010, ст.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7</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7</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03142510</w:t>
            </w:r>
          </w:p>
        </w:tc>
        <w:tc>
          <w:tcPr>
            <w:tcW w:w="2078" w:type="dxa"/>
            <w:vAlign w:val="center"/>
          </w:tcPr>
          <w:p>
            <w:pPr>
              <w:rPr>
                <w:rFonts w:ascii="Sylfaen" w:hAnsi="Sylfaen" w:cs="Calibri"/>
                <w:color w:val="000000"/>
                <w:sz w:val="22"/>
                <w:szCs w:val="22"/>
                <w:highlight w:val="none"/>
              </w:rPr>
            </w:pPr>
            <w:r>
              <w:rPr>
                <w:rFonts w:hint="default"/>
              </w:rPr>
              <w:t>яйцо</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Изготовлена ​​из твердой и мягкой пшеницы, ГОСТ 7022-97. Безопасность и маркировка: N 2-III-4.9-01-2010 Гигиенические нормативы, Правительство Республики Армения, 2007 Technicalեխնիկ Технический регламент о требованиях к зерновым культурам, их производству, хранению, переработке и уборке, утвержденный Указом № 22-N от 11 января 2008 года и статьей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часть</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800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800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15863300</w:t>
            </w:r>
          </w:p>
        </w:tc>
        <w:tc>
          <w:tcPr>
            <w:tcW w:w="2078" w:type="dxa"/>
            <w:vAlign w:val="center"/>
          </w:tcPr>
          <w:p>
            <w:pPr>
              <w:rPr>
                <w:rFonts w:ascii="Sylfaen" w:hAnsi="Sylfaen" w:cs="Calibri"/>
                <w:color w:val="000000"/>
                <w:sz w:val="22"/>
                <w:szCs w:val="22"/>
                <w:highlight w:val="none"/>
              </w:rPr>
            </w:pPr>
            <w:r>
              <w:rPr>
                <w:rFonts w:hint="default"/>
              </w:rPr>
              <w:t>чай</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Яйцо столовое или диетическое, 1-го сорта, отсортировано по яичной массе, срок годности диетического яйца 7 дней, срок годности столового яйца 25 дней, охлаждение 120 дней, AST 182-2012. Безопасность и маркировка в соответствии с Постановлением Правительства № 1438-N от 29 сентября 2011 года «Об утверждении Технического регламента о яйцах и яйцах» и статьей 8 Закона РА «О безопасности пищевых продуктов».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коробка</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30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30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15511600</w:t>
            </w:r>
          </w:p>
        </w:tc>
        <w:tc>
          <w:tcPr>
            <w:tcW w:w="2078" w:type="dxa"/>
            <w:vAlign w:val="bottom"/>
          </w:tcPr>
          <w:p>
            <w:pPr>
              <w:rPr>
                <w:rFonts w:ascii="Sylfaen" w:hAnsi="Sylfaen" w:cs="Calibri"/>
                <w:color w:val="000000"/>
                <w:sz w:val="22"/>
                <w:szCs w:val="22"/>
                <w:highlight w:val="none"/>
              </w:rPr>
            </w:pPr>
            <w:r>
              <w:rPr>
                <w:rFonts w:hint="default"/>
              </w:rPr>
              <w:t> сгущенное молоко</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Байкатей черный, без листьев, с крупными листьями, зернистыми и мелкими. Одноразовые чайные пакетики доступны в упаковках по 2, 2,5 и 3 г. «Букет», высокого качества и I типа, ГОСТ 1937-90 или ГОСТ 1938-90. Безопасность в соответствии с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часть</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70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70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15842310</w:t>
            </w:r>
          </w:p>
        </w:tc>
        <w:tc>
          <w:tcPr>
            <w:tcW w:w="2078" w:type="dxa"/>
            <w:vAlign w:val="center"/>
          </w:tcPr>
          <w:p>
            <w:pPr>
              <w:rPr>
                <w:rFonts w:ascii="Sylfaen" w:hAnsi="Sylfaen" w:cs="Calibri"/>
                <w:color w:val="000000"/>
                <w:sz w:val="22"/>
                <w:szCs w:val="22"/>
                <w:highlight w:val="none"/>
              </w:rPr>
            </w:pPr>
            <w:r>
              <w:rPr>
                <w:rFonts w:hint="default"/>
              </w:rPr>
              <w:t>конфеты карамель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Молоко сгущенное с сахаром, влажность не более 26,5%, сахароза не менее 43,5%, сыпучее молоко менее 28,5%, кислотность не более 48 0Т, полезность остаточные часы</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15842310</w:t>
            </w:r>
          </w:p>
        </w:tc>
        <w:tc>
          <w:tcPr>
            <w:tcW w:w="2078" w:type="dxa"/>
            <w:vAlign w:val="center"/>
          </w:tcPr>
          <w:p>
            <w:pPr>
              <w:rPr>
                <w:rFonts w:ascii="Sylfaen" w:hAnsi="Sylfaen" w:cs="Calibri"/>
                <w:color w:val="000000"/>
                <w:sz w:val="22"/>
                <w:szCs w:val="22"/>
                <w:highlight w:val="none"/>
              </w:rPr>
            </w:pPr>
            <w:r>
              <w:rPr>
                <w:rFonts w:hint="default"/>
              </w:rPr>
              <w:t>конфетка ей</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Пемза, изготовленная из высококачественной пшеничной муки, AST 31-99. Безопасность в соответствии с гигиеническими стандартами N2-lll-4.9-01-2010 и статьей 8 Закона РА о безопасности пищевых продуктов. Остаточный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15821500</w:t>
            </w:r>
          </w:p>
        </w:tc>
        <w:tc>
          <w:tcPr>
            <w:tcW w:w="2078" w:type="dxa"/>
            <w:vAlign w:val="center"/>
          </w:tcPr>
          <w:p>
            <w:pPr>
              <w:rPr>
                <w:rFonts w:ascii="Sylfaen" w:hAnsi="Sylfaen" w:cs="Calibri"/>
                <w:color w:val="000000"/>
                <w:sz w:val="22"/>
                <w:szCs w:val="22"/>
                <w:highlight w:val="none"/>
              </w:rPr>
            </w:pPr>
            <w:r>
              <w:rPr>
                <w:rFonts w:hint="default"/>
              </w:rPr>
              <w:t>печенье печенье</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Доставить хлеб в 9:00 утра. Договорились с покупателем.</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50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50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Calibri" w:hAnsi="Calibri" w:cs="Calibri"/>
                <w:sz w:val="22"/>
                <w:szCs w:val="22"/>
              </w:rPr>
              <w:t>15820000</w:t>
            </w:r>
          </w:p>
        </w:tc>
        <w:tc>
          <w:tcPr>
            <w:tcW w:w="2078" w:type="dxa"/>
            <w:vAlign w:val="center"/>
          </w:tcPr>
          <w:p>
            <w:pPr>
              <w:rPr>
                <w:rFonts w:ascii="Sylfaen" w:hAnsi="Sylfaen" w:cs="Calibri"/>
                <w:color w:val="000000"/>
                <w:sz w:val="22"/>
                <w:szCs w:val="22"/>
                <w:highlight w:val="none"/>
              </w:rPr>
            </w:pPr>
            <w:r>
              <w:rPr>
                <w:rFonts w:hint="default"/>
              </w:rPr>
              <w:t>вафельные с фруктовой начинкой</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Сливочный, насыщенный: 82,5%, высококачественный, свежий, содержание белка 0,7 г, углеводов 0,7 г, 740 ккал.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 Зеланд или эквивалент.</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50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50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Calibri" w:hAnsi="Calibri" w:cs="Calibri"/>
                <w:sz w:val="22"/>
                <w:szCs w:val="22"/>
              </w:rPr>
              <w:t>15872400</w:t>
            </w:r>
          </w:p>
        </w:tc>
        <w:tc>
          <w:tcPr>
            <w:tcW w:w="2078" w:type="dxa"/>
            <w:vAlign w:val="center"/>
          </w:tcPr>
          <w:p>
            <w:pPr>
              <w:rPr>
                <w:rFonts w:ascii="Sylfaen" w:hAnsi="Sylfaen" w:cs="Calibri"/>
                <w:color w:val="000000"/>
                <w:sz w:val="22"/>
                <w:szCs w:val="22"/>
                <w:highlight w:val="none"/>
              </w:rPr>
            </w:pPr>
            <w:r>
              <w:rPr>
                <w:rFonts w:hint="default"/>
              </w:rPr>
              <w:t>соль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Сделано из семян подсолнечника, антиоксидант, высококачественный, рафинированный, без запаха, 1 литр. Безопасность в соответствии с N 2- ||| - 4.9-01-2010 Статья 8 Закона РА о безопасности пищевых продуктов, маркировка, маркировка.</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35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35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15333100</w:t>
            </w:r>
          </w:p>
        </w:tc>
        <w:tc>
          <w:tcPr>
            <w:tcW w:w="2078" w:type="dxa"/>
            <w:vAlign w:val="center"/>
          </w:tcPr>
          <w:p>
            <w:pPr>
              <w:rPr>
                <w:rFonts w:ascii="Sylfaen" w:hAnsi="Sylfaen" w:cs="Calibri"/>
                <w:color w:val="000000"/>
                <w:sz w:val="22"/>
                <w:szCs w:val="22"/>
                <w:highlight w:val="none"/>
              </w:rPr>
            </w:pPr>
            <w:r>
              <w:rPr>
                <w:rFonts w:hint="default"/>
              </w:rPr>
              <w:t>томатная паста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RF или эквивалентный сахар из свеклы, белый, сыпучий, сладкий, без запаха или запаха (как сухой, так и в растворе). Раствор сахара должен быть прозрачным, без остаточных осадков и побочных продуктов, масса сахарозы не менее 99,75% (содержание сухого вещества), влажность не более 0,14%, массовая доля сахарозы: Не более 0,0003% по ГОСТ 21-94. Безопасность в соответствии с N 2-III-4.9-01- 2010 гигиеническими нормами и маркировкой - Статья 8 Закона РА «О безопасности пищевых продуктов». Срок годности менее 50% времени доставки. Доставка Ежемесячно.</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25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25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center"/>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15112110</w:t>
            </w:r>
          </w:p>
        </w:tc>
        <w:tc>
          <w:tcPr>
            <w:tcW w:w="2078" w:type="dxa"/>
            <w:vAlign w:val="center"/>
          </w:tcPr>
          <w:p>
            <w:pPr>
              <w:rPr>
                <w:rFonts w:ascii="Sylfaen" w:hAnsi="Sylfaen" w:cs="Calibri"/>
                <w:color w:val="000000"/>
                <w:sz w:val="22"/>
                <w:szCs w:val="22"/>
                <w:highlight w:val="none"/>
              </w:rPr>
            </w:pPr>
            <w:r>
              <w:rPr>
                <w:rFonts w:hint="default"/>
              </w:rPr>
              <w:t>курица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Гречневая крупа I или II сортов, влажность не более 14,0%, крупы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90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90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center"/>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15112180</w:t>
            </w:r>
          </w:p>
        </w:tc>
        <w:tc>
          <w:tcPr>
            <w:tcW w:w="2078" w:type="dxa"/>
            <w:vAlign w:val="center"/>
          </w:tcPr>
          <w:p>
            <w:pPr>
              <w:rPr>
                <w:rFonts w:ascii="Sylfaen" w:hAnsi="Sylfaen" w:cs="Calibri"/>
                <w:color w:val="000000"/>
                <w:sz w:val="22"/>
                <w:szCs w:val="22"/>
                <w:highlight w:val="none"/>
              </w:rPr>
            </w:pPr>
            <w:r>
              <w:rPr>
                <w:rFonts w:hint="default"/>
              </w:rPr>
              <w:t>куриная грудка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Консервы, зеленые. укомплектована контейнерами по 750 г. Отечественного или зарубежного производства. ГОСТ 15842-90. Безопасность и маркировка: N 2-III-4.9-01-2010 Гигиенические нормы и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70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70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15512000</w:t>
            </w:r>
          </w:p>
        </w:tc>
        <w:tc>
          <w:tcPr>
            <w:tcW w:w="2078" w:type="dxa"/>
            <w:vAlign w:val="center"/>
          </w:tcPr>
          <w:p>
            <w:pPr>
              <w:rPr>
                <w:rFonts w:ascii="Sylfaen" w:hAnsi="Sylfaen" w:cs="Calibri"/>
                <w:color w:val="000000"/>
                <w:sz w:val="22"/>
                <w:szCs w:val="22"/>
                <w:highlight w:val="none"/>
              </w:rPr>
            </w:pPr>
            <w:r>
              <w:rPr>
                <w:rFonts w:hint="default"/>
              </w:rPr>
              <w:t>сметана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Паста из сырого теста, в зависимости от типа и качества муки: A (мука из твердой пшеницы), B (мука из мягкой глазури), B (пшеничная мука для выпечки), жареная и не жареная, ГОСТ 875-92 или эквивалент. Безопасность в соответствии с N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20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20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Calibri" w:hAnsi="Calibri" w:cs="Calibri"/>
                <w:sz w:val="22"/>
                <w:szCs w:val="22"/>
              </w:rPr>
              <w:t>15511100</w:t>
            </w:r>
          </w:p>
        </w:tc>
        <w:tc>
          <w:tcPr>
            <w:tcW w:w="2078" w:type="dxa"/>
            <w:vAlign w:val="center"/>
          </w:tcPr>
          <w:p>
            <w:pPr>
              <w:rPr>
                <w:rFonts w:ascii="Sylfaen" w:hAnsi="Sylfaen" w:cs="Calibri"/>
                <w:color w:val="000000"/>
                <w:sz w:val="22"/>
                <w:szCs w:val="22"/>
                <w:highlight w:val="none"/>
              </w:rPr>
            </w:pPr>
            <w:r>
              <w:rPr>
                <w:rFonts w:hint="default"/>
              </w:rPr>
              <w:t>молоко</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Белый, крупный, высокий, длинный тип, неразбитый, разделенный по ширине от 1 до 4 видов,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литр</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100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100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15542100</w:t>
            </w:r>
          </w:p>
        </w:tc>
        <w:tc>
          <w:tcPr>
            <w:tcW w:w="2078" w:type="dxa"/>
            <w:vAlign w:val="center"/>
          </w:tcPr>
          <w:p>
            <w:pPr>
              <w:rPr>
                <w:rFonts w:ascii="Sylfaen" w:hAnsi="Sylfaen" w:cs="Calibri"/>
                <w:color w:val="000000"/>
                <w:sz w:val="22"/>
                <w:szCs w:val="22"/>
                <w:highlight w:val="none"/>
              </w:rPr>
            </w:pPr>
            <w:r>
              <w:rPr>
                <w:rFonts w:hint="default"/>
              </w:rPr>
              <w:t>йогурт</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Зерна I или II, влажность не более 14,0%, зерна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литр</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300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300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15541200</w:t>
            </w:r>
          </w:p>
        </w:tc>
        <w:tc>
          <w:tcPr>
            <w:tcW w:w="2078" w:type="dxa"/>
            <w:vAlign w:val="center"/>
          </w:tcPr>
          <w:p>
            <w:pPr>
              <w:rPr>
                <w:rFonts w:ascii="Sylfaen" w:hAnsi="Sylfaen" w:cs="Calibri"/>
                <w:color w:val="000000"/>
                <w:sz w:val="22"/>
                <w:szCs w:val="22"/>
                <w:highlight w:val="none"/>
              </w:rPr>
            </w:pPr>
            <w:r>
              <w:rPr>
                <w:rFonts w:hint="default"/>
              </w:rPr>
              <w:t> сыр</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Три типа, однородные, чистые, сухие: влажность (14,0-17,0)% несущественна. Безопасность согласно гигиеническим нормам N 8-III-4.9-01-2010, ст.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25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25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15612180</w:t>
            </w:r>
          </w:p>
        </w:tc>
        <w:tc>
          <w:tcPr>
            <w:tcW w:w="2078" w:type="dxa"/>
            <w:vAlign w:val="center"/>
          </w:tcPr>
          <w:p>
            <w:pPr>
              <w:rPr>
                <w:rFonts w:ascii="Sylfaen" w:hAnsi="Sylfaen" w:cs="Calibri"/>
                <w:color w:val="000000"/>
                <w:sz w:val="22"/>
                <w:szCs w:val="22"/>
                <w:highlight w:val="none"/>
              </w:rPr>
            </w:pPr>
            <w:r>
              <w:rPr>
                <w:rFonts w:hint="default"/>
              </w:rPr>
              <w:t> мучной</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Изготовлена ​​из твердой и мягкой пшеницы, ГОСТ 7022-97. Безопасность и маркировка: N 2-III-4.9-01-2010 Гигиенические нормативы, Правительство Республики Армения, 2007 Technicalեխնիկ Технический регламент о требованиях к зерновым культурам, их производству, хранению, переработке и уборке, утвержденный Указом № 22-N от 11 января 2008 года и статьей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center"/>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15811130</w:t>
            </w:r>
          </w:p>
        </w:tc>
        <w:tc>
          <w:tcPr>
            <w:tcW w:w="2078" w:type="dxa"/>
            <w:vAlign w:val="center"/>
          </w:tcPr>
          <w:p>
            <w:pPr>
              <w:rPr>
                <w:rFonts w:ascii="Sylfaen" w:hAnsi="Sylfaen" w:cs="Calibri"/>
                <w:color w:val="000000"/>
                <w:sz w:val="22"/>
                <w:szCs w:val="22"/>
                <w:highlight w:val="none"/>
              </w:rPr>
            </w:pPr>
            <w:r>
              <w:rPr>
                <w:rFonts w:hint="default"/>
              </w:rPr>
              <w:t>печенье</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Яйцо столовое или диетическое, 1-го сорта, отсортировано по яичной массе, срок годности диетического яйца 7 дней, срок годности столового яйца 25 дней, охлаждение 120 дней, AST 182-2012. Безопасность и маркировка в соответствии с Постановлением Правительства № 1438-N от 29 сентября 2011 года «Об утверждении Технического регламента о яйцах и яйцах» и статьей 8 Закона РА «О безопасности пищевых продуктов».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30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30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Calibri" w:hAnsi="Calibri" w:cs="Calibri"/>
                <w:sz w:val="22"/>
                <w:szCs w:val="22"/>
              </w:rPr>
              <w:t>15320000</w:t>
            </w:r>
          </w:p>
        </w:tc>
        <w:tc>
          <w:tcPr>
            <w:tcW w:w="2078" w:type="dxa"/>
            <w:vAlign w:val="center"/>
          </w:tcPr>
          <w:p>
            <w:pPr>
              <w:rPr>
                <w:rFonts w:ascii="Sylfaen" w:hAnsi="Sylfaen" w:cs="Calibri"/>
                <w:color w:val="000000"/>
                <w:sz w:val="22"/>
                <w:szCs w:val="22"/>
                <w:highlight w:val="none"/>
              </w:rPr>
            </w:pPr>
            <w:r>
              <w:rPr>
                <w:rFonts w:hint="default"/>
              </w:rPr>
              <w:t> поделиться</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Байкатей черный, без листьев, с крупными листьями, зернистыми и мелкими. Одноразовые чайные пакетики доступны в упаковках по 2, 2,5 и 3 г. «Букет», высокого качества и I типа, ГОСТ 1937-90 или ГОСТ 1938-90. Безопасность в соответствии с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коробка</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60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60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15311100</w:t>
            </w:r>
          </w:p>
        </w:tc>
        <w:tc>
          <w:tcPr>
            <w:tcW w:w="2078" w:type="dxa"/>
            <w:vAlign w:val="center"/>
          </w:tcPr>
          <w:p>
            <w:pPr>
              <w:rPr>
                <w:rFonts w:ascii="Sylfaen" w:hAnsi="Sylfaen" w:cs="Calibri"/>
                <w:color w:val="000000"/>
                <w:sz w:val="22"/>
                <w:szCs w:val="22"/>
                <w:highlight w:val="none"/>
              </w:rPr>
            </w:pPr>
            <w:r>
              <w:rPr>
                <w:rFonts w:hint="default"/>
              </w:rPr>
              <w:t>картофель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Молоко сгущенное с сахаром, влажность не более 26,5%, сахароза не менее 43,5%, сыпучее молоко менее 28,5%, кислотность не более 48 0Т, полезность остаточные часы</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800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800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15111110</w:t>
            </w:r>
          </w:p>
        </w:tc>
        <w:tc>
          <w:tcPr>
            <w:tcW w:w="2078" w:type="dxa"/>
            <w:vAlign w:val="center"/>
          </w:tcPr>
          <w:p>
            <w:pPr>
              <w:rPr>
                <w:rFonts w:ascii="Sylfaen" w:hAnsi="Sylfaen" w:cs="Calibri"/>
                <w:color w:val="000000"/>
                <w:sz w:val="22"/>
                <w:szCs w:val="22"/>
                <w:highlight w:val="none"/>
              </w:rPr>
            </w:pPr>
            <w:r>
              <w:rPr>
                <w:rFonts w:hint="default"/>
              </w:rPr>
              <w:t>свежая говядина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Пемза, изготовленная из высококачественной пшеничной муки, AST 31-99. Безопасность в соответствии с гигиеническими стандартами N2-lll-4.9-01-2010 и статьей 8 Закона РА о безопасности пищевых продуктов. Остаточный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80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80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15111120</w:t>
            </w:r>
          </w:p>
        </w:tc>
        <w:tc>
          <w:tcPr>
            <w:tcW w:w="2078" w:type="dxa"/>
            <w:vAlign w:val="center"/>
          </w:tcPr>
          <w:p>
            <w:pPr>
              <w:rPr>
                <w:rFonts w:ascii="Sylfaen" w:hAnsi="Sylfaen" w:cs="Calibri"/>
                <w:color w:val="000000"/>
                <w:sz w:val="22"/>
                <w:szCs w:val="22"/>
                <w:highlight w:val="none"/>
              </w:rPr>
            </w:pPr>
            <w:r>
              <w:rPr>
                <w:rFonts w:hint="default"/>
              </w:rPr>
              <w:t>говядина свежая мягкая</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Доставить хлеб в 9:00 утра. Договорились с покупателем.</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40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40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03221100</w:t>
            </w:r>
          </w:p>
        </w:tc>
        <w:tc>
          <w:tcPr>
            <w:tcW w:w="2078" w:type="dxa"/>
            <w:vAlign w:val="center"/>
          </w:tcPr>
          <w:p>
            <w:pPr>
              <w:rPr>
                <w:rFonts w:ascii="Sylfaen" w:hAnsi="Sylfaen" w:cs="Calibri"/>
                <w:color w:val="000000"/>
                <w:sz w:val="22"/>
                <w:szCs w:val="22"/>
                <w:highlight w:val="none"/>
              </w:rPr>
            </w:pPr>
            <w:r>
              <w:rPr>
                <w:rFonts w:hint="default"/>
              </w:rPr>
              <w:t> вооружить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Сливочный, насыщенный: 82,5%, высококачественный, свежий, содержание белка 0,7 г, углеводов 0,7 г, 740 ккал.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 Зеланд или эквивалент.</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Arial LatArm" w:hAnsi="Arial LatArm" w:cs="Calibri"/>
                <w:color w:val="000000"/>
              </w:rPr>
              <w:t>20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Arial LatArm" w:hAnsi="Arial LatArm" w:cs="Calibri"/>
                <w:color w:val="000000"/>
              </w:rPr>
              <w:t>20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03221110</w:t>
            </w:r>
          </w:p>
        </w:tc>
        <w:tc>
          <w:tcPr>
            <w:tcW w:w="2078" w:type="dxa"/>
            <w:vAlign w:val="center"/>
          </w:tcPr>
          <w:p>
            <w:pPr>
              <w:rPr>
                <w:rFonts w:ascii="Sylfaen" w:hAnsi="Sylfaen" w:cs="Calibri"/>
                <w:color w:val="000000"/>
                <w:sz w:val="22"/>
                <w:szCs w:val="22"/>
                <w:highlight w:val="none"/>
              </w:rPr>
            </w:pPr>
            <w:r>
              <w:rPr>
                <w:rFonts w:hint="default"/>
              </w:rPr>
              <w:t> морковь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Сделано из семян подсолнечника, антиоксидант, высококачественный, рафинированный, без запаха, 1 литр. Безопасность в соответствии с N 2- ||| - 4.9-01-2010 Статья 8 Закона РА о безопасности пищевых продуктов, маркировка, маркировка.</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03221410</w:t>
            </w:r>
          </w:p>
        </w:tc>
        <w:tc>
          <w:tcPr>
            <w:tcW w:w="2078" w:type="dxa"/>
            <w:vAlign w:val="center"/>
          </w:tcPr>
          <w:p>
            <w:pPr>
              <w:rPr>
                <w:rFonts w:ascii="Sylfaen" w:hAnsi="Sylfaen" w:cs="Calibri"/>
                <w:color w:val="000000"/>
                <w:sz w:val="22"/>
                <w:szCs w:val="22"/>
                <w:highlight w:val="none"/>
              </w:rPr>
            </w:pPr>
            <w:r>
              <w:rPr>
                <w:rFonts w:hint="default"/>
              </w:rPr>
              <w:t>капуста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RF или эквивалентный сахар из свеклы, белый, сыпучий, сладкий, без запаха или запаха (как сухой, так и в растворе). Раствор сахара должен быть прозрачным, без остаточных осадков и побочных продуктов, масса сахарозы не менее 99,75% (содержание сухого вещества), влажность не более 0,14%, массовая доля сахарозы: Не более 0,0003% по ГОСТ 21-94. Безопасность в соответствии с N 2-III-4.9-01- 2010 гигиеническими нормами и маркировкой - Статья 8 Закона РА «О безопасности пищевых продуктов». Срок годности менее 50% времени доставки. Доставка Ежемесячно.</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80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80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Calibri" w:hAnsi="Calibri" w:cs="Calibri"/>
                <w:sz w:val="22"/>
                <w:szCs w:val="22"/>
              </w:rPr>
              <w:t>03221111</w:t>
            </w:r>
          </w:p>
        </w:tc>
        <w:tc>
          <w:tcPr>
            <w:tcW w:w="2078" w:type="dxa"/>
            <w:vAlign w:val="center"/>
          </w:tcPr>
          <w:p>
            <w:pPr>
              <w:rPr>
                <w:rFonts w:ascii="Sylfaen" w:hAnsi="Sylfaen" w:cs="Calibri"/>
                <w:color w:val="000000"/>
                <w:sz w:val="22"/>
                <w:szCs w:val="22"/>
                <w:highlight w:val="none"/>
              </w:rPr>
            </w:pPr>
            <w:r>
              <w:rPr>
                <w:rFonts w:hint="default"/>
              </w:rPr>
              <w:t>лук</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Гречневая крупа I или II сортов, влажность не более 14,0%, крупы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40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40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15331139</w:t>
            </w:r>
          </w:p>
        </w:tc>
        <w:tc>
          <w:tcPr>
            <w:tcW w:w="2078" w:type="dxa"/>
            <w:vAlign w:val="center"/>
          </w:tcPr>
          <w:p>
            <w:pPr>
              <w:rPr>
                <w:rFonts w:ascii="Sylfaen" w:hAnsi="Sylfaen" w:cs="Calibri"/>
                <w:color w:val="000000"/>
                <w:sz w:val="22"/>
                <w:szCs w:val="22"/>
                <w:highlight w:val="none"/>
              </w:rPr>
            </w:pPr>
            <w:r>
              <w:rPr>
                <w:rFonts w:hint="default"/>
              </w:rPr>
              <w:t>помидор</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Консервы, зеленые. укомплектована контейнерами по 750 г. Отечественного или зарубежного производства. ГОСТ 15842-90. Безопасность и маркировка: N 2-III-4.9-01-2010 Гигиенические нормы и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80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80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03221124</w:t>
            </w:r>
          </w:p>
        </w:tc>
        <w:tc>
          <w:tcPr>
            <w:tcW w:w="2078" w:type="dxa"/>
            <w:vAlign w:val="center"/>
          </w:tcPr>
          <w:p>
            <w:pPr>
              <w:rPr>
                <w:rFonts w:ascii="Sylfaen" w:hAnsi="Sylfaen" w:cs="Calibri"/>
                <w:color w:val="000000"/>
                <w:sz w:val="22"/>
                <w:szCs w:val="22"/>
                <w:highlight w:val="none"/>
              </w:rPr>
            </w:pPr>
            <w:r>
              <w:rPr>
                <w:rFonts w:hint="default"/>
              </w:rPr>
              <w:t>огурец</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Паста из сырого теста, в зависимости от типа и качества муки: A (мука из твердой пшеницы), B (мука из мягкой глазури), B (пшеничная мука для выпечки), жареная и не жареная, ГОСТ 875-92 или эквивалент. Безопасность в соответствии с N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80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80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Calibri" w:hAnsi="Calibri" w:cs="Calibri"/>
                <w:sz w:val="22"/>
                <w:szCs w:val="22"/>
              </w:rPr>
              <w:t>15871256</w:t>
            </w:r>
          </w:p>
        </w:tc>
        <w:tc>
          <w:tcPr>
            <w:tcW w:w="2078" w:type="dxa"/>
            <w:vAlign w:val="center"/>
          </w:tcPr>
          <w:p>
            <w:pPr>
              <w:rPr>
                <w:rFonts w:ascii="Sylfaen" w:hAnsi="Sylfaen" w:cs="Calibri"/>
                <w:color w:val="000000"/>
                <w:sz w:val="22"/>
                <w:szCs w:val="22"/>
                <w:highlight w:val="none"/>
              </w:rPr>
            </w:pPr>
            <w:r>
              <w:rPr>
                <w:rFonts w:hint="default"/>
              </w:rPr>
              <w:t>зеленый перец</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Белый, крупный, высокий, длинный тип, неразбитый, разделенный по ширине от 1 до 4 видов,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40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40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15331168</w:t>
            </w:r>
          </w:p>
        </w:tc>
        <w:tc>
          <w:tcPr>
            <w:tcW w:w="2078" w:type="dxa"/>
            <w:vAlign w:val="center"/>
          </w:tcPr>
          <w:p>
            <w:pPr>
              <w:rPr>
                <w:rFonts w:ascii="Sylfaen" w:hAnsi="Sylfaen" w:cs="Calibri"/>
                <w:color w:val="000000"/>
                <w:sz w:val="22"/>
                <w:szCs w:val="22"/>
                <w:highlight w:val="none"/>
              </w:rPr>
            </w:pPr>
            <w:r>
              <w:rPr>
                <w:rFonts w:hint="default"/>
              </w:rPr>
              <w:t> баклажан</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Зерна I или II, влажность не более 14,0%, зерна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03221122</w:t>
            </w:r>
          </w:p>
        </w:tc>
        <w:tc>
          <w:tcPr>
            <w:tcW w:w="2078" w:type="dxa"/>
            <w:vAlign w:val="center"/>
          </w:tcPr>
          <w:p>
            <w:pPr>
              <w:rPr>
                <w:rFonts w:ascii="Sylfaen" w:hAnsi="Sylfaen" w:cs="Calibri"/>
                <w:color w:val="000000"/>
                <w:sz w:val="22"/>
                <w:szCs w:val="22"/>
                <w:highlight w:val="none"/>
              </w:rPr>
            </w:pPr>
            <w:r>
              <w:rPr>
                <w:rFonts w:hint="default"/>
              </w:rPr>
              <w:t>сквош</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Три типа, однородные, чистые, сухие: влажность (14,0-17,0)% несущественна. Безопасность согласно гигиеническим нормам N 8-III-4.9-01-2010, ст.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03221126</w:t>
            </w:r>
          </w:p>
        </w:tc>
        <w:tc>
          <w:tcPr>
            <w:tcW w:w="2078" w:type="dxa"/>
            <w:vAlign w:val="bottom"/>
          </w:tcPr>
          <w:p>
            <w:pPr>
              <w:rPr>
                <w:rFonts w:ascii="Sylfaen" w:hAnsi="Sylfaen" w:cs="Calibri"/>
                <w:color w:val="000000"/>
                <w:sz w:val="22"/>
                <w:szCs w:val="22"/>
                <w:highlight w:val="none"/>
              </w:rPr>
            </w:pPr>
            <w:r>
              <w:rPr>
                <w:rFonts w:hint="default"/>
              </w:rPr>
              <w:t>салат-латук</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Изготовлена ​​из твердой и мягкой пшеницы, ГОСТ 7022-97. Безопасность и маркировка: N 2-III-4.9-01-2010 Гигиенические нормативы, Правительство Республики Армения, 2007 Technicalեխնիկ Технический регламент о требованиях к зерновым культурам, их производству, хранению, переработке и уборке, утвержденный Указом № 22-N от 11 января 2008 года и статьей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20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20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03221500</w:t>
            </w:r>
          </w:p>
        </w:tc>
        <w:tc>
          <w:tcPr>
            <w:tcW w:w="2078" w:type="dxa"/>
            <w:vAlign w:val="center"/>
          </w:tcPr>
          <w:p>
            <w:pPr>
              <w:rPr>
                <w:rFonts w:ascii="Sylfaen" w:hAnsi="Sylfaen" w:cs="Calibri"/>
                <w:color w:val="000000"/>
                <w:sz w:val="22"/>
                <w:szCs w:val="22"/>
                <w:highlight w:val="none"/>
              </w:rPr>
            </w:pPr>
            <w:r>
              <w:rPr>
                <w:rFonts w:hint="default"/>
              </w:rPr>
              <w:t>редис</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Яйцо столовое или диетическое, 1-го сорта, отсортировано по яичной массе, срок годности диетического яйца 7 дней, срок годности столового яйца 25 дней, охлаждение 120 дней, AST 182-2012. Безопасность и маркировка в соответствии с Постановлением Правительства № 1438-N от 29 сентября 2011 года «Об утверждении Технического регламента о яйцах и яйцах» и статьей 8 Закона РА «О безопасности пищевых продуктов».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15331167</w:t>
            </w:r>
          </w:p>
        </w:tc>
        <w:tc>
          <w:tcPr>
            <w:tcW w:w="2078" w:type="dxa"/>
            <w:vAlign w:val="center"/>
          </w:tcPr>
          <w:p>
            <w:pPr>
              <w:rPr>
                <w:rFonts w:ascii="Sylfaen" w:hAnsi="Sylfaen" w:cs="Calibri"/>
                <w:color w:val="000000"/>
                <w:sz w:val="22"/>
                <w:szCs w:val="22"/>
                <w:highlight w:val="none"/>
              </w:rPr>
            </w:pPr>
            <w:r>
              <w:rPr>
                <w:rFonts w:hint="default"/>
              </w:rPr>
              <w:t>зелень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Байкатей черный, без листьев, с крупными листьями, зернистыми и мелкими. Одноразовые чайные пакетики доступны в упаковках по 2, 2,5 и 3 г. «Букет», высокого качества и I типа, ГОСТ 1937-90 или ГОСТ 1938-90. Безопасность в соответствии с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соединение</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150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150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03221115</w:t>
            </w:r>
          </w:p>
        </w:tc>
        <w:tc>
          <w:tcPr>
            <w:tcW w:w="2078" w:type="dxa"/>
            <w:vAlign w:val="center"/>
          </w:tcPr>
          <w:p>
            <w:pPr>
              <w:rPr>
                <w:rFonts w:ascii="Sylfaen" w:hAnsi="Sylfaen" w:cs="Calibri"/>
                <w:color w:val="000000"/>
                <w:sz w:val="22"/>
                <w:szCs w:val="22"/>
                <w:highlight w:val="none"/>
              </w:rPr>
            </w:pPr>
            <w:r>
              <w:rPr>
                <w:rFonts w:hint="default"/>
              </w:rPr>
              <w:t>зеленая фасоль</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Молоко сгущенное с сахаром, влажность не более 26,5%, сахароза не менее 43,5%, сыпучее молоко менее 28,5%, кислотность не более 48 0Т, полезность остаточные часы</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50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50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color w:val="000000"/>
                <w:sz w:val="20"/>
                <w:szCs w:val="20"/>
              </w:rPr>
              <w:t>03222128</w:t>
            </w:r>
          </w:p>
        </w:tc>
        <w:tc>
          <w:tcPr>
            <w:tcW w:w="2078" w:type="dxa"/>
            <w:vAlign w:val="center"/>
          </w:tcPr>
          <w:p>
            <w:pPr>
              <w:rPr>
                <w:rFonts w:ascii="Sylfaen" w:hAnsi="Sylfaen" w:cs="Calibri"/>
                <w:color w:val="000000"/>
                <w:sz w:val="22"/>
                <w:szCs w:val="22"/>
                <w:highlight w:val="none"/>
              </w:rPr>
            </w:pPr>
            <w:r>
              <w:rPr>
                <w:rFonts w:hint="default"/>
              </w:rPr>
              <w:t> яблоко</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Пемза, изготовленная из высококачественной пшеничной муки, AST 31-99. Безопасность в соответствии с гигиеническими стандартами N2-lll-4.9-01-2010 и статьей 8 Закона РА о безопасности пищевых продуктов. Остаточный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150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150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03222100</w:t>
            </w:r>
          </w:p>
        </w:tc>
        <w:tc>
          <w:tcPr>
            <w:tcW w:w="2078" w:type="dxa"/>
            <w:vAlign w:val="center"/>
          </w:tcPr>
          <w:p>
            <w:pPr>
              <w:rPr>
                <w:rFonts w:ascii="Sylfaen" w:hAnsi="Sylfaen" w:cs="Calibri"/>
                <w:color w:val="000000"/>
                <w:sz w:val="22"/>
                <w:szCs w:val="22"/>
                <w:highlight w:val="none"/>
              </w:rPr>
            </w:pPr>
            <w:r>
              <w:rPr>
                <w:rFonts w:hint="default"/>
              </w:rPr>
              <w:t> банан</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Доставить хлеб в 9:00 утра. Договорились с покупателем.</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20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20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03222132</w:t>
            </w:r>
          </w:p>
        </w:tc>
        <w:tc>
          <w:tcPr>
            <w:tcW w:w="2078" w:type="dxa"/>
            <w:vAlign w:val="center"/>
          </w:tcPr>
          <w:p>
            <w:pPr>
              <w:rPr>
                <w:rFonts w:ascii="Sylfaen" w:hAnsi="Sylfaen" w:cs="Calibri"/>
                <w:color w:val="000000"/>
                <w:sz w:val="22"/>
                <w:szCs w:val="22"/>
                <w:highlight w:val="none"/>
              </w:rPr>
            </w:pPr>
            <w:r>
              <w:rPr>
                <w:rFonts w:hint="default"/>
              </w:rPr>
              <w:t> персиковый</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Сливочный, насыщенный: 82,5%, высококачественный, свежий, содержание белка 0,7 г, углеводов 0,7 г, 740 ккал.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 Зеланд или эквивалент.</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03222139</w:t>
            </w:r>
          </w:p>
        </w:tc>
        <w:tc>
          <w:tcPr>
            <w:tcW w:w="2078" w:type="dxa"/>
            <w:vAlign w:val="center"/>
          </w:tcPr>
          <w:p>
            <w:pPr>
              <w:rPr>
                <w:rFonts w:ascii="Sylfaen" w:hAnsi="Sylfaen" w:cs="Calibri"/>
                <w:color w:val="000000"/>
                <w:sz w:val="22"/>
                <w:szCs w:val="22"/>
                <w:highlight w:val="none"/>
              </w:rPr>
            </w:pPr>
            <w:r>
              <w:rPr>
                <w:rFonts w:hint="default"/>
              </w:rPr>
              <w:t> арбуз</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Сделано из семян подсолнечника, антиоксидант, высококачественный, рафинированный, без запаха, 1 литр. Безопасность в соответствии с N 2- ||| - 4.9-01-2010 Статья 8 Закона РА о безопасности пищевых продуктов, маркировка, маркировка.</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03222133</w:t>
            </w:r>
          </w:p>
        </w:tc>
        <w:tc>
          <w:tcPr>
            <w:tcW w:w="2078" w:type="dxa"/>
            <w:vAlign w:val="center"/>
          </w:tcPr>
          <w:p>
            <w:pPr>
              <w:rPr>
                <w:rFonts w:ascii="Sylfaen" w:hAnsi="Sylfaen" w:cs="Calibri"/>
                <w:color w:val="000000"/>
                <w:sz w:val="22"/>
                <w:szCs w:val="22"/>
                <w:highlight w:val="none"/>
              </w:rPr>
            </w:pPr>
            <w:r>
              <w:rPr>
                <w:rFonts w:hint="default"/>
              </w:rPr>
              <w:t> вишня</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RF или эквивалентный сахар из свеклы, белый, сыпучий, сладкий, без запаха или запаха (как сухой, так и в растворе). Раствор сахара должен быть прозрачным, без остаточных осадков и побочных продуктов, масса сахарозы не менее 99,75% (содержание сухого вещества), влажность не более 0,14%, массовая доля сахарозы: Не более 0,0003% по ГОСТ 21-94. Безопасность в соответствии с N 2-III-4.9-01- 2010 гигиеническими нормами и маркировкой - Статья 8 Закона РА «О безопасности пищевых продуктов». Срок годности менее 50% времени доставки. Доставка Ежемесячно.</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03222135</w:t>
            </w:r>
          </w:p>
        </w:tc>
        <w:tc>
          <w:tcPr>
            <w:tcW w:w="2078" w:type="dxa"/>
            <w:vAlign w:val="center"/>
          </w:tcPr>
          <w:p>
            <w:pPr>
              <w:rPr>
                <w:rFonts w:ascii="Sylfaen" w:hAnsi="Sylfaen" w:cs="Calibri"/>
                <w:color w:val="000000"/>
                <w:sz w:val="22"/>
                <w:szCs w:val="22"/>
                <w:highlight w:val="none"/>
              </w:rPr>
            </w:pPr>
            <w:r>
              <w:rPr>
                <w:rFonts w:hint="default"/>
              </w:rPr>
              <w:t>виноград</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Гречневая крупа I или II сортов, влажность не более 14,0%, крупы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03222134</w:t>
            </w:r>
          </w:p>
        </w:tc>
        <w:tc>
          <w:tcPr>
            <w:tcW w:w="2078" w:type="dxa"/>
            <w:vAlign w:val="center"/>
          </w:tcPr>
          <w:p>
            <w:pPr>
              <w:rPr>
                <w:rFonts w:ascii="Sylfaen" w:hAnsi="Sylfaen" w:cs="Calibri"/>
                <w:color w:val="000000"/>
                <w:sz w:val="22"/>
                <w:szCs w:val="22"/>
                <w:highlight w:val="none"/>
              </w:rPr>
            </w:pPr>
            <w:r>
              <w:rPr>
                <w:rFonts w:hint="default"/>
              </w:rPr>
              <w:t>слива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Консервы, зеленые. укомплектована контейнерами по 750 г. Отечественного или зарубежного производства. ГОСТ 15842-90. Безопасность и маркировка: N 2-III-4.9-01-2010 Гигиенические нормы и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color w:val="000000"/>
                <w:sz w:val="20"/>
                <w:szCs w:val="20"/>
                <w:highlight w:val="none"/>
              </w:rPr>
            </w:pPr>
            <w:r>
              <w:rPr>
                <w:rFonts w:ascii="Arial Armenian" w:hAnsi="Arial Armenian" w:cs="Calibri"/>
                <w:sz w:val="20"/>
                <w:szCs w:val="20"/>
              </w:rPr>
              <w:t>15332291</w:t>
            </w:r>
          </w:p>
        </w:tc>
        <w:tc>
          <w:tcPr>
            <w:tcW w:w="2078" w:type="dxa"/>
            <w:vAlign w:val="center"/>
          </w:tcPr>
          <w:p>
            <w:pPr>
              <w:rPr>
                <w:rFonts w:ascii="Sylfaen" w:hAnsi="Sylfaen" w:cs="Calibri"/>
                <w:color w:val="000000"/>
                <w:sz w:val="22"/>
                <w:szCs w:val="22"/>
                <w:highlight w:val="none"/>
              </w:rPr>
            </w:pPr>
            <w:r>
              <w:rPr>
                <w:rFonts w:hint="default"/>
              </w:rPr>
              <w:t>абрикосовое варенье</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Паста из сырого теста, в зависимости от типа и качества муки: A (мука из твердой пшеницы), B (мука из мягкой глазури), B (пшеничная мука для выпечки), жареная и не жареная, ГОСТ 875-92 или эквивалент. Безопасность в соответствии с N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 натуральный сок</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Белый, крупный, высокий, длинный тип, неразбитый, разделенный по ширине от 1 до 4 видов,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литр</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200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200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 какао</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Зерна I или II, влажность не более 14,0%, зерна не менее 97,5%. Безопасность и маркировка согласно Правительству РА 2007 Статья 8 Технического регламента о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70%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коробка</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Нутелла (350 г)</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Три типа, однородные, чистые, сухие: влажность (14,0-17,0)% несущественна. Безопасность согласно гигиеническим нормам N 8-III-4.9-01-2010, ст.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часть</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50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50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bottom"/>
          </w:tcPr>
          <w:p>
            <w:pPr>
              <w:rPr>
                <w:rFonts w:hint="default"/>
              </w:rPr>
            </w:pPr>
            <w:r>
              <w:rPr>
                <w:rFonts w:hint="default"/>
              </w:rPr>
              <w:t>пищевая сода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Изготовлена ​​из твердой и мягкой пшеницы, ГОСТ 7022-97. Безопасность и маркировка: N 2-III-4.9-01-2010 Гигиенические нормативы, Правительство Республики Армения, 2007 Technicalեխնիկ Технический регламент о требованиях к зерновым культурам, их производству, хранению, переработке и уборке, утвержденный Указом № 22-N от 11 января 2008 года и статьей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коробка</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30</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уксус</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Яйцо столовое или диетическое, 1-го сорта, отсортировано по яичной массе, срок годности диетического яйца 7 дней, срок годности столового яйца 25 дней, охлаждение 120 дней, AST 182-2012. Безопасность и маркировка в соответствии с Постановлением Правительства № 1438-N от 29 сентября 2011 года «Об утверждении Технического регламента о яйцах и яйцах» и статьей 8 Закона РА «О безопасности пищевых продуктов». Срок годности не менее 90%</w:t>
            </w:r>
          </w:p>
        </w:tc>
        <w:tc>
          <w:tcPr>
            <w:tcW w:w="557" w:type="dxa"/>
            <w:textDirection w:val="btLr"/>
            <w:vAlign w:val="bottom"/>
          </w:tcPr>
          <w:p>
            <w:pPr>
              <w:ind w:left="113" w:right="113"/>
              <w:rPr>
                <w:rFonts w:ascii="Arial" w:hAnsi="Arial" w:cs="Arial"/>
                <w:color w:val="000000"/>
                <w:sz w:val="22"/>
                <w:szCs w:val="22"/>
                <w:highlight w:val="none"/>
              </w:rPr>
            </w:pPr>
            <w:r>
              <w:rPr>
                <w:rFonts w:hint="default"/>
              </w:rPr>
              <w:t>литр</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черный перец</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Байкатей черный, без листьев, с крупными листьями, зернистыми и мелкими. Одноразовые чайные пакетики доступны в упаковках по 2, 2,5 и 3 г. «Букет», высокого качества и I типа, ГОСТ 1937-90 или ГОСТ 1938-90. Безопасность в соответствии с 2-III-4.9-01-2010 гигиеническими нормами и маркировкой - Статья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1</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1</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красный перец</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пряная земля, влажность не более 10%, зольность не более 9%, упаковка не менее 0,015 кг до 5 кг массы, бумага или картон или полиэтилен в старых сумках, ГОСТ 29053-91. Бездомность и маркировка - Статья 8 гигиенических норм N 2-III-4.9-01-2010 и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2</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2</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овсяная крупа</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RF или эквивалент: не более 15% влагосодержания овса, овса, фасовки в мешки или мешки, 100 гр. Белковая пищевая ценность белка - 12 грамм, жиров - 6 грамм, углеводов - 62 грамм. Безопасность Согласно Закону РА «О безопасности пищевых продуктов». Доставка Ежемесячно.</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килограмм</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665" w:type="dxa"/>
            <w:vAlign w:val="bottom"/>
          </w:tcPr>
          <w:p>
            <w:pPr>
              <w:numPr>
                <w:ilvl w:val="0"/>
                <w:numId w:val="5"/>
              </w:numPr>
              <w:ind w:left="425" w:leftChars="0" w:hanging="425" w:firstLineChars="0"/>
              <w:rPr>
                <w:rFonts w:ascii="Arial LatArm" w:hAnsi="Arial LatArm"/>
                <w:color w:val="000000"/>
                <w:sz w:val="20"/>
                <w:szCs w:val="20"/>
                <w:highlight w:val="none"/>
              </w:rPr>
            </w:pPr>
          </w:p>
        </w:tc>
        <w:tc>
          <w:tcPr>
            <w:tcW w:w="1243" w:type="dxa"/>
            <w:vAlign w:val="bottom"/>
          </w:tcPr>
          <w:p>
            <w:pPr>
              <w:jc w:val="right"/>
              <w:rPr>
                <w:rFonts w:ascii="Arial Armenian" w:hAnsi="Arial Armenian" w:cs="Calibri"/>
                <w:sz w:val="20"/>
                <w:szCs w:val="20"/>
              </w:rPr>
            </w:pPr>
          </w:p>
        </w:tc>
        <w:tc>
          <w:tcPr>
            <w:tcW w:w="2078" w:type="dxa"/>
            <w:vAlign w:val="center"/>
          </w:tcPr>
          <w:p>
            <w:pPr>
              <w:rPr>
                <w:rFonts w:hint="default"/>
              </w:rPr>
            </w:pPr>
            <w:r>
              <w:rPr>
                <w:rFonts w:hint="default"/>
              </w:rPr>
              <w:t>лавровый лист</w:t>
            </w:r>
          </w:p>
        </w:tc>
        <w:tc>
          <w:tcPr>
            <w:tcW w:w="665" w:type="dxa"/>
            <w:vAlign w:val="top"/>
          </w:tcPr>
          <w:p>
            <w:pPr>
              <w:rPr>
                <w:rFonts w:ascii="Sylfaen" w:hAnsi="Sylfaen" w:cs="Sylfaen"/>
                <w:sz w:val="20"/>
                <w:szCs w:val="20"/>
                <w:highlight w:val="none"/>
              </w:rPr>
            </w:pPr>
            <w:r>
              <w:rPr>
                <w:rFonts w:hint="default"/>
              </w:rPr>
              <w:t>РА или эквивалент</w:t>
            </w:r>
          </w:p>
        </w:tc>
        <w:tc>
          <w:tcPr>
            <w:tcW w:w="3973" w:type="dxa"/>
            <w:vAlign w:val="top"/>
          </w:tcPr>
          <w:p>
            <w:pPr>
              <w:rPr>
                <w:rFonts w:ascii="Sylfaen" w:hAnsi="Sylfaen" w:cs="Sylfaen"/>
                <w:sz w:val="18"/>
                <w:szCs w:val="18"/>
                <w:highlight w:val="none"/>
                <w:lang w:val="hy-AM"/>
              </w:rPr>
            </w:pPr>
            <w:r>
              <w:rPr>
                <w:rFonts w:hint="default"/>
              </w:rPr>
              <w:t>Лавровый лист сушеный, массовая влажность листьев - не более 12%, ГОСТ 17594-81. Безопасность согласно гигиеническим нормам N 8-III-4.9-01-2010, ст. 8 Закона РА о безопасности пищевых продуктов.</w:t>
            </w:r>
          </w:p>
        </w:tc>
        <w:tc>
          <w:tcPr>
            <w:tcW w:w="557" w:type="dxa"/>
            <w:textDirection w:val="btLr"/>
            <w:vAlign w:val="bottom"/>
          </w:tcPr>
          <w:p>
            <w:pPr>
              <w:ind w:left="113" w:right="113"/>
              <w:rPr>
                <w:rFonts w:ascii="Arial" w:hAnsi="Arial" w:cs="Arial"/>
                <w:color w:val="000000"/>
                <w:sz w:val="22"/>
                <w:szCs w:val="22"/>
                <w:highlight w:val="none"/>
              </w:rPr>
            </w:pPr>
            <w:r>
              <w:rPr>
                <w:rFonts w:hint="default"/>
              </w:rPr>
              <w:t>коробка</w:t>
            </w:r>
          </w:p>
        </w:tc>
        <w:tc>
          <w:tcPr>
            <w:tcW w:w="836" w:type="dxa"/>
            <w:vAlign w:val="top"/>
          </w:tcPr>
          <w:p>
            <w:pPr>
              <w:rPr>
                <w:rFonts w:ascii="GHEA Grapalat" w:hAnsi="GHEA Grapalat"/>
                <w:sz w:val="20"/>
                <w:lang w:val="hy-AM"/>
              </w:rPr>
            </w:pPr>
          </w:p>
        </w:tc>
        <w:tc>
          <w:tcPr>
            <w:tcW w:w="793" w:type="dxa"/>
            <w:vAlign w:val="top"/>
          </w:tcPr>
          <w:p>
            <w:pPr>
              <w:rPr>
                <w:rFonts w:ascii="GHEA Grapalat" w:hAnsi="GHEA Grapalat"/>
                <w:sz w:val="20"/>
                <w:lang w:val="hy-AM"/>
              </w:rPr>
            </w:pPr>
          </w:p>
        </w:tc>
        <w:tc>
          <w:tcPr>
            <w:tcW w:w="1428" w:type="dxa"/>
            <w:vAlign w:val="center"/>
          </w:tcPr>
          <w:p>
            <w:pPr>
              <w:jc w:val="center"/>
              <w:rPr>
                <w:rFonts w:ascii="Arial LatArm" w:hAnsi="Arial LatArm" w:cs="Calibri"/>
                <w:color w:val="000000"/>
                <w:highlight w:val="none"/>
              </w:rPr>
            </w:pPr>
            <w:r>
              <w:rPr>
                <w:rFonts w:ascii="Calibri" w:hAnsi="Calibri" w:cs="Calibri"/>
                <w:color w:val="000000"/>
              </w:rPr>
              <w:t>5</w:t>
            </w:r>
          </w:p>
        </w:tc>
        <w:tc>
          <w:tcPr>
            <w:tcW w:w="665" w:type="dxa"/>
            <w:vAlign w:val="top"/>
          </w:tcPr>
          <w:p>
            <w:pPr>
              <w:rPr>
                <w:rFonts w:ascii="Sylfaen" w:hAnsi="Sylfaen" w:cs="Sylfaen"/>
                <w:i/>
                <w:highlight w:val="none"/>
                <w:lang w:val="af-ZA"/>
              </w:rPr>
            </w:pPr>
            <w:r>
              <w:rPr>
                <w:rFonts w:hint="default"/>
              </w:rPr>
              <w:t>с. Мргавана, Григоряна 56</w:t>
            </w:r>
          </w:p>
        </w:tc>
        <w:tc>
          <w:tcPr>
            <w:tcW w:w="1565" w:type="dxa"/>
            <w:vAlign w:val="center"/>
          </w:tcPr>
          <w:p>
            <w:pPr>
              <w:jc w:val="center"/>
              <w:rPr>
                <w:rFonts w:ascii="Arial LatArm" w:hAnsi="Arial LatArm" w:cs="Calibri"/>
                <w:color w:val="000000"/>
                <w:highlight w:val="none"/>
              </w:rPr>
            </w:pPr>
            <w:r>
              <w:rPr>
                <w:rFonts w:ascii="Calibri" w:hAnsi="Calibri" w:cs="Calibri"/>
                <w:color w:val="000000"/>
              </w:rPr>
              <w:t>5</w:t>
            </w:r>
          </w:p>
        </w:tc>
        <w:tc>
          <w:tcPr>
            <w:tcW w:w="1506" w:type="dxa"/>
            <w:vAlign w:val="top"/>
          </w:tcPr>
          <w:p>
            <w:pPr>
              <w:rPr>
                <w:rFonts w:ascii="Sylfaen" w:hAnsi="Sylfaen"/>
                <w:sz w:val="16"/>
                <w:szCs w:val="16"/>
                <w:highlight w:val="none"/>
              </w:rPr>
            </w:pPr>
            <w:r>
              <w:rPr>
                <w:rFonts w:hint="default"/>
              </w:rPr>
              <w:t>Первая доставка будет осуществлена через 21 день после заключения договора.</w:t>
            </w:r>
          </w:p>
        </w:tc>
      </w:tr>
    </w:tbl>
    <w:p/>
    <w:tbl>
      <w:tblPr>
        <w:tblStyle w:val="38"/>
        <w:tblW w:w="9639" w:type="dxa"/>
        <w:jc w:val="center"/>
        <w:tblInd w:w="0" w:type="dxa"/>
        <w:tblLayout w:type="fixed"/>
        <w:tblCellMar>
          <w:top w:w="0" w:type="dxa"/>
          <w:left w:w="108" w:type="dxa"/>
          <w:bottom w:w="0" w:type="dxa"/>
          <w:right w:w="108" w:type="dxa"/>
        </w:tblCellMar>
      </w:tblPr>
      <w:tblGrid>
        <w:gridCol w:w="4536"/>
        <w:gridCol w:w="760"/>
        <w:gridCol w:w="4343"/>
      </w:tblGrid>
      <w:tr>
        <w:tblPrEx>
          <w:tblLayout w:type="fixed"/>
        </w:tblPrEx>
        <w:trPr>
          <w:jc w:val="center"/>
        </w:trPr>
        <w:tc>
          <w:tcPr>
            <w:tcW w:w="4536" w:type="dxa"/>
          </w:tcPr>
          <w:p>
            <w:pPr>
              <w:widowControl w:val="0"/>
              <w:spacing w:after="160"/>
              <w:jc w:val="center"/>
              <w:rPr>
                <w:rFonts w:ascii="GHEA Grapalat" w:hAnsi="GHEA Grapalat" w:cs="Sylfaen"/>
                <w:b/>
                <w:bCs/>
              </w:rPr>
            </w:pPr>
            <w:r>
              <w:rPr>
                <w:rFonts w:ascii="GHEA Grapalat" w:hAnsi="GHEA Grapalat"/>
                <w:b/>
              </w:rPr>
              <w:t>ПОКУПАТЕЛЬ</w:t>
            </w:r>
          </w:p>
          <w:p>
            <w:pPr>
              <w:widowControl w:val="0"/>
              <w:rPr>
                <w:rFonts w:ascii="GHEA Grapalat" w:hAnsi="GHEA Grapalat"/>
                <w:i/>
                <w:lang w:val="af-ZA"/>
              </w:rPr>
            </w:pPr>
            <w:r>
              <w:rPr>
                <w:rFonts w:ascii="GHEA Grapalat" w:hAnsi="GHEA Grapalat"/>
                <w:i/>
              </w:rPr>
              <w:t>“</w:t>
            </w:r>
            <w:r>
              <w:rPr>
                <w:rFonts w:ascii="GHEA Grapalat" w:hAnsi="GHEA Grapalat"/>
                <w:i/>
                <w:lang w:val="ru-RU"/>
              </w:rPr>
              <w:t>МргаванскийДетский сад</w:t>
            </w:r>
            <w:r>
              <w:rPr>
                <w:rFonts w:ascii="GHEA Grapalat" w:hAnsi="GHEA Grapalat"/>
                <w:i/>
                <w:lang w:val="af-ZA"/>
              </w:rPr>
              <w:t xml:space="preserve"> </w:t>
            </w:r>
          </w:p>
          <w:p>
            <w:pPr>
              <w:widowControl w:val="0"/>
              <w:rPr>
                <w:rFonts w:ascii="GHEA Grapalat" w:hAnsi="GHEA Grapalat"/>
                <w:i/>
                <w:lang w:val="ru-RU"/>
              </w:rPr>
            </w:pPr>
            <w:r>
              <w:rPr>
                <w:rFonts w:ascii="GHEA Grapalat" w:hAnsi="GHEA Grapalat"/>
                <w:i/>
                <w:lang w:val="af-ZA"/>
              </w:rPr>
              <w:t>Араратской области РА</w:t>
            </w:r>
            <w:r>
              <w:rPr>
                <w:rFonts w:ascii="GHEA Grapalat" w:hAnsi="GHEA Grapalat"/>
                <w:i/>
              </w:rPr>
              <w:t xml:space="preserve">” </w:t>
            </w:r>
            <w:r>
              <w:rPr>
                <w:rFonts w:ascii="GHEA Grapalat" w:hAnsi="GHEA Grapalat"/>
                <w:i/>
                <w:lang w:val="ru-RU"/>
              </w:rPr>
              <w:t>НКО</w:t>
            </w:r>
          </w:p>
          <w:p>
            <w:pPr>
              <w:widowControl w:val="0"/>
              <w:rPr>
                <w:rFonts w:ascii="GHEA Grapalat" w:hAnsi="GHEA Grapalat"/>
                <w:i/>
                <w:lang w:val="ru-RU"/>
              </w:rPr>
            </w:pPr>
            <w:r>
              <w:rPr>
                <w:rFonts w:ascii="GHEA Grapalat" w:hAnsi="GHEA Grapalat"/>
                <w:i/>
              </w:rPr>
              <w:t xml:space="preserve">УНН – </w:t>
            </w:r>
            <w:r>
              <w:rPr>
                <w:rFonts w:ascii="Sylfaen" w:hAnsi="Sylfaen"/>
                <w:sz w:val="20"/>
                <w:szCs w:val="20"/>
                <w:lang w:val="hy-AM"/>
              </w:rPr>
              <w:t>-</w:t>
            </w:r>
            <w:r>
              <w:rPr>
                <w:rFonts w:ascii="Sylfaen" w:hAnsi="Sylfaen"/>
                <w:sz w:val="20"/>
                <w:szCs w:val="20"/>
                <w:lang w:val="ru-RU"/>
              </w:rPr>
              <w:t>04206543</w:t>
            </w:r>
          </w:p>
          <w:p>
            <w:pPr>
              <w:rPr>
                <w:rFonts w:ascii="Sylfaen" w:hAnsi="Sylfaen"/>
                <w:sz w:val="20"/>
                <w:szCs w:val="20"/>
                <w:lang w:val="ru-RU"/>
              </w:rPr>
            </w:pPr>
            <w:r>
              <w:rPr>
                <w:rFonts w:ascii="GHEA Grapalat" w:hAnsi="GHEA Grapalat"/>
                <w:i/>
              </w:rPr>
              <w:t xml:space="preserve">Банк - </w:t>
            </w:r>
            <w:r>
              <w:rPr>
                <w:rFonts w:ascii="GHEA Grapalat" w:hAnsi="GHEA Grapalat"/>
                <w:i/>
                <w:lang w:val="ru-RU"/>
              </w:rPr>
              <w:t xml:space="preserve">Армекономбанк </w:t>
            </w:r>
            <w:r>
              <w:rPr>
                <w:rFonts w:ascii="GHEA Grapalat" w:hAnsi="GHEA Grapalat"/>
                <w:i/>
              </w:rPr>
              <w:t xml:space="preserve">р/с - </w:t>
            </w:r>
            <w:r>
              <w:rPr>
                <w:rFonts w:ascii="Sylfaen" w:hAnsi="Sylfaen"/>
                <w:sz w:val="20"/>
                <w:szCs w:val="20"/>
                <w:lang w:val="ru-RU"/>
              </w:rPr>
              <w:t>163098207257</w:t>
            </w:r>
          </w:p>
          <w:p>
            <w:pPr>
              <w:widowControl w:val="0"/>
              <w:jc w:val="center"/>
              <w:rPr>
                <w:rFonts w:ascii="GHEA Grapalat" w:hAnsi="GHEA Grapalat"/>
              </w:rPr>
            </w:pPr>
            <w:r>
              <w:rPr>
                <w:rFonts w:ascii="GHEA Grapalat" w:hAnsi="GHEA Grapalat"/>
              </w:rPr>
              <w:t>_________________________</w:t>
            </w:r>
          </w:p>
          <w:p>
            <w:pPr>
              <w:widowControl w:val="0"/>
              <w:spacing w:after="160"/>
              <w:jc w:val="center"/>
              <w:rPr>
                <w:rFonts w:ascii="GHEA Grapalat" w:hAnsi="GHEA Grapalat"/>
              </w:rPr>
            </w:pPr>
            <w:r>
              <w:rPr>
                <w:rFonts w:ascii="GHEA Grapalat" w:hAnsi="GHEA Grapalat"/>
              </w:rPr>
              <w:t>/подпись/</w:t>
            </w:r>
          </w:p>
          <w:p>
            <w:pPr>
              <w:widowControl w:val="0"/>
              <w:spacing w:after="160"/>
              <w:jc w:val="center"/>
              <w:rPr>
                <w:rFonts w:ascii="GHEA Grapalat" w:hAnsi="GHEA Grapalat"/>
              </w:rPr>
            </w:pPr>
            <w:r>
              <w:rPr>
                <w:rFonts w:ascii="GHEA Grapalat" w:hAnsi="GHEA Grapalat"/>
              </w:rPr>
              <w:t>М. П.</w:t>
            </w:r>
          </w:p>
        </w:tc>
        <w:tc>
          <w:tcPr>
            <w:tcW w:w="760" w:type="dxa"/>
          </w:tcPr>
          <w:p>
            <w:pPr>
              <w:widowControl w:val="0"/>
              <w:spacing w:after="160"/>
              <w:jc w:val="center"/>
              <w:rPr>
                <w:rFonts w:ascii="GHEA Grapalat" w:hAnsi="GHEA Grapalat"/>
              </w:rPr>
            </w:pPr>
          </w:p>
        </w:tc>
        <w:tc>
          <w:tcPr>
            <w:tcW w:w="4343" w:type="dxa"/>
          </w:tcPr>
          <w:p>
            <w:pPr>
              <w:widowControl w:val="0"/>
              <w:spacing w:after="160"/>
              <w:jc w:val="center"/>
              <w:rPr>
                <w:rFonts w:ascii="GHEA Grapalat" w:hAnsi="GHEA Grapalat"/>
                <w:b/>
                <w:lang w:val="en-US"/>
              </w:rPr>
            </w:pPr>
            <w:r>
              <w:rPr>
                <w:rFonts w:ascii="GHEA Grapalat" w:hAnsi="GHEA Grapalat"/>
                <w:b/>
              </w:rPr>
              <w:t>ПРОДАВЕЦ</w:t>
            </w:r>
          </w:p>
          <w:p>
            <w:pPr>
              <w:widowControl w:val="0"/>
              <w:spacing w:after="160"/>
              <w:jc w:val="center"/>
              <w:rPr>
                <w:rFonts w:ascii="GHEA Grapalat" w:hAnsi="GHEA Grapalat"/>
                <w:b/>
                <w:lang w:val="en-US"/>
              </w:rPr>
            </w:pPr>
          </w:p>
          <w:p>
            <w:pPr>
              <w:widowControl w:val="0"/>
              <w:spacing w:after="160"/>
              <w:jc w:val="center"/>
              <w:rPr>
                <w:rFonts w:ascii="GHEA Grapalat" w:hAnsi="GHEA Grapalat"/>
                <w:b/>
                <w:lang w:val="en-US"/>
              </w:rPr>
            </w:pPr>
          </w:p>
          <w:p>
            <w:pPr>
              <w:widowControl w:val="0"/>
              <w:spacing w:after="160"/>
              <w:rPr>
                <w:rFonts w:ascii="GHEA Grapalat" w:hAnsi="GHEA Grapalat" w:cs="Sylfaen"/>
                <w:b/>
                <w:bCs/>
                <w:lang w:val="en-US"/>
              </w:rPr>
            </w:pPr>
          </w:p>
          <w:p>
            <w:pPr>
              <w:widowControl w:val="0"/>
              <w:jc w:val="center"/>
              <w:rPr>
                <w:rFonts w:ascii="GHEA Grapalat" w:hAnsi="GHEA Grapalat"/>
                <w:lang w:val="en-US"/>
              </w:rPr>
            </w:pPr>
            <w:r>
              <w:rPr>
                <w:rFonts w:ascii="GHEA Grapalat" w:hAnsi="GHEA Grapalat"/>
                <w:lang w:val="en-US"/>
              </w:rPr>
              <w:t>__________________________</w:t>
            </w:r>
          </w:p>
          <w:p>
            <w:pPr>
              <w:widowControl w:val="0"/>
              <w:spacing w:after="160"/>
              <w:jc w:val="center"/>
              <w:rPr>
                <w:rFonts w:ascii="GHEA Grapalat" w:hAnsi="GHEA Grapalat"/>
              </w:rPr>
            </w:pPr>
            <w:r>
              <w:rPr>
                <w:rFonts w:ascii="GHEA Grapalat" w:hAnsi="GHEA Grapalat"/>
              </w:rPr>
              <w:t>/подпись/</w:t>
            </w:r>
          </w:p>
          <w:p>
            <w:pPr>
              <w:widowControl w:val="0"/>
              <w:spacing w:after="160"/>
              <w:jc w:val="center"/>
              <w:rPr>
                <w:rFonts w:ascii="GHEA Grapalat" w:hAnsi="GHEA Grapalat"/>
              </w:rPr>
            </w:pPr>
            <w:r>
              <w:rPr>
                <w:rFonts w:ascii="GHEA Grapalat" w:hAnsi="GHEA Grapalat"/>
              </w:rPr>
              <w:t>М. П.</w:t>
            </w:r>
          </w:p>
        </w:tc>
      </w:tr>
    </w:tbl>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center"/>
        <w:rPr>
          <w:rFonts w:ascii="GHEA Grapalat" w:hAnsi="GHEA Grapalat"/>
          <w:lang w:val="en-US"/>
        </w:rPr>
      </w:pPr>
    </w:p>
    <w:p>
      <w:pPr>
        <w:widowControl w:val="0"/>
        <w:spacing w:after="160"/>
        <w:jc w:val="right"/>
        <w:rPr>
          <w:rFonts w:ascii="GHEA Grapalat" w:hAnsi="GHEA Grapalat"/>
          <w:i/>
        </w:rPr>
      </w:pPr>
      <w:r>
        <w:rPr>
          <w:rFonts w:ascii="GHEA Grapalat" w:hAnsi="GHEA Grapalat"/>
          <w:i/>
        </w:rPr>
        <w:t>Приложение № 2</w:t>
      </w:r>
    </w:p>
    <w:p>
      <w:pPr>
        <w:widowControl w:val="0"/>
        <w:spacing w:after="160"/>
        <w:jc w:val="right"/>
        <w:rPr>
          <w:rFonts w:ascii="GHEA Grapalat" w:hAnsi="GHEA Grapalat"/>
          <w:i/>
        </w:rPr>
      </w:pPr>
      <w:r>
        <w:rPr>
          <w:rFonts w:ascii="GHEA Grapalat" w:hAnsi="GHEA Grapalat"/>
          <w:i/>
        </w:rPr>
        <w:t xml:space="preserve">к Договору под кодом </w:t>
      </w:r>
      <w:r>
        <w:rPr>
          <w:rFonts w:ascii="GHEA Grapalat" w:hAnsi="GHEA Grapalat"/>
          <w:i/>
        </w:rPr>
        <w:br w:type="textWrapping"/>
      </w:r>
      <w:r>
        <w:rPr>
          <w:rFonts w:ascii="GHEA Grapalat" w:hAnsi="GHEA Grapalat"/>
          <w:i/>
        </w:rPr>
        <w:t>заключенному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pPr>
        <w:widowControl w:val="0"/>
        <w:tabs>
          <w:tab w:val="left" w:pos="9540"/>
        </w:tabs>
        <w:spacing w:after="160"/>
        <w:rPr>
          <w:rFonts w:ascii="GHEA Grapalat" w:hAnsi="GHEA Grapalat"/>
        </w:rPr>
      </w:pPr>
    </w:p>
    <w:p>
      <w:pPr>
        <w:widowControl w:val="0"/>
        <w:spacing w:after="160"/>
        <w:jc w:val="center"/>
        <w:rPr>
          <w:rFonts w:ascii="GHEA Grapalat" w:hAnsi="GHEA Grapalat"/>
          <w:lang w:val="en-US"/>
        </w:rPr>
      </w:pPr>
      <w:r>
        <w:rPr>
          <w:rFonts w:ascii="GHEA Grapalat" w:hAnsi="GHEA Grapalat"/>
        </w:rPr>
        <w:t>ГРАФИК ОПЛАТЫ</w:t>
      </w:r>
      <w:r>
        <w:rPr>
          <w:rStyle w:val="32"/>
          <w:rFonts w:ascii="GHEA Grapalat" w:hAnsi="GHEA Grapalat"/>
        </w:rPr>
        <w:footnoteReference w:id="6" w:customMarkFollows="1"/>
        <w:sym w:font="Symbol" w:char="F02A"/>
      </w:r>
    </w:p>
    <w:p>
      <w:pPr>
        <w:widowControl w:val="0"/>
        <w:spacing w:after="160"/>
        <w:jc w:val="right"/>
        <w:rPr>
          <w:rFonts w:ascii="GHEA Grapalat" w:hAnsi="GHEA Grapalat"/>
        </w:rPr>
      </w:pPr>
      <w:r>
        <w:rPr>
          <w:rFonts w:ascii="GHEA Grapalat" w:hAnsi="GHEA Grapalat"/>
        </w:rPr>
        <w:t>драмов РА</w:t>
      </w:r>
    </w:p>
    <w:tbl>
      <w:tblPr>
        <w:tblStyle w:val="38"/>
        <w:tblW w:w="156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500"/>
        <w:gridCol w:w="3301"/>
        <w:gridCol w:w="695"/>
        <w:gridCol w:w="770"/>
        <w:gridCol w:w="665"/>
        <w:gridCol w:w="691"/>
        <w:gridCol w:w="702"/>
        <w:gridCol w:w="665"/>
        <w:gridCol w:w="665"/>
        <w:gridCol w:w="665"/>
        <w:gridCol w:w="787"/>
        <w:gridCol w:w="739"/>
        <w:gridCol w:w="700"/>
        <w:gridCol w:w="746"/>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694" w:type="dxa"/>
            <w:gridSpan w:val="16"/>
            <w:vAlign w:val="center"/>
          </w:tcPr>
          <w:p>
            <w:pPr>
              <w:widowControl w:val="0"/>
              <w:spacing w:after="120"/>
              <w:jc w:val="center"/>
              <w:rPr>
                <w:rFonts w:ascii="GHEA Grapalat" w:hAnsi="GHEA Grapalat"/>
              </w:rPr>
            </w:pPr>
            <w:r>
              <w:rPr>
                <w:rFonts w:ascii="GHEA Grapalat" w:hAnsi="GHEA Grapalat"/>
              </w:rPr>
              <w:t>Товар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36" w:hRule="atLeast"/>
          <w:jc w:val="center"/>
        </w:trPr>
        <w:tc>
          <w:tcPr>
            <w:tcW w:w="1247" w:type="dxa"/>
            <w:textDirection w:val="btLr"/>
            <w:vAlign w:val="center"/>
          </w:tcPr>
          <w:p>
            <w:pPr>
              <w:widowControl w:val="0"/>
              <w:ind w:left="113" w:right="113"/>
              <w:jc w:val="center"/>
              <w:rPr>
                <w:rFonts w:ascii="GHEA Grapalat" w:hAnsi="GHEA Grapalat"/>
              </w:rPr>
            </w:pPr>
            <w:r>
              <w:rPr>
                <w:rFonts w:ascii="GHEA Grapalat" w:hAnsi="GHEA Grapalat"/>
              </w:rPr>
              <w:t>номер предусмотренного приглашением лота</w:t>
            </w:r>
          </w:p>
        </w:tc>
        <w:tc>
          <w:tcPr>
            <w:tcW w:w="1500" w:type="dxa"/>
            <w:textDirection w:val="btLr"/>
            <w:vAlign w:val="center"/>
          </w:tcPr>
          <w:p>
            <w:pPr>
              <w:widowControl w:val="0"/>
              <w:autoSpaceDE w:val="0"/>
              <w:autoSpaceDN w:val="0"/>
              <w:adjustRightInd w:val="0"/>
              <w:ind w:left="113" w:right="113"/>
              <w:jc w:val="center"/>
              <w:rPr>
                <w:rFonts w:ascii="GHEA Grapalat" w:hAnsi="GHEA Grapalat"/>
              </w:rPr>
            </w:pPr>
            <w:r>
              <w:rPr>
                <w:rFonts w:ascii="GHEA Grapalat" w:hAnsi="GHEA Grapalat"/>
              </w:rPr>
              <w:t>промежуточный код, предусмотренный планом закупок по классификации ЕЗК (CPV)</w:t>
            </w:r>
          </w:p>
        </w:tc>
        <w:tc>
          <w:tcPr>
            <w:tcW w:w="3301" w:type="dxa"/>
            <w:vAlign w:val="center"/>
          </w:tcPr>
          <w:p>
            <w:pPr>
              <w:widowControl w:val="0"/>
              <w:jc w:val="center"/>
              <w:rPr>
                <w:rFonts w:ascii="GHEA Grapalat" w:hAnsi="GHEA Grapalat"/>
              </w:rPr>
            </w:pPr>
            <w:r>
              <w:rPr>
                <w:rFonts w:ascii="GHEA Grapalat" w:hAnsi="GHEA Grapalat"/>
              </w:rPr>
              <w:t>наименование</w:t>
            </w:r>
          </w:p>
        </w:tc>
        <w:tc>
          <w:tcPr>
            <w:tcW w:w="9646" w:type="dxa"/>
            <w:gridSpan w:val="13"/>
            <w:vAlign w:val="center"/>
          </w:tcPr>
          <w:p>
            <w:pPr>
              <w:widowControl w:val="0"/>
              <w:jc w:val="center"/>
              <w:rPr>
                <w:rFonts w:ascii="GHEA Grapalat" w:hAnsi="GHEA Grapalat"/>
              </w:rPr>
            </w:pPr>
            <w:r>
              <w:rPr>
                <w:rFonts w:ascii="GHEA Grapalat" w:hAnsi="GHEA Grapalat"/>
              </w:rPr>
              <w:t>Оплату товара предусматривается произвести в 2020г., по месяцам, в том числе</w:t>
            </w:r>
            <w:r>
              <w:rPr>
                <w:rStyle w:val="32"/>
                <w:rFonts w:ascii="GHEA Grapalat" w:hAnsi="GHEA Grapalat"/>
              </w:rPr>
              <w:footnoteReference w:id="7" w:customMarkFollows="1"/>
              <w:sym w:font="Symbol" w:char="F02A"/>
            </w:r>
            <w:r>
              <w:rPr>
                <w:rStyle w:val="32"/>
                <w:rFonts w:ascii="GHEA Grapalat" w:hAnsi="GHEA Grapalat"/>
              </w:rPr>
              <w:sym w:font="Symbol" w:char="F02A"/>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9" w:hRule="atLeast"/>
          <w:jc w:val="center"/>
        </w:trPr>
        <w:tc>
          <w:tcPr>
            <w:tcW w:w="1247" w:type="dxa"/>
            <w:vAlign w:val="center"/>
          </w:tcPr>
          <w:p>
            <w:pPr>
              <w:widowControl w:val="0"/>
              <w:jc w:val="center"/>
              <w:rPr>
                <w:rFonts w:ascii="GHEA Grapalat" w:hAnsi="GHEA Grapalat"/>
              </w:rPr>
            </w:pPr>
          </w:p>
        </w:tc>
        <w:tc>
          <w:tcPr>
            <w:tcW w:w="1500" w:type="dxa"/>
            <w:vAlign w:val="center"/>
          </w:tcPr>
          <w:p>
            <w:pPr>
              <w:widowControl w:val="0"/>
              <w:spacing w:after="120"/>
              <w:jc w:val="center"/>
              <w:rPr>
                <w:rFonts w:ascii="GHEA Grapalat" w:hAnsi="GHEA Grapalat"/>
              </w:rPr>
            </w:pPr>
          </w:p>
        </w:tc>
        <w:tc>
          <w:tcPr>
            <w:tcW w:w="3301" w:type="dxa"/>
            <w:vAlign w:val="center"/>
          </w:tcPr>
          <w:p>
            <w:pPr>
              <w:widowControl w:val="0"/>
              <w:spacing w:after="120"/>
              <w:jc w:val="center"/>
              <w:rPr>
                <w:rFonts w:ascii="GHEA Grapalat" w:hAnsi="GHEA Grapalat"/>
              </w:rPr>
            </w:pPr>
          </w:p>
        </w:tc>
        <w:tc>
          <w:tcPr>
            <w:tcW w:w="695" w:type="dxa"/>
            <w:textDirection w:val="btLr"/>
            <w:vAlign w:val="center"/>
          </w:tcPr>
          <w:p>
            <w:pPr>
              <w:widowControl w:val="0"/>
              <w:autoSpaceDE w:val="0"/>
              <w:autoSpaceDN w:val="0"/>
              <w:adjustRightInd w:val="0"/>
              <w:spacing w:after="120"/>
              <w:ind w:left="113" w:leftChars="0" w:right="-7" w:rightChars="0"/>
              <w:jc w:val="center"/>
              <w:rPr>
                <w:rFonts w:ascii="GHEA Grapalat" w:hAnsi="GHEA Grapalat"/>
              </w:rPr>
            </w:pPr>
            <w:r>
              <w:rPr>
                <w:rFonts w:ascii="GHEA Grapalat" w:hAnsi="GHEA Grapalat"/>
              </w:rPr>
              <w:t>январь</w:t>
            </w:r>
          </w:p>
        </w:tc>
        <w:tc>
          <w:tcPr>
            <w:tcW w:w="770" w:type="dxa"/>
            <w:textDirection w:val="btLr"/>
            <w:vAlign w:val="center"/>
          </w:tcPr>
          <w:p>
            <w:pPr>
              <w:widowControl w:val="0"/>
              <w:autoSpaceDE w:val="0"/>
              <w:autoSpaceDN w:val="0"/>
              <w:adjustRightInd w:val="0"/>
              <w:spacing w:after="120"/>
              <w:ind w:left="113" w:leftChars="0" w:right="-7" w:rightChars="0"/>
              <w:jc w:val="center"/>
              <w:rPr>
                <w:rFonts w:ascii="GHEA Grapalat" w:hAnsi="GHEA Grapalat" w:cs="Sylfaen"/>
              </w:rPr>
            </w:pPr>
            <w:r>
              <w:rPr>
                <w:rFonts w:ascii="GHEA Grapalat" w:hAnsi="GHEA Grapalat"/>
              </w:rPr>
              <w:t>февраль</w:t>
            </w:r>
          </w:p>
        </w:tc>
        <w:tc>
          <w:tcPr>
            <w:tcW w:w="665"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март</w:t>
            </w:r>
          </w:p>
        </w:tc>
        <w:tc>
          <w:tcPr>
            <w:tcW w:w="691" w:type="dxa"/>
            <w:textDirection w:val="btLr"/>
            <w:vAlign w:val="center"/>
          </w:tcPr>
          <w:p>
            <w:pPr>
              <w:widowControl w:val="0"/>
              <w:spacing w:after="120"/>
              <w:ind w:left="113" w:leftChars="0" w:right="-7" w:rightChars="0"/>
              <w:jc w:val="center"/>
              <w:rPr>
                <w:rFonts w:ascii="GHEA Grapalat" w:hAnsi="GHEA Grapalat" w:cs="Sylfaen"/>
              </w:rPr>
            </w:pPr>
            <w:r>
              <w:rPr>
                <w:rFonts w:ascii="GHEA Grapalat" w:hAnsi="GHEA Grapalat"/>
              </w:rPr>
              <w:t>апрель</w:t>
            </w:r>
          </w:p>
        </w:tc>
        <w:tc>
          <w:tcPr>
            <w:tcW w:w="702"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май</w:t>
            </w:r>
          </w:p>
        </w:tc>
        <w:tc>
          <w:tcPr>
            <w:tcW w:w="665"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июнь</w:t>
            </w:r>
          </w:p>
        </w:tc>
        <w:tc>
          <w:tcPr>
            <w:tcW w:w="665"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июль</w:t>
            </w:r>
          </w:p>
        </w:tc>
        <w:tc>
          <w:tcPr>
            <w:tcW w:w="665"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август</w:t>
            </w:r>
          </w:p>
        </w:tc>
        <w:tc>
          <w:tcPr>
            <w:tcW w:w="787"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сентябрь</w:t>
            </w:r>
          </w:p>
        </w:tc>
        <w:tc>
          <w:tcPr>
            <w:tcW w:w="739"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октябрь</w:t>
            </w:r>
          </w:p>
        </w:tc>
        <w:tc>
          <w:tcPr>
            <w:tcW w:w="700"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ноябрь</w:t>
            </w:r>
          </w:p>
        </w:tc>
        <w:tc>
          <w:tcPr>
            <w:tcW w:w="746" w:type="dxa"/>
            <w:textDirection w:val="btLr"/>
            <w:vAlign w:val="center"/>
          </w:tcPr>
          <w:p>
            <w:pPr>
              <w:widowControl w:val="0"/>
              <w:spacing w:after="120"/>
              <w:ind w:left="113" w:leftChars="0" w:right="-7" w:rightChars="0"/>
              <w:jc w:val="center"/>
              <w:rPr>
                <w:rFonts w:ascii="GHEA Grapalat" w:hAnsi="GHEA Grapalat"/>
              </w:rPr>
            </w:pPr>
            <w:r>
              <w:rPr>
                <w:rFonts w:ascii="GHEA Grapalat" w:hAnsi="GHEA Grapalat"/>
              </w:rPr>
              <w:t>декабрь</w:t>
            </w:r>
          </w:p>
        </w:tc>
        <w:tc>
          <w:tcPr>
            <w:tcW w:w="1156" w:type="dxa"/>
            <w:textDirection w:val="btLr"/>
            <w:vAlign w:val="center"/>
          </w:tcPr>
          <w:p>
            <w:pPr>
              <w:widowControl w:val="0"/>
              <w:spacing w:after="120"/>
              <w:ind w:left="113" w:right="-1"/>
              <w:jc w:val="center"/>
              <w:rPr>
                <w:rFonts w:ascii="GHEA Grapalat" w:hAnsi="GHEA Grapalat"/>
                <w:lang w:val="en-US"/>
              </w:rPr>
            </w:pPr>
            <w:r>
              <w:rPr>
                <w:rFonts w:ascii="GHEA Grapalat" w:hAnsi="GHEA Grapalat"/>
              </w:rPr>
              <w:t>Всего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47" w:type="dxa"/>
            <w:vAlign w:val="bottom"/>
          </w:tcPr>
          <w:p>
            <w:pPr>
              <w:numPr>
                <w:ilvl w:val="0"/>
                <w:numId w:val="6"/>
              </w:numPr>
              <w:ind w:left="425" w:leftChars="0" w:hanging="425" w:firstLineChars="0"/>
              <w:rPr>
                <w:rFonts w:ascii="GHEA Grapalat" w:hAnsi="GHEA Grapalat"/>
                <w:lang w:val="en-US"/>
              </w:rPr>
            </w:pPr>
          </w:p>
        </w:tc>
        <w:tc>
          <w:tcPr>
            <w:tcW w:w="1500" w:type="dxa"/>
            <w:vAlign w:val="bottom"/>
          </w:tcPr>
          <w:p>
            <w:pPr>
              <w:jc w:val="right"/>
              <w:rPr>
                <w:rFonts w:ascii="GHEA Grapalat" w:hAnsi="GHEA Grapalat" w:cs="Arial"/>
                <w:sz w:val="22"/>
                <w:szCs w:val="22"/>
              </w:rPr>
            </w:pPr>
            <w:r>
              <w:rPr>
                <w:rFonts w:ascii="Arial Armenian" w:hAnsi="Arial Armenian" w:cs="Calibri"/>
                <w:color w:val="000000"/>
                <w:sz w:val="20"/>
                <w:szCs w:val="20"/>
              </w:rPr>
              <w:t>15811100</w:t>
            </w:r>
          </w:p>
        </w:tc>
        <w:tc>
          <w:tcPr>
            <w:tcW w:w="3301" w:type="dxa"/>
            <w:vAlign w:val="center"/>
          </w:tcPr>
          <w:p>
            <w:pPr>
              <w:rPr>
                <w:rFonts w:ascii="GHEA Grapalat" w:hAnsi="GHEA Grapalat"/>
                <w:sz w:val="24"/>
                <w:szCs w:val="24"/>
              </w:rPr>
            </w:pPr>
            <w:r>
              <w:rPr>
                <w:rFonts w:hint="default"/>
              </w:rPr>
              <w:t>хлеб</w:t>
            </w:r>
          </w:p>
        </w:tc>
        <w:tc>
          <w:tcPr>
            <w:tcW w:w="695" w:type="dxa"/>
            <w:vAlign w:val="top"/>
          </w:tcPr>
          <w:p>
            <w:pPr>
              <w:rPr>
                <w:rFonts w:ascii="GHEA Grapalat" w:hAnsi="GHEA Grapalat"/>
                <w:sz w:val="18"/>
                <w:szCs w:val="18"/>
                <w:lang w:val="pt-BR"/>
              </w:rPr>
            </w:pPr>
          </w:p>
        </w:tc>
        <w:tc>
          <w:tcPr>
            <w:tcW w:w="770" w:type="dxa"/>
            <w:vAlign w:val="top"/>
          </w:tcPr>
          <w:p>
            <w:pPr>
              <w:rPr>
                <w:rFonts w:ascii="GHEA Grapalat" w:hAnsi="GHEA Grapalat"/>
                <w:sz w:val="18"/>
                <w:szCs w:val="18"/>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sz w:val="18"/>
                <w:szCs w:val="18"/>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GHEA Grapalat" w:hAnsi="GHEA Grapalat"/>
                <w:lang w:val="en-US"/>
              </w:rPr>
            </w:pPr>
          </w:p>
        </w:tc>
        <w:tc>
          <w:tcPr>
            <w:tcW w:w="1500" w:type="dxa"/>
            <w:vAlign w:val="bottom"/>
          </w:tcPr>
          <w:p>
            <w:pPr>
              <w:jc w:val="right"/>
              <w:rPr>
                <w:rFonts w:ascii="GHEA Grapalat" w:hAnsi="GHEA Grapalat" w:cs="Arial"/>
                <w:sz w:val="22"/>
                <w:szCs w:val="22"/>
              </w:rPr>
            </w:pPr>
            <w:r>
              <w:rPr>
                <w:rFonts w:ascii="Arial Armenian" w:hAnsi="Arial Armenian" w:cs="Calibri"/>
                <w:color w:val="000000"/>
                <w:sz w:val="20"/>
                <w:szCs w:val="20"/>
              </w:rPr>
              <w:t>15531100</w:t>
            </w:r>
          </w:p>
        </w:tc>
        <w:tc>
          <w:tcPr>
            <w:tcW w:w="3301" w:type="dxa"/>
            <w:vAlign w:val="center"/>
          </w:tcPr>
          <w:p>
            <w:pPr>
              <w:rPr>
                <w:rFonts w:ascii="GHEA Grapalat" w:hAnsi="GHEA Grapalat" w:cs="Arial"/>
              </w:rPr>
            </w:pPr>
            <w:r>
              <w:rPr>
                <w:rFonts w:hint="default"/>
              </w:rPr>
              <w:t>масло сливочное</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GHEA Grapalat" w:hAnsi="GHEA Grapalat"/>
                <w:lang w:val="en-US"/>
              </w:rPr>
            </w:pPr>
          </w:p>
        </w:tc>
        <w:tc>
          <w:tcPr>
            <w:tcW w:w="1500" w:type="dxa"/>
            <w:vAlign w:val="center"/>
          </w:tcPr>
          <w:p>
            <w:pPr>
              <w:jc w:val="right"/>
              <w:rPr>
                <w:rFonts w:ascii="GHEA Grapalat" w:hAnsi="GHEA Grapalat" w:cs="Arial"/>
                <w:sz w:val="22"/>
                <w:szCs w:val="22"/>
              </w:rPr>
            </w:pPr>
            <w:r>
              <w:rPr>
                <w:rFonts w:ascii="Arial Armenian" w:hAnsi="Arial Armenian" w:cs="Calibri"/>
                <w:color w:val="000000"/>
                <w:sz w:val="20"/>
                <w:szCs w:val="20"/>
              </w:rPr>
              <w:t>15421100</w:t>
            </w:r>
          </w:p>
        </w:tc>
        <w:tc>
          <w:tcPr>
            <w:tcW w:w="3301" w:type="dxa"/>
            <w:vAlign w:val="center"/>
          </w:tcPr>
          <w:p>
            <w:pPr>
              <w:rPr>
                <w:rFonts w:ascii="GHEA Grapalat" w:hAnsi="GHEA Grapalat" w:cs="Arial"/>
              </w:rPr>
            </w:pPr>
            <w:r>
              <w:rPr>
                <w:rFonts w:hint="default"/>
              </w:rPr>
              <w:t>Растительное масло</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top"/>
          </w:tcPr>
          <w:p>
            <w:pPr>
              <w:numPr>
                <w:ilvl w:val="0"/>
                <w:numId w:val="6"/>
              </w:numPr>
              <w:ind w:left="425" w:leftChars="0" w:hanging="425" w:firstLineChars="0"/>
              <w:rPr>
                <w:rFonts w:ascii="GHEA Grapalat" w:hAnsi="GHEA Grapalat"/>
                <w:lang w:val="en-US"/>
              </w:rPr>
            </w:pPr>
          </w:p>
        </w:tc>
        <w:tc>
          <w:tcPr>
            <w:tcW w:w="1500" w:type="dxa"/>
            <w:vAlign w:val="bottom"/>
          </w:tcPr>
          <w:p>
            <w:pPr>
              <w:jc w:val="right"/>
              <w:rPr>
                <w:rFonts w:ascii="GHEA Grapalat" w:hAnsi="GHEA Grapalat" w:cs="Arial"/>
                <w:sz w:val="22"/>
                <w:szCs w:val="22"/>
              </w:rPr>
            </w:pPr>
            <w:r>
              <w:rPr>
                <w:rFonts w:ascii="Arial Armenian" w:hAnsi="Arial Armenian" w:cs="Calibri"/>
                <w:color w:val="000000"/>
                <w:sz w:val="20"/>
                <w:szCs w:val="20"/>
              </w:rPr>
              <w:t>15831000</w:t>
            </w:r>
          </w:p>
        </w:tc>
        <w:tc>
          <w:tcPr>
            <w:tcW w:w="3301" w:type="dxa"/>
            <w:vAlign w:val="center"/>
          </w:tcPr>
          <w:p>
            <w:pPr>
              <w:rPr>
                <w:rFonts w:ascii="GHEA Grapalat" w:hAnsi="GHEA Grapalat" w:cs="Arial"/>
              </w:rPr>
            </w:pPr>
            <w:r>
              <w:rPr>
                <w:rFonts w:hint="default"/>
              </w:rPr>
              <w:t>сахар</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top"/>
          </w:tcPr>
          <w:p>
            <w:pPr>
              <w:numPr>
                <w:ilvl w:val="0"/>
                <w:numId w:val="6"/>
              </w:numPr>
              <w:ind w:left="425" w:leftChars="0" w:hanging="425" w:firstLineChars="0"/>
              <w:rPr>
                <w:rFonts w:ascii="GHEA Grapalat" w:hAnsi="GHEA Grapalat"/>
                <w:lang w:val="en-US"/>
              </w:rPr>
            </w:pPr>
          </w:p>
        </w:tc>
        <w:tc>
          <w:tcPr>
            <w:tcW w:w="1500" w:type="dxa"/>
            <w:vAlign w:val="bottom"/>
          </w:tcPr>
          <w:p>
            <w:pPr>
              <w:jc w:val="right"/>
              <w:rPr>
                <w:rFonts w:ascii="GHEA Grapalat" w:hAnsi="GHEA Grapalat" w:cs="Arial"/>
                <w:sz w:val="22"/>
                <w:szCs w:val="22"/>
              </w:rPr>
            </w:pPr>
            <w:r>
              <w:rPr>
                <w:rFonts w:ascii="Arial Armenian" w:hAnsi="Arial Armenian" w:cs="Calibri"/>
                <w:color w:val="000000"/>
                <w:sz w:val="20"/>
                <w:szCs w:val="20"/>
              </w:rPr>
              <w:t>15616000</w:t>
            </w:r>
          </w:p>
        </w:tc>
        <w:tc>
          <w:tcPr>
            <w:tcW w:w="3301" w:type="dxa"/>
            <w:vAlign w:val="center"/>
          </w:tcPr>
          <w:p>
            <w:pPr>
              <w:rPr>
                <w:rFonts w:ascii="GHEA Grapalat" w:hAnsi="GHEA Grapalat" w:cs="Arial"/>
              </w:rPr>
            </w:pPr>
            <w:r>
              <w:rPr>
                <w:rFonts w:hint="default"/>
              </w:rPr>
              <w:t>гречиха</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top"/>
          </w:tcPr>
          <w:p>
            <w:pPr>
              <w:numPr>
                <w:ilvl w:val="0"/>
                <w:numId w:val="6"/>
              </w:numPr>
              <w:ind w:left="425" w:leftChars="0" w:hanging="425" w:firstLineChars="0"/>
              <w:rPr>
                <w:rFonts w:ascii="GHEA Grapalat" w:hAnsi="GHEA Grapalat"/>
                <w:lang w:val="en-US"/>
              </w:rPr>
            </w:pPr>
          </w:p>
        </w:tc>
        <w:tc>
          <w:tcPr>
            <w:tcW w:w="1500" w:type="dxa"/>
            <w:vAlign w:val="bottom"/>
          </w:tcPr>
          <w:p>
            <w:pPr>
              <w:jc w:val="right"/>
              <w:rPr>
                <w:rFonts w:ascii="GHEA Grapalat" w:hAnsi="GHEA Grapalat" w:cs="Arial"/>
                <w:sz w:val="22"/>
                <w:szCs w:val="22"/>
              </w:rPr>
            </w:pPr>
            <w:r>
              <w:rPr>
                <w:rFonts w:ascii="Arial Armenian" w:hAnsi="Arial Armenian" w:cs="Calibri"/>
                <w:sz w:val="20"/>
                <w:szCs w:val="20"/>
              </w:rPr>
              <w:t>03221117</w:t>
            </w:r>
          </w:p>
        </w:tc>
        <w:tc>
          <w:tcPr>
            <w:tcW w:w="3301" w:type="dxa"/>
            <w:vAlign w:val="bottom"/>
          </w:tcPr>
          <w:p>
            <w:pPr>
              <w:rPr>
                <w:rFonts w:ascii="GHEA Grapalat" w:hAnsi="GHEA Grapalat" w:cs="Arial"/>
              </w:rPr>
            </w:pPr>
            <w:r>
              <w:rPr>
                <w:rFonts w:hint="default"/>
              </w:rPr>
              <w:t>горох, шипы</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bookmarkStart w:id="0" w:name="_GoBack"/>
            <w:bookmarkEnd w:id="0"/>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top"/>
          </w:tcPr>
          <w:p>
            <w:pPr>
              <w:numPr>
                <w:ilvl w:val="0"/>
                <w:numId w:val="6"/>
              </w:numPr>
              <w:ind w:left="425" w:leftChars="0" w:hanging="425" w:firstLineChars="0"/>
              <w:rPr>
                <w:rFonts w:ascii="GHEA Grapalat" w:hAnsi="GHEA Grapalat"/>
                <w:lang w:val="en-US"/>
              </w:rPr>
            </w:pPr>
          </w:p>
        </w:tc>
        <w:tc>
          <w:tcPr>
            <w:tcW w:w="1500" w:type="dxa"/>
            <w:vAlign w:val="bottom"/>
          </w:tcPr>
          <w:p>
            <w:pPr>
              <w:jc w:val="right"/>
              <w:rPr>
                <w:rFonts w:ascii="GHEA Grapalat" w:hAnsi="GHEA Grapalat" w:cs="Arial"/>
                <w:sz w:val="22"/>
                <w:szCs w:val="22"/>
              </w:rPr>
            </w:pPr>
            <w:r>
              <w:rPr>
                <w:rFonts w:ascii="Arial Armenian" w:hAnsi="Arial Armenian" w:cs="Calibri"/>
                <w:color w:val="000000"/>
                <w:sz w:val="20"/>
                <w:szCs w:val="20"/>
              </w:rPr>
              <w:t>15851100</w:t>
            </w:r>
          </w:p>
        </w:tc>
        <w:tc>
          <w:tcPr>
            <w:tcW w:w="3301" w:type="dxa"/>
            <w:vAlign w:val="center"/>
          </w:tcPr>
          <w:p>
            <w:pPr>
              <w:rPr>
                <w:rFonts w:ascii="GHEA Grapalat" w:hAnsi="GHEA Grapalat" w:cs="Arial"/>
              </w:rPr>
            </w:pPr>
            <w:r>
              <w:rPr>
                <w:rFonts w:hint="default"/>
              </w:rPr>
              <w:t>вермишель, макаронные изделия</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top"/>
          </w:tcPr>
          <w:p>
            <w:pPr>
              <w:numPr>
                <w:ilvl w:val="0"/>
                <w:numId w:val="6"/>
              </w:numPr>
              <w:ind w:left="425" w:leftChars="0" w:hanging="425" w:firstLineChars="0"/>
              <w:rPr>
                <w:rFonts w:ascii="GHEA Grapalat" w:hAnsi="GHEA Grapalat"/>
                <w:lang w:val="en-US"/>
              </w:rPr>
            </w:pPr>
          </w:p>
        </w:tc>
        <w:tc>
          <w:tcPr>
            <w:tcW w:w="1500" w:type="dxa"/>
            <w:vAlign w:val="center"/>
          </w:tcPr>
          <w:p>
            <w:pPr>
              <w:jc w:val="right"/>
              <w:rPr>
                <w:rFonts w:ascii="GHEA Grapalat" w:hAnsi="GHEA Grapalat" w:cs="Arial"/>
                <w:sz w:val="22"/>
                <w:szCs w:val="22"/>
              </w:rPr>
            </w:pPr>
            <w:r>
              <w:rPr>
                <w:rFonts w:ascii="Arial Armenian" w:hAnsi="Arial Armenian" w:cs="Calibri"/>
                <w:color w:val="000000"/>
                <w:sz w:val="20"/>
                <w:szCs w:val="20"/>
              </w:rPr>
              <w:t>15614200</w:t>
            </w:r>
          </w:p>
        </w:tc>
        <w:tc>
          <w:tcPr>
            <w:tcW w:w="3301" w:type="dxa"/>
            <w:vAlign w:val="center"/>
          </w:tcPr>
          <w:p>
            <w:pPr>
              <w:rPr>
                <w:rFonts w:ascii="GHEA Grapalat" w:hAnsi="GHEA Grapalat" w:cs="Arial"/>
                <w:color w:val="000000"/>
              </w:rPr>
            </w:pPr>
            <w:r>
              <w:rPr>
                <w:rFonts w:hint="default"/>
              </w:rPr>
              <w:t>рис</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GHEA Grapalat" w:hAnsi="GHEA Grapalat"/>
                <w:lang w:val="en-US"/>
              </w:rPr>
            </w:pPr>
          </w:p>
        </w:tc>
        <w:tc>
          <w:tcPr>
            <w:tcW w:w="1500" w:type="dxa"/>
            <w:vAlign w:val="center"/>
          </w:tcPr>
          <w:p>
            <w:pPr>
              <w:jc w:val="right"/>
              <w:rPr>
                <w:rFonts w:ascii="GHEA Grapalat" w:hAnsi="GHEA Grapalat" w:cs="Arial"/>
                <w:sz w:val="22"/>
                <w:szCs w:val="22"/>
              </w:rPr>
            </w:pPr>
            <w:r>
              <w:rPr>
                <w:rFonts w:ascii="Arial Armenian" w:hAnsi="Arial Armenian" w:cs="Calibri"/>
                <w:color w:val="000000"/>
                <w:sz w:val="20"/>
                <w:szCs w:val="20"/>
              </w:rPr>
              <w:t>15617000</w:t>
            </w:r>
          </w:p>
        </w:tc>
        <w:tc>
          <w:tcPr>
            <w:tcW w:w="3301" w:type="dxa"/>
            <w:vAlign w:val="center"/>
          </w:tcPr>
          <w:p>
            <w:pPr>
              <w:rPr>
                <w:rFonts w:ascii="GHEA Grapalat" w:hAnsi="GHEA Grapalat" w:cs="Arial"/>
              </w:rPr>
            </w:pPr>
            <w:r>
              <w:rPr>
                <w:rFonts w:hint="default"/>
              </w:rPr>
              <w:t>крупа</w:t>
            </w:r>
          </w:p>
        </w:tc>
        <w:tc>
          <w:tcPr>
            <w:tcW w:w="695" w:type="dxa"/>
            <w:vAlign w:val="top"/>
          </w:tcPr>
          <w:p>
            <w:pPr>
              <w:rPr>
                <w:rFonts w:ascii="GHEA Grapalat" w:hAnsi="GHEA Grapalat"/>
                <w:lang w:val="pt-BR"/>
              </w:rPr>
            </w:pPr>
          </w:p>
        </w:tc>
        <w:tc>
          <w:tcPr>
            <w:tcW w:w="770" w:type="dxa"/>
            <w:vAlign w:val="top"/>
          </w:tcPr>
          <w:p>
            <w:pPr>
              <w:rPr>
                <w:rFonts w:ascii="GHEA Grapalat" w:hAnsi="GHEA Grapalat"/>
                <w:lang w:val="pt-BR"/>
              </w:rPr>
            </w:pPr>
          </w:p>
        </w:tc>
        <w:tc>
          <w:tcPr>
            <w:tcW w:w="665" w:type="dxa"/>
            <w:vAlign w:val="top"/>
          </w:tcPr>
          <w:p>
            <w:pPr>
              <w:rPr>
                <w:rFonts w:ascii="GHEA Grapalat" w:hAnsi="GHEA Grapalat" w:cs="Arial"/>
                <w:sz w:val="18"/>
                <w:szCs w:val="18"/>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GHEA Grapalat" w:hAnsi="GHEA Grapalat" w:cs="Arial"/>
                <w:sz w:val="18"/>
                <w:szCs w:val="18"/>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GHEA Grapalat" w:hAnsi="GHEA Grapalat" w:cs="Arial"/>
                <w:sz w:val="18"/>
                <w:szCs w:val="18"/>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GHEA Grapalat" w:hAnsi="GHEA Grapalat" w:cs="Arial"/>
                <w:sz w:val="18"/>
                <w:szCs w:val="18"/>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GHEA Grapalat" w:hAnsi="GHEA Grapalat" w:cs="Arial"/>
                <w:sz w:val="18"/>
                <w:szCs w:val="18"/>
                <w:lang w:val="pt-BR"/>
              </w:rPr>
            </w:pPr>
          </w:p>
        </w:tc>
        <w:tc>
          <w:tcPr>
            <w:tcW w:w="700" w:type="dxa"/>
            <w:vAlign w:val="top"/>
          </w:tcPr>
          <w:p>
            <w:pPr>
              <w:jc w:val="center"/>
              <w:rPr>
                <w:rFonts w:ascii="GHEA Grapalat" w:hAnsi="GHEA Grapalat" w:cs="Arial"/>
                <w:sz w:val="18"/>
                <w:szCs w:val="18"/>
                <w:lang w:val="pt-BR"/>
              </w:rPr>
            </w:pPr>
          </w:p>
        </w:tc>
        <w:tc>
          <w:tcPr>
            <w:tcW w:w="746" w:type="dxa"/>
            <w:vAlign w:val="top"/>
          </w:tcPr>
          <w:p>
            <w:pPr>
              <w:jc w:val="center"/>
              <w:rPr>
                <w:rFonts w:ascii="GHEA Grapalat" w:hAnsi="GHEA Grapalat" w:cs="Arial"/>
                <w:sz w:val="18"/>
                <w:szCs w:val="18"/>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GHEA Grapalat" w:hAnsi="GHEA Grapalat"/>
                <w:b/>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center"/>
          </w:tcPr>
          <w:p>
            <w:pPr>
              <w:jc w:val="right"/>
              <w:rPr>
                <w:rFonts w:ascii="Arial Armenian" w:hAnsi="Arial Armenian" w:cs="Calibri"/>
                <w:color w:val="000000"/>
                <w:sz w:val="20"/>
                <w:szCs w:val="20"/>
              </w:rPr>
            </w:pPr>
            <w:r>
              <w:rPr>
                <w:rFonts w:ascii="Arial Armenian" w:hAnsi="Arial Armenian" w:cs="Calibri"/>
                <w:color w:val="000000"/>
                <w:sz w:val="20"/>
                <w:szCs w:val="20"/>
              </w:rPr>
              <w:t>15331153</w:t>
            </w:r>
          </w:p>
        </w:tc>
        <w:tc>
          <w:tcPr>
            <w:tcW w:w="3301" w:type="dxa"/>
            <w:vAlign w:val="center"/>
          </w:tcPr>
          <w:p>
            <w:pPr>
              <w:rPr>
                <w:rFonts w:ascii="Sylfaen" w:hAnsi="Sylfaen" w:cs="Calibri"/>
                <w:color w:val="000000"/>
                <w:sz w:val="22"/>
                <w:szCs w:val="22"/>
              </w:rPr>
            </w:pPr>
            <w:r>
              <w:rPr>
                <w:rFonts w:hint="default"/>
              </w:rPr>
              <w:t>чечевица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15623200</w:t>
            </w:r>
          </w:p>
        </w:tc>
        <w:tc>
          <w:tcPr>
            <w:tcW w:w="3301" w:type="dxa"/>
            <w:vAlign w:val="center"/>
          </w:tcPr>
          <w:p>
            <w:pPr>
              <w:rPr>
                <w:rFonts w:ascii="Sylfaen" w:hAnsi="Sylfaen" w:cs="Calibri"/>
                <w:color w:val="000000"/>
                <w:sz w:val="22"/>
                <w:szCs w:val="22"/>
              </w:rPr>
            </w:pPr>
            <w:r>
              <w:rPr>
                <w:rFonts w:hint="default"/>
              </w:rPr>
              <w:t>манная крупа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03142510</w:t>
            </w:r>
          </w:p>
        </w:tc>
        <w:tc>
          <w:tcPr>
            <w:tcW w:w="3301" w:type="dxa"/>
            <w:vAlign w:val="center"/>
          </w:tcPr>
          <w:p>
            <w:pPr>
              <w:rPr>
                <w:rFonts w:ascii="Sylfaen" w:hAnsi="Sylfaen" w:cs="Calibri"/>
                <w:color w:val="000000"/>
                <w:sz w:val="22"/>
                <w:szCs w:val="22"/>
              </w:rPr>
            </w:pPr>
            <w:r>
              <w:rPr>
                <w:rFonts w:hint="default"/>
              </w:rPr>
              <w:t>яйцо</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15863300</w:t>
            </w:r>
          </w:p>
        </w:tc>
        <w:tc>
          <w:tcPr>
            <w:tcW w:w="3301" w:type="dxa"/>
            <w:vAlign w:val="center"/>
          </w:tcPr>
          <w:p>
            <w:pPr>
              <w:rPr>
                <w:rFonts w:ascii="Sylfaen" w:hAnsi="Sylfaen" w:cs="Calibri"/>
                <w:color w:val="000000"/>
                <w:sz w:val="22"/>
                <w:szCs w:val="22"/>
              </w:rPr>
            </w:pPr>
            <w:r>
              <w:rPr>
                <w:rFonts w:hint="default"/>
              </w:rPr>
              <w:t>чай</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15511600</w:t>
            </w:r>
          </w:p>
        </w:tc>
        <w:tc>
          <w:tcPr>
            <w:tcW w:w="3301" w:type="dxa"/>
            <w:vAlign w:val="bottom"/>
          </w:tcPr>
          <w:p>
            <w:pPr>
              <w:rPr>
                <w:rFonts w:ascii="Sylfaen" w:hAnsi="Sylfaen" w:cs="Calibri"/>
                <w:color w:val="000000"/>
                <w:sz w:val="22"/>
                <w:szCs w:val="22"/>
              </w:rPr>
            </w:pPr>
            <w:r>
              <w:rPr>
                <w:rFonts w:hint="default"/>
              </w:rPr>
              <w:t> сгущенное молоко</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15842310</w:t>
            </w:r>
          </w:p>
        </w:tc>
        <w:tc>
          <w:tcPr>
            <w:tcW w:w="3301" w:type="dxa"/>
            <w:vAlign w:val="center"/>
          </w:tcPr>
          <w:p>
            <w:pPr>
              <w:rPr>
                <w:rFonts w:ascii="Sylfaen" w:hAnsi="Sylfaen" w:cs="Calibri"/>
                <w:color w:val="000000"/>
                <w:sz w:val="22"/>
                <w:szCs w:val="22"/>
              </w:rPr>
            </w:pPr>
            <w:r>
              <w:rPr>
                <w:rFonts w:hint="default"/>
              </w:rPr>
              <w:t>конфеты карамель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15842310</w:t>
            </w:r>
          </w:p>
        </w:tc>
        <w:tc>
          <w:tcPr>
            <w:tcW w:w="3301" w:type="dxa"/>
            <w:vAlign w:val="center"/>
          </w:tcPr>
          <w:p>
            <w:pPr>
              <w:rPr>
                <w:rFonts w:ascii="Sylfaen" w:hAnsi="Sylfaen" w:cs="Calibri"/>
                <w:color w:val="000000"/>
                <w:sz w:val="22"/>
                <w:szCs w:val="22"/>
              </w:rPr>
            </w:pPr>
            <w:r>
              <w:rPr>
                <w:rFonts w:hint="default"/>
              </w:rPr>
              <w:t>конфетка ей</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15821500</w:t>
            </w:r>
          </w:p>
        </w:tc>
        <w:tc>
          <w:tcPr>
            <w:tcW w:w="3301" w:type="dxa"/>
            <w:vAlign w:val="center"/>
          </w:tcPr>
          <w:p>
            <w:pPr>
              <w:rPr>
                <w:rFonts w:ascii="Sylfaen" w:hAnsi="Sylfaen" w:cs="Calibri"/>
                <w:color w:val="000000"/>
                <w:sz w:val="22"/>
                <w:szCs w:val="22"/>
              </w:rPr>
            </w:pPr>
            <w:r>
              <w:rPr>
                <w:rFonts w:hint="default"/>
              </w:rPr>
              <w:t>печенье печенье</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15820000</w:t>
            </w:r>
          </w:p>
        </w:tc>
        <w:tc>
          <w:tcPr>
            <w:tcW w:w="3301" w:type="dxa"/>
            <w:vAlign w:val="center"/>
          </w:tcPr>
          <w:p>
            <w:pPr>
              <w:rPr>
                <w:rFonts w:ascii="Sylfaen" w:hAnsi="Sylfaen" w:cs="Calibri"/>
                <w:color w:val="000000"/>
                <w:sz w:val="22"/>
                <w:szCs w:val="22"/>
              </w:rPr>
            </w:pPr>
            <w:r>
              <w:rPr>
                <w:rFonts w:hint="default"/>
              </w:rPr>
              <w:t>вафельные с фруктовой начинкой</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15872400</w:t>
            </w:r>
          </w:p>
        </w:tc>
        <w:tc>
          <w:tcPr>
            <w:tcW w:w="3301" w:type="dxa"/>
            <w:vAlign w:val="center"/>
          </w:tcPr>
          <w:p>
            <w:pPr>
              <w:rPr>
                <w:rFonts w:ascii="Sylfaen" w:hAnsi="Sylfaen" w:cs="Calibri"/>
                <w:color w:val="000000"/>
                <w:sz w:val="22"/>
                <w:szCs w:val="22"/>
              </w:rPr>
            </w:pPr>
            <w:r>
              <w:rPr>
                <w:rFonts w:hint="default"/>
              </w:rPr>
              <w:t>соль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15333100</w:t>
            </w:r>
          </w:p>
        </w:tc>
        <w:tc>
          <w:tcPr>
            <w:tcW w:w="3301" w:type="dxa"/>
            <w:vAlign w:val="center"/>
          </w:tcPr>
          <w:p>
            <w:pPr>
              <w:rPr>
                <w:rFonts w:ascii="Sylfaen" w:hAnsi="Sylfaen" w:cs="Calibri"/>
                <w:color w:val="000000"/>
                <w:sz w:val="22"/>
                <w:szCs w:val="22"/>
              </w:rPr>
            </w:pPr>
            <w:r>
              <w:rPr>
                <w:rFonts w:hint="default"/>
              </w:rPr>
              <w:t>томатная паста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center"/>
          </w:tcPr>
          <w:p>
            <w:pPr>
              <w:jc w:val="right"/>
              <w:rPr>
                <w:rFonts w:ascii="Arial Armenian" w:hAnsi="Arial Armenian" w:cs="Calibri"/>
                <w:color w:val="000000"/>
                <w:sz w:val="20"/>
                <w:szCs w:val="20"/>
              </w:rPr>
            </w:pPr>
            <w:r>
              <w:rPr>
                <w:rFonts w:ascii="Arial Armenian" w:hAnsi="Arial Armenian" w:cs="Calibri"/>
                <w:color w:val="000000"/>
                <w:sz w:val="20"/>
                <w:szCs w:val="20"/>
              </w:rPr>
              <w:t>15112110</w:t>
            </w:r>
          </w:p>
        </w:tc>
        <w:tc>
          <w:tcPr>
            <w:tcW w:w="3301" w:type="dxa"/>
            <w:vAlign w:val="center"/>
          </w:tcPr>
          <w:p>
            <w:pPr>
              <w:rPr>
                <w:rFonts w:ascii="Sylfaen" w:hAnsi="Sylfaen" w:cs="Calibri"/>
                <w:color w:val="000000"/>
                <w:sz w:val="22"/>
                <w:szCs w:val="22"/>
              </w:rPr>
            </w:pPr>
            <w:r>
              <w:rPr>
                <w:rFonts w:hint="default"/>
              </w:rPr>
              <w:t>курица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center"/>
          </w:tcPr>
          <w:p>
            <w:pPr>
              <w:jc w:val="right"/>
              <w:rPr>
                <w:rFonts w:ascii="Arial Armenian" w:hAnsi="Arial Armenian" w:cs="Calibri"/>
                <w:color w:val="000000"/>
                <w:sz w:val="20"/>
                <w:szCs w:val="20"/>
              </w:rPr>
            </w:pPr>
            <w:r>
              <w:rPr>
                <w:rFonts w:ascii="Arial Armenian" w:hAnsi="Arial Armenian" w:cs="Calibri"/>
                <w:color w:val="000000"/>
                <w:sz w:val="20"/>
                <w:szCs w:val="20"/>
              </w:rPr>
              <w:t>15112180</w:t>
            </w:r>
          </w:p>
        </w:tc>
        <w:tc>
          <w:tcPr>
            <w:tcW w:w="3301" w:type="dxa"/>
            <w:vAlign w:val="center"/>
          </w:tcPr>
          <w:p>
            <w:pPr>
              <w:rPr>
                <w:rFonts w:ascii="Sylfaen" w:hAnsi="Sylfaen" w:cs="Calibri"/>
                <w:color w:val="000000"/>
                <w:sz w:val="22"/>
                <w:szCs w:val="22"/>
              </w:rPr>
            </w:pPr>
            <w:r>
              <w:rPr>
                <w:rFonts w:hint="default"/>
              </w:rPr>
              <w:t>куриная грудка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15512000</w:t>
            </w:r>
          </w:p>
        </w:tc>
        <w:tc>
          <w:tcPr>
            <w:tcW w:w="3301" w:type="dxa"/>
            <w:vAlign w:val="center"/>
          </w:tcPr>
          <w:p>
            <w:pPr>
              <w:rPr>
                <w:rFonts w:ascii="Sylfaen" w:hAnsi="Sylfaen" w:cs="Calibri"/>
                <w:color w:val="000000"/>
                <w:sz w:val="22"/>
                <w:szCs w:val="22"/>
              </w:rPr>
            </w:pPr>
            <w:r>
              <w:rPr>
                <w:rFonts w:hint="default"/>
              </w:rPr>
              <w:t>сметана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15511100</w:t>
            </w:r>
          </w:p>
        </w:tc>
        <w:tc>
          <w:tcPr>
            <w:tcW w:w="3301" w:type="dxa"/>
            <w:vAlign w:val="center"/>
          </w:tcPr>
          <w:p>
            <w:pPr>
              <w:rPr>
                <w:rFonts w:ascii="Sylfaen" w:hAnsi="Sylfaen" w:cs="Calibri"/>
                <w:color w:val="000000"/>
                <w:sz w:val="22"/>
                <w:szCs w:val="22"/>
              </w:rPr>
            </w:pPr>
            <w:r>
              <w:rPr>
                <w:rFonts w:hint="default"/>
              </w:rPr>
              <w:t>молоко</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15542100</w:t>
            </w:r>
          </w:p>
        </w:tc>
        <w:tc>
          <w:tcPr>
            <w:tcW w:w="3301" w:type="dxa"/>
            <w:vAlign w:val="center"/>
          </w:tcPr>
          <w:p>
            <w:pPr>
              <w:rPr>
                <w:rFonts w:ascii="Sylfaen" w:hAnsi="Sylfaen" w:cs="Calibri"/>
                <w:color w:val="000000"/>
                <w:sz w:val="22"/>
                <w:szCs w:val="22"/>
              </w:rPr>
            </w:pPr>
            <w:r>
              <w:rPr>
                <w:rFonts w:hint="default"/>
              </w:rPr>
              <w:t>йогурт</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15541200</w:t>
            </w:r>
          </w:p>
        </w:tc>
        <w:tc>
          <w:tcPr>
            <w:tcW w:w="3301" w:type="dxa"/>
            <w:vAlign w:val="center"/>
          </w:tcPr>
          <w:p>
            <w:pPr>
              <w:rPr>
                <w:rFonts w:ascii="Sylfaen" w:hAnsi="Sylfaen" w:cs="Calibri"/>
                <w:color w:val="000000"/>
                <w:sz w:val="22"/>
                <w:szCs w:val="22"/>
              </w:rPr>
            </w:pPr>
            <w:r>
              <w:rPr>
                <w:rFonts w:hint="default"/>
              </w:rPr>
              <w:t> сыр</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15612180</w:t>
            </w:r>
          </w:p>
        </w:tc>
        <w:tc>
          <w:tcPr>
            <w:tcW w:w="3301" w:type="dxa"/>
            <w:vAlign w:val="center"/>
          </w:tcPr>
          <w:p>
            <w:pPr>
              <w:rPr>
                <w:rFonts w:ascii="Sylfaen" w:hAnsi="Sylfaen" w:cs="Calibri"/>
                <w:color w:val="000000"/>
                <w:sz w:val="22"/>
                <w:szCs w:val="22"/>
              </w:rPr>
            </w:pPr>
            <w:r>
              <w:rPr>
                <w:rFonts w:hint="default"/>
              </w:rPr>
              <w:t> мучной</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center"/>
          </w:tcPr>
          <w:p>
            <w:pPr>
              <w:jc w:val="right"/>
              <w:rPr>
                <w:rFonts w:ascii="Arial Armenian" w:hAnsi="Arial Armenian" w:cs="Calibri"/>
                <w:color w:val="000000"/>
                <w:sz w:val="20"/>
                <w:szCs w:val="20"/>
              </w:rPr>
            </w:pPr>
            <w:r>
              <w:rPr>
                <w:rFonts w:ascii="Arial Armenian" w:hAnsi="Arial Armenian" w:cs="Calibri"/>
                <w:color w:val="000000"/>
                <w:sz w:val="20"/>
                <w:szCs w:val="20"/>
              </w:rPr>
              <w:t>15811130</w:t>
            </w:r>
          </w:p>
        </w:tc>
        <w:tc>
          <w:tcPr>
            <w:tcW w:w="3301" w:type="dxa"/>
            <w:vAlign w:val="center"/>
          </w:tcPr>
          <w:p>
            <w:pPr>
              <w:rPr>
                <w:rFonts w:ascii="Sylfaen" w:hAnsi="Sylfaen" w:cs="Calibri"/>
                <w:color w:val="000000"/>
                <w:sz w:val="22"/>
                <w:szCs w:val="22"/>
              </w:rPr>
            </w:pPr>
            <w:r>
              <w:rPr>
                <w:rFonts w:hint="default"/>
              </w:rPr>
              <w:t>печенье</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15320000</w:t>
            </w:r>
          </w:p>
        </w:tc>
        <w:tc>
          <w:tcPr>
            <w:tcW w:w="3301" w:type="dxa"/>
            <w:vAlign w:val="center"/>
          </w:tcPr>
          <w:p>
            <w:pPr>
              <w:rPr>
                <w:rFonts w:ascii="Sylfaen" w:hAnsi="Sylfaen" w:cs="Calibri"/>
                <w:color w:val="000000"/>
                <w:sz w:val="22"/>
                <w:szCs w:val="22"/>
              </w:rPr>
            </w:pPr>
            <w:r>
              <w:rPr>
                <w:rFonts w:hint="default"/>
              </w:rPr>
              <w:t> поделиться</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15311100</w:t>
            </w:r>
          </w:p>
        </w:tc>
        <w:tc>
          <w:tcPr>
            <w:tcW w:w="3301" w:type="dxa"/>
            <w:vAlign w:val="center"/>
          </w:tcPr>
          <w:p>
            <w:pPr>
              <w:rPr>
                <w:rFonts w:ascii="Sylfaen" w:hAnsi="Sylfaen" w:cs="Calibri"/>
                <w:color w:val="000000"/>
                <w:sz w:val="22"/>
                <w:szCs w:val="22"/>
              </w:rPr>
            </w:pPr>
            <w:r>
              <w:rPr>
                <w:rFonts w:hint="default"/>
              </w:rPr>
              <w:t>картофель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15111110</w:t>
            </w:r>
          </w:p>
        </w:tc>
        <w:tc>
          <w:tcPr>
            <w:tcW w:w="3301" w:type="dxa"/>
            <w:vAlign w:val="center"/>
          </w:tcPr>
          <w:p>
            <w:pPr>
              <w:rPr>
                <w:rFonts w:ascii="Sylfaen" w:hAnsi="Sylfaen" w:cs="Calibri"/>
                <w:color w:val="000000"/>
                <w:sz w:val="22"/>
                <w:szCs w:val="22"/>
              </w:rPr>
            </w:pPr>
            <w:r>
              <w:rPr>
                <w:rFonts w:hint="default"/>
              </w:rPr>
              <w:t>свежая говядина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15111120</w:t>
            </w:r>
          </w:p>
        </w:tc>
        <w:tc>
          <w:tcPr>
            <w:tcW w:w="3301" w:type="dxa"/>
            <w:vAlign w:val="center"/>
          </w:tcPr>
          <w:p>
            <w:pPr>
              <w:rPr>
                <w:rFonts w:ascii="Sylfaen" w:hAnsi="Sylfaen" w:cs="Calibri"/>
                <w:color w:val="000000"/>
                <w:sz w:val="22"/>
                <w:szCs w:val="22"/>
              </w:rPr>
            </w:pPr>
            <w:r>
              <w:rPr>
                <w:rFonts w:hint="default"/>
              </w:rPr>
              <w:t>говядина свежая мягкая</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03221100</w:t>
            </w:r>
          </w:p>
        </w:tc>
        <w:tc>
          <w:tcPr>
            <w:tcW w:w="3301" w:type="dxa"/>
            <w:vAlign w:val="center"/>
          </w:tcPr>
          <w:p>
            <w:pPr>
              <w:rPr>
                <w:rFonts w:ascii="Sylfaen" w:hAnsi="Sylfaen" w:cs="Calibri"/>
                <w:color w:val="000000"/>
                <w:sz w:val="22"/>
                <w:szCs w:val="22"/>
              </w:rPr>
            </w:pPr>
            <w:r>
              <w:rPr>
                <w:rFonts w:hint="default"/>
              </w:rPr>
              <w:t> вооружить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03221110</w:t>
            </w:r>
          </w:p>
        </w:tc>
        <w:tc>
          <w:tcPr>
            <w:tcW w:w="3301" w:type="dxa"/>
            <w:vAlign w:val="center"/>
          </w:tcPr>
          <w:p>
            <w:pPr>
              <w:rPr>
                <w:rFonts w:ascii="Sylfaen" w:hAnsi="Sylfaen" w:cs="Calibri"/>
                <w:color w:val="000000"/>
                <w:sz w:val="22"/>
                <w:szCs w:val="22"/>
              </w:rPr>
            </w:pPr>
            <w:r>
              <w:rPr>
                <w:rFonts w:hint="default"/>
              </w:rPr>
              <w:t> морковь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03221410</w:t>
            </w:r>
          </w:p>
        </w:tc>
        <w:tc>
          <w:tcPr>
            <w:tcW w:w="3301" w:type="dxa"/>
            <w:vAlign w:val="center"/>
          </w:tcPr>
          <w:p>
            <w:pPr>
              <w:rPr>
                <w:rFonts w:ascii="Sylfaen" w:hAnsi="Sylfaen" w:cs="Calibri"/>
                <w:color w:val="000000"/>
                <w:sz w:val="22"/>
                <w:szCs w:val="22"/>
              </w:rPr>
            </w:pPr>
            <w:r>
              <w:rPr>
                <w:rFonts w:hint="default"/>
              </w:rPr>
              <w:t>капуста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03221111</w:t>
            </w:r>
          </w:p>
        </w:tc>
        <w:tc>
          <w:tcPr>
            <w:tcW w:w="3301" w:type="dxa"/>
            <w:vAlign w:val="center"/>
          </w:tcPr>
          <w:p>
            <w:pPr>
              <w:rPr>
                <w:rFonts w:ascii="Sylfaen" w:hAnsi="Sylfaen" w:cs="Calibri"/>
                <w:color w:val="000000"/>
                <w:sz w:val="22"/>
                <w:szCs w:val="22"/>
              </w:rPr>
            </w:pPr>
            <w:r>
              <w:rPr>
                <w:rFonts w:hint="default"/>
              </w:rPr>
              <w:t>лук</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15331139</w:t>
            </w:r>
          </w:p>
        </w:tc>
        <w:tc>
          <w:tcPr>
            <w:tcW w:w="3301" w:type="dxa"/>
            <w:vAlign w:val="center"/>
          </w:tcPr>
          <w:p>
            <w:pPr>
              <w:rPr>
                <w:rFonts w:ascii="Sylfaen" w:hAnsi="Sylfaen" w:cs="Calibri"/>
                <w:color w:val="000000"/>
                <w:sz w:val="22"/>
                <w:szCs w:val="22"/>
              </w:rPr>
            </w:pPr>
            <w:r>
              <w:rPr>
                <w:rFonts w:hint="default"/>
              </w:rPr>
              <w:t>помидор</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03221124</w:t>
            </w:r>
          </w:p>
        </w:tc>
        <w:tc>
          <w:tcPr>
            <w:tcW w:w="3301" w:type="dxa"/>
            <w:vAlign w:val="center"/>
          </w:tcPr>
          <w:p>
            <w:pPr>
              <w:rPr>
                <w:rFonts w:ascii="Sylfaen" w:hAnsi="Sylfaen" w:cs="Calibri"/>
                <w:color w:val="000000"/>
                <w:sz w:val="22"/>
                <w:szCs w:val="22"/>
              </w:rPr>
            </w:pPr>
            <w:r>
              <w:rPr>
                <w:rFonts w:hint="default"/>
              </w:rPr>
              <w:t>огурец</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15871256</w:t>
            </w:r>
          </w:p>
        </w:tc>
        <w:tc>
          <w:tcPr>
            <w:tcW w:w="3301" w:type="dxa"/>
            <w:vAlign w:val="center"/>
          </w:tcPr>
          <w:p>
            <w:pPr>
              <w:rPr>
                <w:rFonts w:ascii="Sylfaen" w:hAnsi="Sylfaen" w:cs="Calibri"/>
                <w:color w:val="000000"/>
                <w:sz w:val="22"/>
                <w:szCs w:val="22"/>
              </w:rPr>
            </w:pPr>
            <w:r>
              <w:rPr>
                <w:rFonts w:hint="default"/>
              </w:rPr>
              <w:t>зеленый перец</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15331168</w:t>
            </w:r>
          </w:p>
        </w:tc>
        <w:tc>
          <w:tcPr>
            <w:tcW w:w="3301" w:type="dxa"/>
            <w:vAlign w:val="center"/>
          </w:tcPr>
          <w:p>
            <w:pPr>
              <w:rPr>
                <w:rFonts w:ascii="Sylfaen" w:hAnsi="Sylfaen" w:cs="Calibri"/>
                <w:color w:val="000000"/>
                <w:sz w:val="22"/>
                <w:szCs w:val="22"/>
              </w:rPr>
            </w:pPr>
            <w:r>
              <w:rPr>
                <w:rFonts w:hint="default"/>
              </w:rPr>
              <w:t> баклажан</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03221122</w:t>
            </w:r>
          </w:p>
        </w:tc>
        <w:tc>
          <w:tcPr>
            <w:tcW w:w="3301" w:type="dxa"/>
            <w:vAlign w:val="center"/>
          </w:tcPr>
          <w:p>
            <w:pPr>
              <w:rPr>
                <w:rFonts w:ascii="Sylfaen" w:hAnsi="Sylfaen" w:cs="Calibri"/>
                <w:color w:val="000000"/>
                <w:sz w:val="22"/>
                <w:szCs w:val="22"/>
              </w:rPr>
            </w:pPr>
            <w:r>
              <w:rPr>
                <w:rFonts w:hint="default"/>
              </w:rPr>
              <w:t>сквош</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03221126</w:t>
            </w:r>
          </w:p>
        </w:tc>
        <w:tc>
          <w:tcPr>
            <w:tcW w:w="3301" w:type="dxa"/>
            <w:vAlign w:val="bottom"/>
          </w:tcPr>
          <w:p>
            <w:pPr>
              <w:rPr>
                <w:rFonts w:ascii="Sylfaen" w:hAnsi="Sylfaen" w:cs="Calibri"/>
                <w:color w:val="000000"/>
                <w:sz w:val="22"/>
                <w:szCs w:val="22"/>
              </w:rPr>
            </w:pPr>
            <w:r>
              <w:rPr>
                <w:rFonts w:hint="default"/>
              </w:rPr>
              <w:t>салат-латук</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03221500</w:t>
            </w:r>
          </w:p>
        </w:tc>
        <w:tc>
          <w:tcPr>
            <w:tcW w:w="3301" w:type="dxa"/>
            <w:vAlign w:val="center"/>
          </w:tcPr>
          <w:p>
            <w:pPr>
              <w:rPr>
                <w:rFonts w:ascii="Sylfaen" w:hAnsi="Sylfaen" w:cs="Calibri"/>
                <w:color w:val="000000"/>
                <w:sz w:val="22"/>
                <w:szCs w:val="22"/>
              </w:rPr>
            </w:pPr>
            <w:r>
              <w:rPr>
                <w:rFonts w:hint="default"/>
              </w:rPr>
              <w:t>редис</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15331167</w:t>
            </w:r>
          </w:p>
        </w:tc>
        <w:tc>
          <w:tcPr>
            <w:tcW w:w="3301" w:type="dxa"/>
            <w:vAlign w:val="center"/>
          </w:tcPr>
          <w:p>
            <w:pPr>
              <w:rPr>
                <w:rFonts w:ascii="Sylfaen" w:hAnsi="Sylfaen" w:cs="Calibri"/>
                <w:color w:val="000000"/>
                <w:sz w:val="22"/>
                <w:szCs w:val="22"/>
              </w:rPr>
            </w:pPr>
            <w:r>
              <w:rPr>
                <w:rFonts w:hint="default"/>
              </w:rPr>
              <w:t>зелень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03221115</w:t>
            </w:r>
          </w:p>
        </w:tc>
        <w:tc>
          <w:tcPr>
            <w:tcW w:w="3301" w:type="dxa"/>
            <w:vAlign w:val="center"/>
          </w:tcPr>
          <w:p>
            <w:pPr>
              <w:rPr>
                <w:rFonts w:ascii="Sylfaen" w:hAnsi="Sylfaen" w:cs="Calibri"/>
                <w:color w:val="000000"/>
                <w:sz w:val="22"/>
                <w:szCs w:val="22"/>
              </w:rPr>
            </w:pPr>
            <w:r>
              <w:rPr>
                <w:rFonts w:hint="default"/>
              </w:rPr>
              <w:t>зеленая фасоль</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03222128</w:t>
            </w:r>
          </w:p>
        </w:tc>
        <w:tc>
          <w:tcPr>
            <w:tcW w:w="3301" w:type="dxa"/>
            <w:vAlign w:val="center"/>
          </w:tcPr>
          <w:p>
            <w:pPr>
              <w:rPr>
                <w:rFonts w:ascii="Sylfaen" w:hAnsi="Sylfaen" w:cs="Calibri"/>
                <w:color w:val="000000"/>
                <w:sz w:val="22"/>
                <w:szCs w:val="22"/>
              </w:rPr>
            </w:pPr>
            <w:r>
              <w:rPr>
                <w:rFonts w:hint="default"/>
              </w:rPr>
              <w:t> яблоко</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03222100</w:t>
            </w:r>
          </w:p>
        </w:tc>
        <w:tc>
          <w:tcPr>
            <w:tcW w:w="3301" w:type="dxa"/>
            <w:vAlign w:val="center"/>
          </w:tcPr>
          <w:p>
            <w:pPr>
              <w:rPr>
                <w:rFonts w:ascii="Sylfaen" w:hAnsi="Sylfaen" w:cs="Calibri"/>
                <w:color w:val="000000"/>
                <w:sz w:val="22"/>
                <w:szCs w:val="22"/>
              </w:rPr>
            </w:pPr>
            <w:r>
              <w:rPr>
                <w:rFonts w:hint="default"/>
              </w:rPr>
              <w:t> банан</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03222132</w:t>
            </w:r>
          </w:p>
        </w:tc>
        <w:tc>
          <w:tcPr>
            <w:tcW w:w="3301" w:type="dxa"/>
            <w:vAlign w:val="center"/>
          </w:tcPr>
          <w:p>
            <w:pPr>
              <w:rPr>
                <w:rFonts w:ascii="Sylfaen" w:hAnsi="Sylfaen" w:cs="Calibri"/>
                <w:color w:val="000000"/>
                <w:sz w:val="22"/>
                <w:szCs w:val="22"/>
              </w:rPr>
            </w:pPr>
            <w:r>
              <w:rPr>
                <w:rFonts w:hint="default"/>
              </w:rPr>
              <w:t> персиковый</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03222139</w:t>
            </w:r>
          </w:p>
        </w:tc>
        <w:tc>
          <w:tcPr>
            <w:tcW w:w="3301" w:type="dxa"/>
            <w:vAlign w:val="center"/>
          </w:tcPr>
          <w:p>
            <w:pPr>
              <w:rPr>
                <w:rFonts w:ascii="Sylfaen" w:hAnsi="Sylfaen" w:cs="Calibri"/>
                <w:color w:val="000000"/>
                <w:sz w:val="22"/>
                <w:szCs w:val="22"/>
              </w:rPr>
            </w:pPr>
            <w:r>
              <w:rPr>
                <w:rFonts w:hint="default"/>
              </w:rPr>
              <w:t> арбуз</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03222133</w:t>
            </w:r>
          </w:p>
        </w:tc>
        <w:tc>
          <w:tcPr>
            <w:tcW w:w="3301" w:type="dxa"/>
            <w:vAlign w:val="center"/>
          </w:tcPr>
          <w:p>
            <w:pPr>
              <w:rPr>
                <w:rFonts w:ascii="Sylfaen" w:hAnsi="Sylfaen" w:cs="Calibri"/>
                <w:color w:val="000000"/>
                <w:sz w:val="22"/>
                <w:szCs w:val="22"/>
              </w:rPr>
            </w:pPr>
            <w:r>
              <w:rPr>
                <w:rFonts w:hint="default"/>
              </w:rPr>
              <w:t> вишня</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03222135</w:t>
            </w:r>
          </w:p>
        </w:tc>
        <w:tc>
          <w:tcPr>
            <w:tcW w:w="3301" w:type="dxa"/>
            <w:vAlign w:val="center"/>
          </w:tcPr>
          <w:p>
            <w:pPr>
              <w:rPr>
                <w:rFonts w:ascii="Sylfaen" w:hAnsi="Sylfaen" w:cs="Calibri"/>
                <w:color w:val="000000"/>
                <w:sz w:val="22"/>
                <w:szCs w:val="22"/>
              </w:rPr>
            </w:pPr>
            <w:r>
              <w:rPr>
                <w:rFonts w:hint="default"/>
              </w:rPr>
              <w:t>виноград</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03222134</w:t>
            </w:r>
          </w:p>
        </w:tc>
        <w:tc>
          <w:tcPr>
            <w:tcW w:w="3301" w:type="dxa"/>
            <w:vAlign w:val="center"/>
          </w:tcPr>
          <w:p>
            <w:pPr>
              <w:rPr>
                <w:rFonts w:ascii="Sylfaen" w:hAnsi="Sylfaen" w:cs="Calibri"/>
                <w:color w:val="000000"/>
                <w:sz w:val="22"/>
                <w:szCs w:val="22"/>
              </w:rPr>
            </w:pPr>
            <w:r>
              <w:rPr>
                <w:rFonts w:hint="default"/>
              </w:rPr>
              <w:t>слива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15332291</w:t>
            </w:r>
          </w:p>
        </w:tc>
        <w:tc>
          <w:tcPr>
            <w:tcW w:w="3301" w:type="dxa"/>
            <w:vAlign w:val="center"/>
          </w:tcPr>
          <w:p>
            <w:pPr>
              <w:rPr>
                <w:rFonts w:ascii="Sylfaen" w:hAnsi="Sylfaen" w:cs="Calibri"/>
                <w:color w:val="000000"/>
                <w:sz w:val="22"/>
                <w:szCs w:val="22"/>
              </w:rPr>
            </w:pPr>
            <w:r>
              <w:rPr>
                <w:rFonts w:hint="default"/>
              </w:rPr>
              <w:t>абрикосовое варенье</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15321000</w:t>
            </w:r>
          </w:p>
        </w:tc>
        <w:tc>
          <w:tcPr>
            <w:tcW w:w="3301" w:type="dxa"/>
            <w:vAlign w:val="center"/>
          </w:tcPr>
          <w:p>
            <w:pPr>
              <w:rPr>
                <w:rFonts w:ascii="Sylfaen" w:hAnsi="Sylfaen" w:cs="Calibri"/>
                <w:color w:val="000000"/>
                <w:sz w:val="22"/>
                <w:szCs w:val="22"/>
              </w:rPr>
            </w:pPr>
            <w:r>
              <w:rPr>
                <w:rFonts w:hint="default"/>
              </w:rPr>
              <w:t> натуральный сок</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15863300</w:t>
            </w:r>
          </w:p>
        </w:tc>
        <w:tc>
          <w:tcPr>
            <w:tcW w:w="3301" w:type="dxa"/>
            <w:vAlign w:val="center"/>
          </w:tcPr>
          <w:p>
            <w:pPr>
              <w:rPr>
                <w:rFonts w:ascii="Sylfaen" w:hAnsi="Sylfaen" w:cs="Calibri"/>
                <w:color w:val="000000"/>
                <w:sz w:val="22"/>
                <w:szCs w:val="22"/>
              </w:rPr>
            </w:pPr>
            <w:r>
              <w:rPr>
                <w:rFonts w:hint="default"/>
              </w:rPr>
              <w:t> какао</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15840000</w:t>
            </w:r>
          </w:p>
        </w:tc>
        <w:tc>
          <w:tcPr>
            <w:tcW w:w="3301" w:type="dxa"/>
            <w:vAlign w:val="center"/>
          </w:tcPr>
          <w:p>
            <w:pPr>
              <w:rPr>
                <w:rFonts w:ascii="Sylfaen" w:hAnsi="Sylfaen" w:cs="Calibri"/>
                <w:color w:val="000000"/>
                <w:sz w:val="22"/>
                <w:szCs w:val="22"/>
              </w:rPr>
            </w:pPr>
            <w:r>
              <w:rPr>
                <w:rFonts w:hint="default"/>
              </w:rPr>
              <w:t>Нутелла (350 г)</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15872600</w:t>
            </w:r>
          </w:p>
        </w:tc>
        <w:tc>
          <w:tcPr>
            <w:tcW w:w="3301" w:type="dxa"/>
            <w:vAlign w:val="bottom"/>
          </w:tcPr>
          <w:p>
            <w:pPr>
              <w:rPr>
                <w:rFonts w:ascii="Sylfaen" w:hAnsi="Sylfaen" w:cs="Calibri"/>
                <w:color w:val="000000"/>
                <w:sz w:val="22"/>
                <w:szCs w:val="22"/>
              </w:rPr>
            </w:pPr>
            <w:r>
              <w:rPr>
                <w:rFonts w:hint="default"/>
              </w:rPr>
              <w:t>пищевая сода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15871100</w:t>
            </w:r>
          </w:p>
        </w:tc>
        <w:tc>
          <w:tcPr>
            <w:tcW w:w="3301" w:type="dxa"/>
            <w:vAlign w:val="center"/>
          </w:tcPr>
          <w:p>
            <w:pPr>
              <w:rPr>
                <w:rFonts w:ascii="Sylfaen" w:hAnsi="Sylfaen" w:cs="Calibri"/>
                <w:color w:val="000000"/>
                <w:sz w:val="22"/>
                <w:szCs w:val="22"/>
              </w:rPr>
            </w:pPr>
            <w:r>
              <w:rPr>
                <w:rFonts w:hint="default"/>
              </w:rPr>
              <w:t>уксус</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sz w:val="20"/>
                <w:szCs w:val="20"/>
              </w:rPr>
              <w:t>15331170</w:t>
            </w:r>
          </w:p>
        </w:tc>
        <w:tc>
          <w:tcPr>
            <w:tcW w:w="3301" w:type="dxa"/>
            <w:vAlign w:val="center"/>
          </w:tcPr>
          <w:p>
            <w:pPr>
              <w:rPr>
                <w:rFonts w:ascii="Sylfaen" w:hAnsi="Sylfaen" w:cs="Calibri"/>
                <w:color w:val="000000"/>
                <w:sz w:val="22"/>
                <w:szCs w:val="22"/>
              </w:rPr>
            </w:pPr>
            <w:r>
              <w:rPr>
                <w:rFonts w:hint="default"/>
              </w:rPr>
              <w:t>черный перец</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Arial Armenian" w:hAnsi="Arial Armenian" w:cs="Calibri"/>
                <w:color w:val="000000"/>
                <w:sz w:val="20"/>
                <w:szCs w:val="20"/>
              </w:rPr>
              <w:t>15871256</w:t>
            </w:r>
          </w:p>
        </w:tc>
        <w:tc>
          <w:tcPr>
            <w:tcW w:w="3301" w:type="dxa"/>
            <w:vAlign w:val="center"/>
          </w:tcPr>
          <w:p>
            <w:pPr>
              <w:rPr>
                <w:rFonts w:ascii="Sylfaen" w:hAnsi="Sylfaen" w:cs="Calibri"/>
                <w:color w:val="000000"/>
                <w:sz w:val="22"/>
                <w:szCs w:val="22"/>
              </w:rPr>
            </w:pPr>
            <w:r>
              <w:rPr>
                <w:rFonts w:hint="default"/>
              </w:rPr>
              <w:t>красный перец</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15613100</w:t>
            </w:r>
          </w:p>
        </w:tc>
        <w:tc>
          <w:tcPr>
            <w:tcW w:w="3301" w:type="dxa"/>
            <w:vAlign w:val="center"/>
          </w:tcPr>
          <w:p>
            <w:pPr>
              <w:rPr>
                <w:rFonts w:ascii="Sylfaen" w:hAnsi="Sylfaen" w:cs="Calibri"/>
                <w:color w:val="000000"/>
                <w:sz w:val="22"/>
                <w:szCs w:val="22"/>
              </w:rPr>
            </w:pPr>
            <w:r>
              <w:rPr>
                <w:rFonts w:hint="default"/>
              </w:rPr>
              <w:t>овсяная крупа</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1247" w:type="dxa"/>
            <w:vAlign w:val="bottom"/>
          </w:tcPr>
          <w:p>
            <w:pPr>
              <w:numPr>
                <w:ilvl w:val="0"/>
                <w:numId w:val="6"/>
              </w:numPr>
              <w:ind w:left="425" w:leftChars="0" w:hanging="425" w:firstLineChars="0"/>
              <w:rPr>
                <w:rFonts w:ascii="Arial LatArm" w:hAnsi="Arial LatArm"/>
                <w:color w:val="000000"/>
                <w:sz w:val="20"/>
                <w:szCs w:val="20"/>
              </w:rPr>
            </w:pPr>
          </w:p>
        </w:tc>
        <w:tc>
          <w:tcPr>
            <w:tcW w:w="1500" w:type="dxa"/>
            <w:vAlign w:val="bottom"/>
          </w:tcPr>
          <w:p>
            <w:pPr>
              <w:jc w:val="right"/>
              <w:rPr>
                <w:rFonts w:ascii="Arial Armenian" w:hAnsi="Arial Armenian" w:cs="Calibri"/>
                <w:color w:val="000000"/>
                <w:sz w:val="20"/>
                <w:szCs w:val="20"/>
              </w:rPr>
            </w:pPr>
            <w:r>
              <w:rPr>
                <w:rFonts w:ascii="Calibri" w:hAnsi="Calibri" w:cs="Calibri"/>
                <w:sz w:val="22"/>
                <w:szCs w:val="22"/>
              </w:rPr>
              <w:t>15872310</w:t>
            </w:r>
          </w:p>
        </w:tc>
        <w:tc>
          <w:tcPr>
            <w:tcW w:w="3301" w:type="dxa"/>
            <w:vAlign w:val="center"/>
          </w:tcPr>
          <w:p>
            <w:pPr>
              <w:rPr>
                <w:rFonts w:ascii="Sylfaen" w:hAnsi="Sylfaen" w:cs="Calibri"/>
                <w:color w:val="000000"/>
                <w:sz w:val="22"/>
                <w:szCs w:val="22"/>
              </w:rPr>
            </w:pPr>
            <w:r>
              <w:rPr>
                <w:rFonts w:hint="default"/>
              </w:rPr>
              <w:t>лавровый лист</w:t>
            </w:r>
          </w:p>
        </w:tc>
        <w:tc>
          <w:tcPr>
            <w:tcW w:w="695" w:type="dxa"/>
            <w:vAlign w:val="top"/>
          </w:tcPr>
          <w:p>
            <w:pPr>
              <w:rPr>
                <w:rFonts w:ascii="Sylfaen" w:hAnsi="Sylfaen"/>
                <w:sz w:val="20"/>
                <w:szCs w:val="20"/>
                <w:lang w:val="pt-BR"/>
              </w:rPr>
            </w:pPr>
          </w:p>
        </w:tc>
        <w:tc>
          <w:tcPr>
            <w:tcW w:w="770" w:type="dxa"/>
            <w:vAlign w:val="top"/>
          </w:tcPr>
          <w:p>
            <w:pPr>
              <w:rPr>
                <w:rFonts w:ascii="Sylfaen" w:hAnsi="Sylfaen"/>
                <w:sz w:val="20"/>
                <w:szCs w:val="20"/>
                <w:lang w:val="pt-BR"/>
              </w:rPr>
            </w:pPr>
          </w:p>
        </w:tc>
        <w:tc>
          <w:tcPr>
            <w:tcW w:w="665" w:type="dxa"/>
            <w:vAlign w:val="top"/>
          </w:tcPr>
          <w:p>
            <w:pPr>
              <w:rPr>
                <w:rFonts w:ascii="Sylfaen" w:hAnsi="Sylfaen"/>
                <w:sz w:val="20"/>
                <w:szCs w:val="20"/>
                <w:lang w:val="pt-BR"/>
              </w:rPr>
            </w:pPr>
          </w:p>
        </w:tc>
        <w:tc>
          <w:tcPr>
            <w:tcW w:w="691" w:type="dxa"/>
            <w:vAlign w:val="top"/>
          </w:tcPr>
          <w:p>
            <w:pPr>
              <w:rPr>
                <w:rFonts w:ascii="Sylfaen" w:hAnsi="Sylfaen" w:cs="Arial"/>
                <w:sz w:val="18"/>
                <w:szCs w:val="18"/>
                <w:lang w:val="pt-BR"/>
              </w:rPr>
            </w:pPr>
            <w:r>
              <w:rPr>
                <w:rFonts w:ascii="Sylfaen" w:hAnsi="Sylfaen" w:cs="Arial"/>
                <w:sz w:val="18"/>
                <w:szCs w:val="18"/>
                <w:lang w:val="pt-BR"/>
              </w:rPr>
              <w:t>10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702" w:type="dxa"/>
            <w:vAlign w:val="top"/>
          </w:tcPr>
          <w:p>
            <w:pPr>
              <w:rPr>
                <w:rFonts w:ascii="Sylfaen" w:hAnsi="Sylfaen" w:cs="Arial"/>
                <w:sz w:val="18"/>
                <w:szCs w:val="18"/>
                <w:lang w:val="pt-BR"/>
              </w:rPr>
            </w:pPr>
            <w:r>
              <w:rPr>
                <w:rFonts w:ascii="Sylfaen" w:hAnsi="Sylfaen" w:cs="Arial"/>
                <w:sz w:val="18"/>
                <w:szCs w:val="18"/>
                <w:lang w:val="pt-BR"/>
              </w:rPr>
              <w:t>25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40</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cs="Arial"/>
                <w:sz w:val="18"/>
                <w:szCs w:val="18"/>
                <w:lang w:val="pt-BR"/>
              </w:rPr>
            </w:pPr>
            <w:r>
              <w:rPr>
                <w:rFonts w:ascii="Sylfaen" w:hAnsi="Sylfaen" w:cs="Arial"/>
                <w:sz w:val="18"/>
                <w:szCs w:val="18"/>
                <w:lang w:val="pt-BR"/>
              </w:rPr>
              <w:t>55</w:t>
            </w:r>
          </w:p>
          <w:p>
            <w:pPr>
              <w:rPr>
                <w:rFonts w:ascii="Sylfaen" w:hAnsi="Sylfaen"/>
                <w:sz w:val="18"/>
                <w:szCs w:val="18"/>
                <w:lang w:val="hy-AM"/>
              </w:rPr>
            </w:pPr>
            <w:r>
              <w:rPr>
                <w:rFonts w:ascii="Sylfaen" w:hAnsi="Sylfaen"/>
                <w:sz w:val="18"/>
                <w:szCs w:val="18"/>
                <w:lang w:val="pt-BR"/>
              </w:rPr>
              <w:t>%</w:t>
            </w:r>
          </w:p>
          <w:p>
            <w:pPr>
              <w:rPr>
                <w:rFonts w:ascii="Sylfaen" w:hAnsi="Sylfaen"/>
                <w:sz w:val="20"/>
                <w:szCs w:val="20"/>
                <w:lang w:val="pt-BR"/>
              </w:rPr>
            </w:pPr>
          </w:p>
        </w:tc>
        <w:tc>
          <w:tcPr>
            <w:tcW w:w="665" w:type="dxa"/>
            <w:vAlign w:val="top"/>
          </w:tcPr>
          <w:p>
            <w:pPr>
              <w:rPr>
                <w:rFonts w:ascii="Sylfaen" w:hAnsi="Sylfaen"/>
                <w:sz w:val="18"/>
                <w:szCs w:val="18"/>
              </w:rPr>
            </w:pPr>
            <w:r>
              <w:rPr>
                <w:rFonts w:ascii="Sylfaen" w:hAnsi="Sylfaen"/>
                <w:sz w:val="18"/>
                <w:szCs w:val="18"/>
              </w:rPr>
              <w:t>70</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20"/>
                <w:szCs w:val="20"/>
                <w:lang w:val="pt-BR"/>
              </w:rPr>
            </w:pPr>
          </w:p>
        </w:tc>
        <w:tc>
          <w:tcPr>
            <w:tcW w:w="787" w:type="dxa"/>
            <w:vAlign w:val="top"/>
          </w:tcPr>
          <w:p>
            <w:pPr>
              <w:rPr>
                <w:rFonts w:ascii="Sylfaen" w:hAnsi="Sylfaen"/>
                <w:sz w:val="18"/>
                <w:szCs w:val="18"/>
                <w:lang w:val="pt-BR"/>
              </w:rPr>
            </w:pPr>
            <w:r>
              <w:rPr>
                <w:rFonts w:ascii="Sylfaen" w:hAnsi="Sylfaen"/>
                <w:sz w:val="18"/>
                <w:szCs w:val="18"/>
                <w:lang w:val="pt-BR"/>
              </w:rPr>
              <w:t xml:space="preserve"> 85</w:t>
            </w:r>
          </w:p>
          <w:p>
            <w:pPr>
              <w:rPr>
                <w:rFonts w:ascii="Sylfaen" w:hAnsi="Sylfaen"/>
                <w:sz w:val="18"/>
                <w:szCs w:val="18"/>
                <w:lang w:val="hy-AM"/>
              </w:rPr>
            </w:pPr>
            <w:r>
              <w:rPr>
                <w:rFonts w:ascii="Sylfaen" w:hAnsi="Sylfaen"/>
                <w:sz w:val="18"/>
                <w:szCs w:val="18"/>
                <w:lang w:val="pt-BR"/>
              </w:rPr>
              <w:t xml:space="preserve"> %</w:t>
            </w:r>
          </w:p>
          <w:p>
            <w:pPr>
              <w:rPr>
                <w:rFonts w:ascii="Sylfaen" w:hAnsi="Sylfaen"/>
                <w:sz w:val="18"/>
                <w:szCs w:val="18"/>
                <w:lang w:val="hy-AM"/>
              </w:rPr>
            </w:pPr>
          </w:p>
          <w:p>
            <w:pPr>
              <w:jc w:val="center"/>
              <w:rPr>
                <w:rFonts w:ascii="Sylfaen" w:hAnsi="Sylfaen"/>
                <w:sz w:val="20"/>
                <w:szCs w:val="20"/>
                <w:lang w:val="pt-BR"/>
              </w:rPr>
            </w:pPr>
          </w:p>
        </w:tc>
        <w:tc>
          <w:tcPr>
            <w:tcW w:w="739" w:type="dxa"/>
            <w:vAlign w:val="top"/>
          </w:tcPr>
          <w:p>
            <w:pPr>
              <w:rPr>
                <w:rFonts w:ascii="Sylfaen" w:hAnsi="Sylfaen"/>
                <w:sz w:val="18"/>
                <w:szCs w:val="18"/>
              </w:rPr>
            </w:pPr>
            <w:r>
              <w:rPr>
                <w:rFonts w:ascii="Sylfaen" w:hAnsi="Sylfaen"/>
                <w:sz w:val="18"/>
                <w:szCs w:val="18"/>
              </w:rPr>
              <w:t>100</w:t>
            </w:r>
          </w:p>
          <w:p>
            <w:pPr>
              <w:rPr>
                <w:rFonts w:ascii="Sylfaen" w:hAnsi="Sylfaen"/>
                <w:sz w:val="18"/>
                <w:szCs w:val="18"/>
                <w:lang w:val="hy-AM"/>
              </w:rPr>
            </w:pPr>
            <w:r>
              <w:rPr>
                <w:rFonts w:ascii="Sylfaen" w:hAnsi="Sylfaen"/>
                <w:sz w:val="18"/>
                <w:szCs w:val="18"/>
                <w:lang w:val="pt-BR"/>
              </w:rPr>
              <w:t>%</w:t>
            </w:r>
          </w:p>
          <w:p>
            <w:pPr>
              <w:jc w:val="center"/>
              <w:rPr>
                <w:rFonts w:ascii="Sylfaen" w:hAnsi="Sylfaen"/>
                <w:sz w:val="20"/>
                <w:szCs w:val="20"/>
                <w:lang w:val="pt-BR"/>
              </w:rPr>
            </w:pPr>
          </w:p>
        </w:tc>
        <w:tc>
          <w:tcPr>
            <w:tcW w:w="700" w:type="dxa"/>
            <w:vAlign w:val="top"/>
          </w:tcPr>
          <w:p>
            <w:pPr>
              <w:jc w:val="center"/>
              <w:rPr>
                <w:rFonts w:ascii="Sylfaen" w:hAnsi="Sylfaen"/>
                <w:sz w:val="20"/>
                <w:szCs w:val="20"/>
                <w:lang w:val="pt-BR"/>
              </w:rPr>
            </w:pPr>
          </w:p>
        </w:tc>
        <w:tc>
          <w:tcPr>
            <w:tcW w:w="746" w:type="dxa"/>
            <w:vAlign w:val="top"/>
          </w:tcPr>
          <w:p>
            <w:pPr>
              <w:jc w:val="center"/>
              <w:rPr>
                <w:rFonts w:ascii="Sylfaen" w:hAnsi="Sylfaen"/>
                <w:sz w:val="20"/>
                <w:szCs w:val="20"/>
                <w:lang w:val="pt-BR"/>
              </w:rPr>
            </w:pPr>
          </w:p>
        </w:tc>
        <w:tc>
          <w:tcPr>
            <w:tcW w:w="1156" w:type="dxa"/>
            <w:vAlign w:val="top"/>
          </w:tcPr>
          <w:p>
            <w:pPr>
              <w:rPr>
                <w:rFonts w:ascii="Sylfaen" w:hAnsi="Sylfaen"/>
                <w:sz w:val="18"/>
                <w:szCs w:val="18"/>
              </w:rPr>
            </w:pPr>
            <w:r>
              <w:rPr>
                <w:rFonts w:ascii="Sylfaen" w:hAnsi="Sylfaen"/>
                <w:sz w:val="18"/>
                <w:szCs w:val="18"/>
              </w:rPr>
              <w:t>100</w:t>
            </w:r>
          </w:p>
          <w:p>
            <w:pPr>
              <w:rPr>
                <w:rFonts w:ascii="Sylfaen" w:hAnsi="Sylfaen"/>
                <w:sz w:val="20"/>
                <w:szCs w:val="20"/>
                <w:lang w:val="pt-BR"/>
              </w:rPr>
            </w:pPr>
            <w:r>
              <w:rPr>
                <w:rFonts w:ascii="Sylfaen" w:hAnsi="Sylfaen"/>
                <w:sz w:val="18"/>
                <w:szCs w:val="18"/>
                <w:lang w:val="pt-BR"/>
              </w:rPr>
              <w:t>%</w:t>
            </w:r>
          </w:p>
        </w:tc>
      </w:tr>
    </w:tbl>
    <w:p>
      <w:pPr>
        <w:widowControl w:val="0"/>
        <w:spacing w:after="160"/>
        <w:rPr>
          <w:rFonts w:ascii="GHEA Grapalat" w:hAnsi="GHEA Grapalat"/>
          <w:i/>
        </w:rPr>
      </w:pPr>
    </w:p>
    <w:p>
      <w:pPr>
        <w:widowControl w:val="0"/>
        <w:spacing w:after="160"/>
        <w:rPr>
          <w:rFonts w:ascii="GHEA Grapalat" w:hAnsi="GHEA Grapalat"/>
          <w:i/>
        </w:rPr>
      </w:pPr>
    </w:p>
    <w:tbl>
      <w:tblPr>
        <w:tblStyle w:val="38"/>
        <w:tblW w:w="9639" w:type="dxa"/>
        <w:jc w:val="center"/>
        <w:tblInd w:w="0" w:type="dxa"/>
        <w:tblLayout w:type="fixed"/>
        <w:tblCellMar>
          <w:top w:w="0" w:type="dxa"/>
          <w:left w:w="108" w:type="dxa"/>
          <w:bottom w:w="0" w:type="dxa"/>
          <w:right w:w="108" w:type="dxa"/>
        </w:tblCellMar>
      </w:tblPr>
      <w:tblGrid>
        <w:gridCol w:w="4536"/>
        <w:gridCol w:w="760"/>
        <w:gridCol w:w="4343"/>
      </w:tblGrid>
      <w:tr>
        <w:tblPrEx>
          <w:tblLayout w:type="fixed"/>
          <w:tblCellMar>
            <w:top w:w="0" w:type="dxa"/>
            <w:left w:w="108" w:type="dxa"/>
            <w:bottom w:w="0" w:type="dxa"/>
            <w:right w:w="108" w:type="dxa"/>
          </w:tblCellMar>
        </w:tblPrEx>
        <w:trPr>
          <w:jc w:val="center"/>
        </w:trPr>
        <w:tc>
          <w:tcPr>
            <w:tcW w:w="4536" w:type="dxa"/>
          </w:tcPr>
          <w:p>
            <w:pPr>
              <w:widowControl w:val="0"/>
              <w:spacing w:after="160"/>
              <w:jc w:val="center"/>
              <w:rPr>
                <w:rFonts w:ascii="GHEA Grapalat" w:hAnsi="GHEA Grapalat" w:cs="Sylfaen"/>
                <w:b/>
                <w:bCs/>
              </w:rPr>
            </w:pPr>
            <w:r>
              <w:rPr>
                <w:rFonts w:ascii="GHEA Grapalat" w:hAnsi="GHEA Grapalat"/>
                <w:b/>
              </w:rPr>
              <w:t>ПОКУПАТЕЛЬ</w:t>
            </w:r>
          </w:p>
          <w:p>
            <w:pPr>
              <w:widowControl w:val="0"/>
              <w:rPr>
                <w:rFonts w:ascii="GHEA Grapalat" w:hAnsi="GHEA Grapalat"/>
                <w:i/>
                <w:lang w:val="af-ZA"/>
              </w:rPr>
            </w:pPr>
            <w:r>
              <w:rPr>
                <w:rFonts w:ascii="GHEA Grapalat" w:hAnsi="GHEA Grapalat"/>
                <w:i/>
              </w:rPr>
              <w:t>“</w:t>
            </w:r>
            <w:r>
              <w:rPr>
                <w:rFonts w:ascii="GHEA Grapalat" w:hAnsi="GHEA Grapalat"/>
                <w:i/>
                <w:lang w:val="ru-RU"/>
              </w:rPr>
              <w:t>МргаванскийДетский сад</w:t>
            </w:r>
            <w:r>
              <w:rPr>
                <w:rFonts w:ascii="GHEA Grapalat" w:hAnsi="GHEA Grapalat"/>
                <w:i/>
                <w:lang w:val="af-ZA"/>
              </w:rPr>
              <w:t xml:space="preserve"> </w:t>
            </w:r>
          </w:p>
          <w:p>
            <w:pPr>
              <w:widowControl w:val="0"/>
              <w:rPr>
                <w:rFonts w:ascii="GHEA Grapalat" w:hAnsi="GHEA Grapalat"/>
                <w:i/>
                <w:lang w:val="ru-RU"/>
              </w:rPr>
            </w:pPr>
            <w:r>
              <w:rPr>
                <w:rFonts w:ascii="GHEA Grapalat" w:hAnsi="GHEA Grapalat"/>
                <w:i/>
                <w:lang w:val="af-ZA"/>
              </w:rPr>
              <w:t>Араратской области РА</w:t>
            </w:r>
            <w:r>
              <w:rPr>
                <w:rFonts w:ascii="GHEA Grapalat" w:hAnsi="GHEA Grapalat"/>
                <w:i/>
              </w:rPr>
              <w:t xml:space="preserve">” </w:t>
            </w:r>
            <w:r>
              <w:rPr>
                <w:rFonts w:ascii="GHEA Grapalat" w:hAnsi="GHEA Grapalat"/>
                <w:i/>
                <w:lang w:val="ru-RU"/>
              </w:rPr>
              <w:t>НКО</w:t>
            </w:r>
          </w:p>
          <w:p>
            <w:pPr>
              <w:widowControl w:val="0"/>
              <w:rPr>
                <w:rFonts w:ascii="GHEA Grapalat" w:hAnsi="GHEA Grapalat"/>
                <w:i/>
              </w:rPr>
            </w:pPr>
          </w:p>
          <w:p>
            <w:pPr>
              <w:widowControl w:val="0"/>
              <w:rPr>
                <w:rFonts w:ascii="GHEA Grapalat" w:hAnsi="GHEA Grapalat"/>
                <w:i/>
                <w:lang w:val="ru-RU"/>
              </w:rPr>
            </w:pPr>
            <w:r>
              <w:rPr>
                <w:rFonts w:ascii="GHEA Grapalat" w:hAnsi="GHEA Grapalat"/>
                <w:i/>
              </w:rPr>
              <w:t xml:space="preserve">УНН – </w:t>
            </w:r>
            <w:r>
              <w:rPr>
                <w:rFonts w:ascii="Sylfaen" w:hAnsi="Sylfaen"/>
                <w:sz w:val="20"/>
                <w:szCs w:val="20"/>
                <w:lang w:val="hy-AM"/>
              </w:rPr>
              <w:t>-</w:t>
            </w:r>
            <w:r>
              <w:rPr>
                <w:rFonts w:ascii="Sylfaen" w:hAnsi="Sylfaen"/>
                <w:sz w:val="20"/>
                <w:szCs w:val="20"/>
                <w:lang w:val="ru-RU"/>
              </w:rPr>
              <w:t>04206543</w:t>
            </w:r>
          </w:p>
          <w:p>
            <w:pPr>
              <w:rPr>
                <w:rFonts w:ascii="Sylfaen" w:hAnsi="Sylfaen"/>
                <w:sz w:val="20"/>
                <w:szCs w:val="20"/>
                <w:lang w:val="ru-RU"/>
              </w:rPr>
            </w:pPr>
            <w:r>
              <w:rPr>
                <w:rFonts w:ascii="GHEA Grapalat" w:hAnsi="GHEA Grapalat"/>
                <w:i/>
              </w:rPr>
              <w:t xml:space="preserve">Банк - </w:t>
            </w:r>
            <w:r>
              <w:rPr>
                <w:rFonts w:ascii="GHEA Grapalat" w:hAnsi="GHEA Grapalat"/>
                <w:i/>
                <w:lang w:val="ru-RU"/>
              </w:rPr>
              <w:t xml:space="preserve">Армекономбанк </w:t>
            </w:r>
            <w:r>
              <w:rPr>
                <w:rFonts w:ascii="GHEA Grapalat" w:hAnsi="GHEA Grapalat"/>
                <w:i/>
              </w:rPr>
              <w:t xml:space="preserve">р/с - </w:t>
            </w:r>
            <w:r>
              <w:rPr>
                <w:rFonts w:ascii="Sylfaen" w:hAnsi="Sylfaen"/>
                <w:sz w:val="20"/>
                <w:szCs w:val="20"/>
                <w:lang w:val="ru-RU"/>
              </w:rPr>
              <w:t>163098207257</w:t>
            </w:r>
          </w:p>
          <w:p>
            <w:pPr>
              <w:widowControl w:val="0"/>
              <w:jc w:val="center"/>
              <w:rPr>
                <w:rFonts w:ascii="GHEA Grapalat" w:hAnsi="GHEA Grapalat"/>
              </w:rPr>
            </w:pPr>
            <w:r>
              <w:rPr>
                <w:rFonts w:ascii="GHEA Grapalat" w:hAnsi="GHEA Grapalat"/>
              </w:rPr>
              <w:t>_________________________</w:t>
            </w:r>
          </w:p>
          <w:p>
            <w:pPr>
              <w:widowControl w:val="0"/>
              <w:spacing w:after="160"/>
              <w:jc w:val="center"/>
              <w:rPr>
                <w:rFonts w:ascii="GHEA Grapalat" w:hAnsi="GHEA Grapalat"/>
              </w:rPr>
            </w:pPr>
            <w:r>
              <w:rPr>
                <w:rFonts w:ascii="GHEA Grapalat" w:hAnsi="GHEA Grapalat"/>
              </w:rPr>
              <w:t>/подпись/</w:t>
            </w:r>
          </w:p>
          <w:p>
            <w:pPr>
              <w:widowControl w:val="0"/>
              <w:spacing w:after="160"/>
              <w:jc w:val="center"/>
              <w:rPr>
                <w:rFonts w:ascii="GHEA Grapalat" w:hAnsi="GHEA Grapalat"/>
              </w:rPr>
            </w:pPr>
            <w:r>
              <w:rPr>
                <w:rFonts w:ascii="GHEA Grapalat" w:hAnsi="GHEA Grapalat"/>
              </w:rPr>
              <w:t>М. П.</w:t>
            </w:r>
          </w:p>
        </w:tc>
        <w:tc>
          <w:tcPr>
            <w:tcW w:w="760" w:type="dxa"/>
          </w:tcPr>
          <w:p>
            <w:pPr>
              <w:widowControl w:val="0"/>
              <w:spacing w:after="160"/>
              <w:jc w:val="center"/>
              <w:rPr>
                <w:rFonts w:ascii="GHEA Grapalat" w:hAnsi="GHEA Grapalat"/>
              </w:rPr>
            </w:pPr>
          </w:p>
        </w:tc>
        <w:tc>
          <w:tcPr>
            <w:tcW w:w="4343" w:type="dxa"/>
          </w:tcPr>
          <w:p>
            <w:pPr>
              <w:widowControl w:val="0"/>
              <w:spacing w:after="160"/>
              <w:jc w:val="center"/>
              <w:rPr>
                <w:rFonts w:ascii="GHEA Grapalat" w:hAnsi="GHEA Grapalat"/>
                <w:b/>
                <w:lang w:val="en-US"/>
              </w:rPr>
            </w:pPr>
            <w:r>
              <w:rPr>
                <w:rFonts w:ascii="GHEA Grapalat" w:hAnsi="GHEA Grapalat"/>
                <w:b/>
              </w:rPr>
              <w:t>ПРОДАВЕЦ</w:t>
            </w:r>
          </w:p>
          <w:p>
            <w:pPr>
              <w:widowControl w:val="0"/>
              <w:spacing w:after="160"/>
              <w:jc w:val="center"/>
              <w:rPr>
                <w:rFonts w:ascii="GHEA Grapalat" w:hAnsi="GHEA Grapalat"/>
                <w:b/>
                <w:lang w:val="en-US"/>
              </w:rPr>
            </w:pPr>
          </w:p>
          <w:p>
            <w:pPr>
              <w:widowControl w:val="0"/>
              <w:spacing w:after="160"/>
              <w:jc w:val="center"/>
              <w:rPr>
                <w:rFonts w:ascii="GHEA Grapalat" w:hAnsi="GHEA Grapalat"/>
                <w:b/>
                <w:lang w:val="en-US"/>
              </w:rPr>
            </w:pPr>
          </w:p>
          <w:p>
            <w:pPr>
              <w:widowControl w:val="0"/>
              <w:spacing w:after="160"/>
              <w:rPr>
                <w:rFonts w:ascii="GHEA Grapalat" w:hAnsi="GHEA Grapalat" w:cs="Sylfaen"/>
                <w:b/>
                <w:bCs/>
                <w:lang w:val="en-US"/>
              </w:rPr>
            </w:pPr>
          </w:p>
          <w:p>
            <w:pPr>
              <w:widowControl w:val="0"/>
              <w:jc w:val="center"/>
              <w:rPr>
                <w:rFonts w:ascii="GHEA Grapalat" w:hAnsi="GHEA Grapalat"/>
                <w:lang w:val="en-US"/>
              </w:rPr>
            </w:pPr>
            <w:r>
              <w:rPr>
                <w:rFonts w:ascii="GHEA Grapalat" w:hAnsi="GHEA Grapalat"/>
                <w:lang w:val="en-US"/>
              </w:rPr>
              <w:t>__________________________</w:t>
            </w:r>
          </w:p>
          <w:p>
            <w:pPr>
              <w:widowControl w:val="0"/>
              <w:spacing w:after="160"/>
              <w:jc w:val="center"/>
              <w:rPr>
                <w:rFonts w:ascii="GHEA Grapalat" w:hAnsi="GHEA Grapalat"/>
              </w:rPr>
            </w:pPr>
            <w:r>
              <w:rPr>
                <w:rFonts w:ascii="GHEA Grapalat" w:hAnsi="GHEA Grapalat"/>
              </w:rPr>
              <w:t>/подпись/</w:t>
            </w:r>
          </w:p>
          <w:p>
            <w:pPr>
              <w:widowControl w:val="0"/>
              <w:spacing w:after="160"/>
              <w:jc w:val="center"/>
              <w:rPr>
                <w:rFonts w:ascii="GHEA Grapalat" w:hAnsi="GHEA Grapalat"/>
              </w:rPr>
            </w:pPr>
            <w:r>
              <w:rPr>
                <w:rFonts w:ascii="GHEA Grapalat" w:hAnsi="GHEA Grapalat"/>
              </w:rPr>
              <w:t>М. П.</w:t>
            </w:r>
          </w:p>
        </w:tc>
      </w:tr>
    </w:tbl>
    <w:p>
      <w:pPr>
        <w:widowControl w:val="0"/>
        <w:spacing w:after="160"/>
        <w:rPr>
          <w:rFonts w:ascii="GHEA Grapalat" w:hAnsi="GHEA Grapalat"/>
          <w:i/>
        </w:rPr>
      </w:pPr>
    </w:p>
    <w:p>
      <w:pPr>
        <w:widowControl w:val="0"/>
        <w:spacing w:after="160"/>
        <w:rPr>
          <w:rFonts w:ascii="GHEA Grapalat" w:hAnsi="GHEA Grapalat"/>
          <w:lang w:val="en-US"/>
        </w:rPr>
      </w:pPr>
    </w:p>
    <w:p>
      <w:pPr>
        <w:widowControl w:val="0"/>
        <w:spacing w:after="160"/>
        <w:rPr>
          <w:rFonts w:ascii="GHEA Grapalat" w:hAnsi="GHEA Grapalat"/>
          <w:lang w:val="en-US"/>
        </w:rPr>
      </w:pPr>
    </w:p>
    <w:p>
      <w:pPr>
        <w:widowControl w:val="0"/>
        <w:spacing w:after="160"/>
        <w:rPr>
          <w:rFonts w:ascii="GHEA Grapalat" w:hAnsi="GHEA Grapalat"/>
          <w:lang w:val="en-US"/>
        </w:rPr>
        <w:sectPr>
          <w:pgSz w:w="16838" w:h="11906" w:orient="landscape"/>
          <w:pgMar w:top="630" w:right="638" w:bottom="990" w:left="450" w:header="562" w:footer="562" w:gutter="0"/>
          <w:cols w:space="720" w:num="1"/>
        </w:sectPr>
      </w:pPr>
    </w:p>
    <w:p>
      <w:pPr>
        <w:widowControl w:val="0"/>
        <w:spacing w:after="160"/>
        <w:jc w:val="right"/>
        <w:rPr>
          <w:rFonts w:ascii="GHEA Grapalat" w:hAnsi="GHEA Grapalat"/>
          <w:i/>
        </w:rPr>
      </w:pPr>
      <w:r>
        <w:rPr>
          <w:rFonts w:ascii="GHEA Grapalat" w:hAnsi="GHEA Grapalat"/>
          <w:i/>
        </w:rPr>
        <w:t>Приложение № 3</w:t>
      </w:r>
    </w:p>
    <w:p>
      <w:pPr>
        <w:widowControl w:val="0"/>
        <w:spacing w:after="160"/>
        <w:jc w:val="right"/>
        <w:rPr>
          <w:rFonts w:ascii="GHEA Grapalat" w:hAnsi="GHEA Grapalat"/>
          <w:i/>
        </w:rPr>
      </w:pPr>
      <w:r>
        <w:rPr>
          <w:rFonts w:ascii="GHEA Grapalat" w:hAnsi="GHEA Grapalat"/>
          <w:i/>
        </w:rPr>
        <w:t xml:space="preserve">к Договору под кодом </w:t>
      </w:r>
      <w:r>
        <w:rPr>
          <w:rFonts w:ascii="GHEA Grapalat" w:hAnsi="GHEA Grapalat"/>
          <w:i/>
        </w:rPr>
        <w:br w:type="textWrapping"/>
      </w:r>
      <w:r>
        <w:rPr>
          <w:rFonts w:ascii="GHEA Grapalat" w:hAnsi="GHEA Grapalat"/>
          <w:i/>
        </w:rPr>
        <w:t>заключенному "</w:t>
      </w:r>
      <w:r>
        <w:rPr>
          <w:rFonts w:ascii="GHEA Grapalat" w:hAnsi="GHEA Grapalat"/>
          <w:i/>
        </w:rPr>
        <w:tab/>
      </w:r>
      <w:r>
        <w:rPr>
          <w:rFonts w:ascii="GHEA Grapalat" w:hAnsi="GHEA Grapalat"/>
          <w:i/>
        </w:rPr>
        <w:t>"</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pPr>
        <w:widowControl w:val="0"/>
        <w:spacing w:after="160"/>
        <w:ind w:left="-142" w:firstLine="142"/>
        <w:jc w:val="center"/>
        <w:rPr>
          <w:rFonts w:ascii="GHEA Grapalat" w:hAnsi="GHEA Grapalat" w:cs="Sylfaen"/>
          <w:b/>
        </w:rPr>
      </w:pPr>
    </w:p>
    <w:tbl>
      <w:tblPr>
        <w:tblStyle w:val="38"/>
        <w:tblW w:w="9750" w:type="dxa"/>
        <w:jc w:val="center"/>
        <w:tblCellSpacing w:w="7" w:type="dxa"/>
        <w:tblInd w:w="0" w:type="dxa"/>
        <w:tblLayout w:type="fixed"/>
        <w:tblCellMar>
          <w:top w:w="0" w:type="dxa"/>
          <w:left w:w="0" w:type="dxa"/>
          <w:bottom w:w="0" w:type="dxa"/>
          <w:right w:w="0" w:type="dxa"/>
        </w:tblCellMar>
      </w:tblPr>
      <w:tblGrid>
        <w:gridCol w:w="4694"/>
        <w:gridCol w:w="5056"/>
      </w:tblGrid>
      <w:tr>
        <w:tblPrEx>
          <w:tblLayout w:type="fixed"/>
          <w:tblCellMar>
            <w:top w:w="0" w:type="dxa"/>
            <w:left w:w="0" w:type="dxa"/>
            <w:bottom w:w="0" w:type="dxa"/>
            <w:right w:w="0" w:type="dxa"/>
          </w:tblCellMar>
        </w:tblPrEx>
        <w:trPr>
          <w:tblCellSpacing w:w="7" w:type="dxa"/>
          <w:jc w:val="center"/>
        </w:trPr>
        <w:tc>
          <w:tcPr>
            <w:tcW w:w="4673" w:type="dxa"/>
            <w:vAlign w:val="center"/>
          </w:tcPr>
          <w:p>
            <w:pPr>
              <w:widowControl w:val="0"/>
              <w:spacing w:after="160"/>
              <w:jc w:val="center"/>
              <w:rPr>
                <w:rFonts w:ascii="GHEA Grapalat" w:hAnsi="GHEA Grapalat"/>
                <w:iCs/>
                <w:color w:val="000000"/>
              </w:rPr>
            </w:pPr>
            <w:r>
              <w:rPr>
                <w:rFonts w:ascii="GHEA Grapalat" w:hAnsi="GHEA Grapalat"/>
              </w:rPr>
              <w:t>Сторона договора</w:t>
            </w:r>
            <w:r>
              <w:rPr>
                <w:rFonts w:ascii="GHEA Grapalat" w:hAnsi="GHEA Grapalat"/>
                <w:color w:val="000000"/>
              </w:rPr>
              <w:t xml:space="preserve"> </w:t>
            </w:r>
          </w:p>
          <w:p>
            <w:pPr>
              <w:widowControl w:val="0"/>
              <w:spacing w:after="160"/>
              <w:ind w:right="573"/>
              <w:jc w:val="right"/>
              <w:rPr>
                <w:rFonts w:ascii="GHEA Grapalat" w:hAnsi="GHEA Grapalat"/>
                <w:iCs/>
                <w:color w:val="000000"/>
              </w:rPr>
            </w:pPr>
            <w:r>
              <w:rPr>
                <w:rFonts w:ascii="GHEA Grapalat" w:hAnsi="GHEA Grapalat"/>
                <w:color w:val="000000"/>
              </w:rPr>
              <w:t>_______________________________</w:t>
            </w:r>
          </w:p>
          <w:p>
            <w:pPr>
              <w:widowControl w:val="0"/>
              <w:spacing w:after="160"/>
              <w:ind w:right="573"/>
              <w:jc w:val="right"/>
              <w:rPr>
                <w:rFonts w:ascii="GHEA Grapalat" w:hAnsi="GHEA Grapalat"/>
                <w:iCs/>
                <w:color w:val="000000"/>
              </w:rPr>
            </w:pPr>
            <w:r>
              <w:rPr>
                <w:rFonts w:ascii="GHEA Grapalat" w:hAnsi="GHEA Grapalat"/>
                <w:color w:val="000000"/>
              </w:rPr>
              <w:t>_______________________________</w:t>
            </w:r>
          </w:p>
          <w:p>
            <w:pPr>
              <w:widowControl w:val="0"/>
              <w:spacing w:after="160"/>
              <w:ind w:right="573"/>
              <w:jc w:val="right"/>
              <w:rPr>
                <w:rFonts w:ascii="GHEA Grapalat" w:hAnsi="GHEA Grapalat"/>
                <w:iCs/>
                <w:color w:val="000000"/>
              </w:rPr>
            </w:pPr>
            <w:r>
              <w:rPr>
                <w:rFonts w:ascii="GHEA Grapalat" w:hAnsi="GHEA Grapalat"/>
                <w:color w:val="000000"/>
              </w:rPr>
              <w:t>место нахождения ______________</w:t>
            </w:r>
          </w:p>
          <w:p>
            <w:pPr>
              <w:widowControl w:val="0"/>
              <w:spacing w:after="160"/>
              <w:ind w:right="573"/>
              <w:jc w:val="right"/>
              <w:rPr>
                <w:rFonts w:ascii="GHEA Grapalat" w:hAnsi="GHEA Grapalat"/>
                <w:iCs/>
                <w:color w:val="000000"/>
              </w:rPr>
            </w:pPr>
            <w:r>
              <w:rPr>
                <w:rFonts w:ascii="GHEA Grapalat" w:hAnsi="GHEA Grapalat"/>
                <w:color w:val="000000"/>
              </w:rPr>
              <w:t>Р/С____________________________</w:t>
            </w:r>
          </w:p>
          <w:p>
            <w:pPr>
              <w:widowControl w:val="0"/>
              <w:spacing w:after="160"/>
              <w:ind w:right="573"/>
              <w:jc w:val="right"/>
              <w:rPr>
                <w:rFonts w:ascii="GHEA Grapalat" w:hAnsi="GHEA Grapalat"/>
                <w:iCs/>
                <w:color w:val="000000"/>
              </w:rPr>
            </w:pPr>
            <w:r>
              <w:rPr>
                <w:rFonts w:ascii="GHEA Grapalat" w:hAnsi="GHEA Grapalat"/>
                <w:color w:val="000000"/>
              </w:rPr>
              <w:t>УНН___________________________</w:t>
            </w:r>
          </w:p>
        </w:tc>
        <w:tc>
          <w:tcPr>
            <w:tcW w:w="5035" w:type="dxa"/>
            <w:vAlign w:val="center"/>
          </w:tcPr>
          <w:p>
            <w:pPr>
              <w:widowControl w:val="0"/>
              <w:spacing w:after="160"/>
              <w:jc w:val="center"/>
              <w:rPr>
                <w:rFonts w:ascii="GHEA Grapalat" w:hAnsi="GHEA Grapalat"/>
                <w:color w:val="000000"/>
              </w:rPr>
            </w:pPr>
            <w:r>
              <w:rPr>
                <w:rFonts w:ascii="GHEA Grapalat" w:hAnsi="GHEA Grapalat"/>
                <w:color w:val="000000"/>
              </w:rPr>
              <w:t>Заказчик</w:t>
            </w:r>
          </w:p>
          <w:p>
            <w:pPr>
              <w:widowControl w:val="0"/>
              <w:spacing w:after="160"/>
              <w:ind w:right="607"/>
              <w:jc w:val="right"/>
              <w:rPr>
                <w:rFonts w:ascii="GHEA Grapalat" w:hAnsi="GHEA Grapalat"/>
                <w:iCs/>
                <w:color w:val="000000"/>
              </w:rPr>
            </w:pPr>
            <w:r>
              <w:rPr>
                <w:rFonts w:ascii="GHEA Grapalat" w:hAnsi="GHEA Grapalat"/>
                <w:color w:val="000000"/>
              </w:rPr>
              <w:t>________________________________</w:t>
            </w:r>
          </w:p>
          <w:p>
            <w:pPr>
              <w:widowControl w:val="0"/>
              <w:spacing w:after="160"/>
              <w:ind w:right="607"/>
              <w:jc w:val="right"/>
              <w:rPr>
                <w:rFonts w:ascii="GHEA Grapalat" w:hAnsi="GHEA Grapalat"/>
                <w:iCs/>
                <w:color w:val="000000"/>
              </w:rPr>
            </w:pPr>
            <w:r>
              <w:rPr>
                <w:rFonts w:ascii="GHEA Grapalat" w:hAnsi="GHEA Grapalat"/>
                <w:color w:val="000000"/>
              </w:rPr>
              <w:t>_________________________________</w:t>
            </w:r>
          </w:p>
          <w:p>
            <w:pPr>
              <w:widowControl w:val="0"/>
              <w:spacing w:after="160"/>
              <w:ind w:right="607"/>
              <w:jc w:val="right"/>
              <w:rPr>
                <w:rFonts w:ascii="GHEA Grapalat" w:hAnsi="GHEA Grapalat"/>
                <w:iCs/>
                <w:color w:val="000000"/>
              </w:rPr>
            </w:pPr>
            <w:r>
              <w:rPr>
                <w:rFonts w:ascii="GHEA Grapalat" w:hAnsi="GHEA Grapalat"/>
                <w:color w:val="000000"/>
              </w:rPr>
              <w:t>место нахождения _________________</w:t>
            </w:r>
          </w:p>
          <w:p>
            <w:pPr>
              <w:widowControl w:val="0"/>
              <w:spacing w:after="160"/>
              <w:ind w:right="607"/>
              <w:jc w:val="right"/>
              <w:rPr>
                <w:rFonts w:ascii="GHEA Grapalat" w:hAnsi="GHEA Grapalat"/>
                <w:iCs/>
                <w:color w:val="000000"/>
              </w:rPr>
            </w:pPr>
            <w:r>
              <w:rPr>
                <w:rFonts w:ascii="GHEA Grapalat" w:hAnsi="GHEA Grapalat"/>
                <w:color w:val="000000"/>
              </w:rPr>
              <w:t>Р/С______________________________</w:t>
            </w:r>
          </w:p>
          <w:p>
            <w:pPr>
              <w:widowControl w:val="0"/>
              <w:spacing w:after="160"/>
              <w:ind w:right="607"/>
              <w:jc w:val="right"/>
              <w:rPr>
                <w:rFonts w:ascii="GHEA Grapalat" w:hAnsi="GHEA Grapalat"/>
                <w:iCs/>
                <w:color w:val="000000"/>
              </w:rPr>
            </w:pPr>
            <w:r>
              <w:rPr>
                <w:rFonts w:ascii="GHEA Grapalat" w:hAnsi="GHEA Grapalat"/>
                <w:color w:val="000000"/>
              </w:rPr>
              <w:t>УНН_____________________________</w:t>
            </w:r>
          </w:p>
        </w:tc>
      </w:tr>
    </w:tbl>
    <w:p>
      <w:pPr>
        <w:widowControl w:val="0"/>
        <w:spacing w:after="160"/>
        <w:ind w:firstLine="375"/>
        <w:rPr>
          <w:rFonts w:ascii="GHEA Grapalat" w:hAnsi="GHEA Grapalat"/>
          <w:iCs/>
          <w:color w:val="000000"/>
        </w:rPr>
      </w:pPr>
    </w:p>
    <w:p>
      <w:pPr>
        <w:widowControl w:val="0"/>
        <w:spacing w:after="160"/>
        <w:jc w:val="center"/>
        <w:rPr>
          <w:rFonts w:ascii="GHEA Grapalat" w:hAnsi="GHEA Grapalat"/>
          <w:iCs/>
          <w:color w:val="000000"/>
        </w:rPr>
      </w:pPr>
      <w:r>
        <w:rPr>
          <w:rFonts w:ascii="GHEA Grapalat" w:hAnsi="GHEA Grapalat"/>
          <w:b/>
          <w:color w:val="000000"/>
        </w:rPr>
        <w:t>АКТ №</w:t>
      </w:r>
    </w:p>
    <w:p>
      <w:pPr>
        <w:widowControl w:val="0"/>
        <w:spacing w:after="160"/>
        <w:jc w:val="center"/>
        <w:rPr>
          <w:rFonts w:ascii="GHEA Grapalat" w:hAnsi="GHEA Grapalat"/>
          <w:iCs/>
          <w:color w:val="000000"/>
        </w:rPr>
      </w:pPr>
      <w:r>
        <w:rPr>
          <w:rFonts w:ascii="GHEA Grapalat" w:hAnsi="GHEA Grapalat"/>
          <w:b/>
          <w:color w:val="000000"/>
        </w:rPr>
        <w:t xml:space="preserve">ПРИЕМА-ПЕРЕДАЧИ РЕЗУЛЬТАТОВ ИСПОЛНЕНИЯ ДОГОВОРА </w:t>
      </w:r>
      <w:r>
        <w:rPr>
          <w:rFonts w:ascii="GHEA Grapalat" w:hAnsi="GHEA Grapalat"/>
          <w:b/>
          <w:bCs/>
          <w:iCs/>
          <w:color w:val="000000"/>
        </w:rPr>
        <w:br w:type="textWrapping"/>
      </w:r>
      <w:r>
        <w:rPr>
          <w:rFonts w:ascii="GHEA Grapalat" w:hAnsi="GHEA Grapalat"/>
          <w:b/>
          <w:color w:val="000000"/>
        </w:rPr>
        <w:t>ИЛИ ЕГО ЧАСТИ</w:t>
      </w:r>
    </w:p>
    <w:p>
      <w:pPr>
        <w:pStyle w:val="23"/>
        <w:widowControl w:val="0"/>
        <w:spacing w:after="160" w:line="240" w:lineRule="auto"/>
        <w:ind w:firstLine="0"/>
        <w:jc w:val="center"/>
        <w:rPr>
          <w:rFonts w:ascii="GHEA Grapalat" w:hAnsi="GHEA Grapalat"/>
          <w:b/>
          <w:bCs/>
          <w:iCs/>
          <w:sz w:val="24"/>
          <w:szCs w:val="24"/>
        </w:rPr>
      </w:pPr>
    </w:p>
    <w:p>
      <w:pPr>
        <w:pStyle w:val="23"/>
        <w:widowControl w:val="0"/>
        <w:tabs>
          <w:tab w:val="left" w:pos="1134"/>
          <w:tab w:val="left" w:pos="2268"/>
          <w:tab w:val="left" w:pos="3261"/>
        </w:tabs>
        <w:spacing w:after="160" w:line="240" w:lineRule="auto"/>
        <w:ind w:firstLine="540"/>
        <w:rPr>
          <w:rFonts w:ascii="GHEA Grapalat" w:hAnsi="GHEA Grapalat"/>
          <w:iCs/>
          <w:sz w:val="24"/>
          <w:szCs w:val="24"/>
        </w:rPr>
      </w:pPr>
      <w:r>
        <w:rPr>
          <w:rFonts w:ascii="GHEA Grapalat" w:hAnsi="GHEA Grapalat"/>
          <w:sz w:val="24"/>
          <w:szCs w:val="24"/>
        </w:rPr>
        <w:t>"</w:t>
      </w:r>
      <w:r>
        <w:rPr>
          <w:rFonts w:ascii="GHEA Grapalat" w:hAnsi="GHEA Grapalat"/>
          <w:sz w:val="24"/>
          <w:szCs w:val="24"/>
        </w:rPr>
        <w:tab/>
      </w:r>
      <w:r>
        <w:rPr>
          <w:rFonts w:ascii="GHEA Grapalat" w:hAnsi="GHEA Grapalat"/>
          <w:sz w:val="24"/>
          <w:szCs w:val="24"/>
        </w:rPr>
        <w:t>" "</w:t>
      </w:r>
      <w:r>
        <w:rPr>
          <w:rFonts w:ascii="GHEA Grapalat" w:hAnsi="GHEA Grapalat"/>
          <w:sz w:val="24"/>
          <w:szCs w:val="24"/>
        </w:rPr>
        <w:tab/>
      </w:r>
      <w:r>
        <w:rPr>
          <w:rFonts w:ascii="GHEA Grapalat" w:hAnsi="GHEA Grapalat"/>
          <w:sz w:val="24"/>
          <w:szCs w:val="24"/>
        </w:rPr>
        <w:t>" 20</w:t>
      </w:r>
      <w:r>
        <w:rPr>
          <w:rFonts w:ascii="GHEA Grapalat" w:hAnsi="GHEA Grapalat"/>
          <w:sz w:val="24"/>
          <w:szCs w:val="24"/>
        </w:rPr>
        <w:tab/>
      </w:r>
      <w:r>
        <w:rPr>
          <w:rFonts w:ascii="GHEA Grapalat" w:hAnsi="GHEA Grapalat"/>
          <w:sz w:val="24"/>
          <w:szCs w:val="24"/>
        </w:rPr>
        <w:t>г.</w:t>
      </w:r>
    </w:p>
    <w:p>
      <w:pPr>
        <w:pStyle w:val="26"/>
        <w:widowControl w:val="0"/>
        <w:spacing w:before="0" w:beforeAutospacing="0" w:after="160" w:afterAutospacing="0"/>
        <w:ind w:firstLine="540"/>
        <w:jc w:val="both"/>
        <w:rPr>
          <w:rFonts w:ascii="GHEA Grapalat" w:hAnsi="GHEA Grapalat"/>
          <w:color w:val="000000"/>
        </w:rPr>
      </w:pPr>
      <w:r>
        <w:rPr>
          <w:rFonts w:ascii="GHEA Grapalat" w:hAnsi="GHEA Grapalat"/>
          <w:color w:val="000000"/>
        </w:rPr>
        <w:t>Наименование договора (далее — Договор)______________________________</w:t>
      </w:r>
    </w:p>
    <w:p>
      <w:pPr>
        <w:pStyle w:val="26"/>
        <w:widowControl w:val="0"/>
        <w:tabs>
          <w:tab w:val="left" w:pos="3402"/>
        </w:tabs>
        <w:spacing w:before="0" w:beforeAutospacing="0" w:after="160" w:afterAutospacing="0"/>
        <w:ind w:firstLine="540"/>
        <w:jc w:val="both"/>
        <w:rPr>
          <w:rFonts w:ascii="GHEA Grapalat" w:hAnsi="GHEA Grapalat"/>
          <w:color w:val="000000"/>
        </w:rPr>
      </w:pPr>
      <w:r>
        <w:rPr>
          <w:rFonts w:ascii="GHEA Grapalat" w:hAnsi="GHEA Grapalat"/>
          <w:color w:val="000000"/>
        </w:rPr>
        <w:t>Дата заключения Договора "</w:t>
      </w:r>
      <w:r>
        <w:rPr>
          <w:rFonts w:ascii="GHEA Grapalat" w:hAnsi="GHEA Grapalat"/>
          <w:color w:val="000000"/>
        </w:rPr>
        <w:tab/>
      </w:r>
      <w:r>
        <w:rPr>
          <w:rFonts w:ascii="GHEA Grapalat" w:hAnsi="GHEA Grapalat"/>
          <w:color w:val="000000"/>
        </w:rPr>
        <w:t>" "</w:t>
      </w:r>
      <w:r>
        <w:rPr>
          <w:rFonts w:ascii="GHEA Grapalat" w:hAnsi="GHEA Grapalat"/>
          <w:color w:val="000000"/>
        </w:rPr>
        <w:tab/>
      </w:r>
      <w:r>
        <w:rPr>
          <w:rFonts w:ascii="GHEA Grapalat" w:hAnsi="GHEA Grapalat"/>
          <w:color w:val="000000"/>
        </w:rPr>
        <w:t>" 20</w:t>
      </w:r>
      <w:r>
        <w:rPr>
          <w:rFonts w:ascii="GHEA Grapalat" w:hAnsi="GHEA Grapalat"/>
          <w:color w:val="000000"/>
        </w:rPr>
        <w:tab/>
      </w:r>
      <w:r>
        <w:rPr>
          <w:rFonts w:ascii="GHEA Grapalat" w:hAnsi="GHEA Grapalat"/>
          <w:color w:val="000000"/>
        </w:rPr>
        <w:t>г.</w:t>
      </w:r>
    </w:p>
    <w:p>
      <w:pPr>
        <w:pStyle w:val="26"/>
        <w:widowControl w:val="0"/>
        <w:spacing w:before="0" w:beforeAutospacing="0" w:after="160" w:afterAutospacing="0"/>
        <w:ind w:firstLine="540"/>
        <w:jc w:val="both"/>
        <w:rPr>
          <w:rFonts w:ascii="GHEA Grapalat" w:hAnsi="GHEA Grapalat"/>
          <w:color w:val="000000"/>
        </w:rPr>
      </w:pPr>
      <w:r>
        <w:rPr>
          <w:rFonts w:ascii="GHEA Grapalat" w:hAnsi="GHEA Grapalat"/>
          <w:color w:val="000000"/>
        </w:rPr>
        <w:t>Номер Договора __________________________</w:t>
      </w:r>
    </w:p>
    <w:p>
      <w:pPr>
        <w:widowControl w:val="0"/>
        <w:tabs>
          <w:tab w:val="left" w:pos="6804"/>
          <w:tab w:val="left" w:pos="7797"/>
          <w:tab w:val="left" w:pos="8647"/>
        </w:tabs>
        <w:spacing w:after="160"/>
        <w:ind w:firstLine="540"/>
        <w:jc w:val="both"/>
        <w:rPr>
          <w:rFonts w:ascii="GHEA Grapalat" w:hAnsi="GHEA Grapalat" w:cs="Sylfaen"/>
          <w:iCs/>
        </w:rPr>
      </w:pPr>
      <w:r>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rPr>
        <w:tab/>
      </w:r>
      <w:r>
        <w:rPr>
          <w:rFonts w:ascii="GHEA Grapalat" w:hAnsi="GHEA Grapalat"/>
          <w:color w:val="000000"/>
        </w:rPr>
        <w:t>" "</w:t>
      </w:r>
      <w:r>
        <w:rPr>
          <w:rFonts w:ascii="GHEA Grapalat" w:hAnsi="GHEA Grapalat"/>
          <w:color w:val="000000"/>
        </w:rPr>
        <w:tab/>
      </w:r>
      <w:r>
        <w:rPr>
          <w:rFonts w:ascii="GHEA Grapalat" w:hAnsi="GHEA Grapalat"/>
          <w:color w:val="000000"/>
        </w:rPr>
        <w:t>" 20</w:t>
      </w:r>
      <w:r>
        <w:rPr>
          <w:rFonts w:ascii="GHEA Grapalat" w:hAnsi="GHEA Grapalat"/>
          <w:color w:val="000000"/>
        </w:rPr>
        <w:tab/>
      </w:r>
      <w:r>
        <w:rPr>
          <w:rFonts w:ascii="GHEA Grapalat" w:hAnsi="GHEA Grapalat"/>
          <w:color w:val="000000"/>
        </w:rPr>
        <w:t>г., составили настоящий акт о следующем:</w:t>
      </w:r>
    </w:p>
    <w:p>
      <w:pPr>
        <w:widowControl w:val="0"/>
        <w:spacing w:after="160"/>
        <w:jc w:val="both"/>
        <w:rPr>
          <w:rFonts w:ascii="GHEA Grapalat" w:hAnsi="GHEA Grapalat"/>
          <w:iCs/>
          <w:color w:val="000000"/>
        </w:rPr>
      </w:pPr>
      <w:r>
        <w:rPr>
          <w:rFonts w:ascii="GHEA Grapalat" w:hAnsi="GHEA Grapalat"/>
          <w:color w:val="000000"/>
        </w:rPr>
        <w:t>В рамках Договора сторона Договора поставила следующие товары:</w:t>
      </w:r>
    </w:p>
    <w:tbl>
      <w:tblPr>
        <w:tblStyle w:val="38"/>
        <w:tblW w:w="111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40"/>
        <w:gridCol w:w="1800"/>
        <w:gridCol w:w="1116"/>
        <w:gridCol w:w="1842"/>
        <w:gridCol w:w="1134"/>
        <w:gridCol w:w="1168"/>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7" w:type="dxa"/>
            <w:vMerge w:val="restart"/>
            <w:shd w:val="clear" w:color="auto" w:fill="auto"/>
            <w:vAlign w:val="center"/>
          </w:tcPr>
          <w:p>
            <w:pPr>
              <w:pStyle w:val="26"/>
              <w:widowControl w:val="0"/>
              <w:spacing w:before="0" w:beforeAutospacing="0" w:after="120" w:afterAutospacing="0"/>
              <w:jc w:val="center"/>
              <w:rPr>
                <w:rFonts w:ascii="GHEA Grapalat" w:hAnsi="GHEA Grapalat"/>
              </w:rPr>
            </w:pPr>
            <w:r>
              <w:rPr>
                <w:rFonts w:ascii="GHEA Grapalat" w:hAnsi="GHEA Grapalat"/>
              </w:rPr>
              <w:t>№</w:t>
            </w:r>
          </w:p>
        </w:tc>
        <w:tc>
          <w:tcPr>
            <w:tcW w:w="10800" w:type="dxa"/>
            <w:gridSpan w:val="8"/>
            <w:shd w:val="clear" w:color="auto" w:fill="auto"/>
            <w:vAlign w:val="center"/>
          </w:tcPr>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Pr>
                <w:rFonts w:ascii="GHEA Grapalat" w:hAnsi="GHEA Grapalat"/>
              </w:rPr>
              <w:t>Поставленные товары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7" w:type="dxa"/>
            <w:vMerge w:val="continue"/>
            <w:shd w:val="clear" w:color="auto" w:fill="auto"/>
          </w:tcPr>
          <w:p>
            <w:pPr>
              <w:pStyle w:val="26"/>
              <w:widowControl w:val="0"/>
              <w:spacing w:before="0" w:beforeAutospacing="0" w:after="120" w:afterAutospacing="0"/>
              <w:jc w:val="center"/>
              <w:rPr>
                <w:rFonts w:ascii="GHEA Grapalat" w:hAnsi="GHEA Grapalat"/>
              </w:rPr>
            </w:pPr>
          </w:p>
        </w:tc>
        <w:tc>
          <w:tcPr>
            <w:tcW w:w="1173" w:type="dxa"/>
            <w:vMerge w:val="restart"/>
            <w:shd w:val="clear" w:color="auto" w:fill="auto"/>
            <w:vAlign w:val="center"/>
          </w:tcPr>
          <w:p>
            <w:pPr>
              <w:pStyle w:val="26"/>
              <w:widowControl w:val="0"/>
              <w:autoSpaceDE w:val="0"/>
              <w:autoSpaceDN w:val="0"/>
              <w:adjustRightInd w:val="0"/>
              <w:spacing w:before="0" w:beforeAutospacing="0" w:after="120" w:afterAutospacing="0"/>
              <w:jc w:val="center"/>
              <w:rPr>
                <w:rFonts w:ascii="GHEA Grapalat" w:hAnsi="GHEA Grapalat"/>
              </w:rPr>
            </w:pPr>
            <w:r>
              <w:rPr>
                <w:rFonts w:ascii="GHEA Grapalat" w:hAnsi="GHEA Grapalat"/>
              </w:rPr>
              <w:t>наименование</w:t>
            </w:r>
          </w:p>
        </w:tc>
        <w:tc>
          <w:tcPr>
            <w:tcW w:w="1440" w:type="dxa"/>
            <w:vMerge w:val="restart"/>
            <w:shd w:val="clear" w:color="auto" w:fill="auto"/>
            <w:vAlign w:val="center"/>
          </w:tcPr>
          <w:p>
            <w:pPr>
              <w:pStyle w:val="26"/>
              <w:widowControl w:val="0"/>
              <w:autoSpaceDE w:val="0"/>
              <w:autoSpaceDN w:val="0"/>
              <w:adjustRightInd w:val="0"/>
              <w:spacing w:before="0" w:beforeAutospacing="0" w:after="120" w:afterAutospacing="0"/>
              <w:jc w:val="center"/>
              <w:rPr>
                <w:rFonts w:ascii="GHEA Grapalat" w:hAnsi="GHEA Grapalat"/>
              </w:rPr>
            </w:pPr>
            <w:r>
              <w:rPr>
                <w:rFonts w:ascii="GHEA Grapalat" w:hAnsi="GHEA Grapalat"/>
              </w:rPr>
              <w:t>краткое изложение технической характеристики</w:t>
            </w:r>
          </w:p>
        </w:tc>
        <w:tc>
          <w:tcPr>
            <w:tcW w:w="2916" w:type="dxa"/>
            <w:gridSpan w:val="2"/>
            <w:shd w:val="clear" w:color="auto" w:fill="auto"/>
            <w:vAlign w:val="center"/>
          </w:tcPr>
          <w:p>
            <w:pPr>
              <w:pStyle w:val="26"/>
              <w:widowControl w:val="0"/>
              <w:spacing w:before="0" w:beforeAutospacing="0" w:after="120" w:afterAutospacing="0"/>
              <w:jc w:val="center"/>
              <w:rPr>
                <w:rFonts w:ascii="GHEA Grapalat" w:hAnsi="GHEA Grapalat"/>
              </w:rPr>
            </w:pPr>
            <w:r>
              <w:rPr>
                <w:rFonts w:ascii="GHEA Grapalat" w:hAnsi="GHEA Grapalat"/>
              </w:rPr>
              <w:t>количественный показатель</w:t>
            </w:r>
          </w:p>
        </w:tc>
        <w:tc>
          <w:tcPr>
            <w:tcW w:w="2976" w:type="dxa"/>
            <w:gridSpan w:val="2"/>
            <w:shd w:val="clear" w:color="auto" w:fill="auto"/>
            <w:vAlign w:val="center"/>
          </w:tcPr>
          <w:p>
            <w:pPr>
              <w:pStyle w:val="26"/>
              <w:widowControl w:val="0"/>
              <w:spacing w:before="0" w:beforeAutospacing="0" w:after="120" w:afterAutospacing="0"/>
              <w:jc w:val="center"/>
              <w:rPr>
                <w:rFonts w:ascii="GHEA Grapalat" w:hAnsi="GHEA Grapalat"/>
              </w:rPr>
            </w:pPr>
            <w:r>
              <w:rPr>
                <w:rFonts w:ascii="GHEA Grapalat" w:hAnsi="GHEA Grapalat"/>
              </w:rPr>
              <w:t>срок исполнения</w:t>
            </w:r>
          </w:p>
        </w:tc>
        <w:tc>
          <w:tcPr>
            <w:tcW w:w="1168" w:type="dxa"/>
            <w:vMerge w:val="restart"/>
            <w:shd w:val="clear" w:color="auto" w:fill="auto"/>
            <w:vAlign w:val="center"/>
          </w:tcPr>
          <w:p>
            <w:pPr>
              <w:pStyle w:val="26"/>
              <w:widowControl w:val="0"/>
              <w:spacing w:before="0" w:beforeAutospacing="0" w:after="120" w:afterAutospacing="0"/>
              <w:jc w:val="center"/>
              <w:rPr>
                <w:rFonts w:ascii="GHEA Grapalat" w:hAnsi="GHEA Grapalat"/>
              </w:rPr>
            </w:pPr>
            <w:r>
              <w:rPr>
                <w:rFonts w:ascii="GHEA Grapalat" w:hAnsi="GHEA Grapalat"/>
              </w:rPr>
              <w:t>Сумма, подлежащая уплате (тыс. драмов)</w:t>
            </w:r>
          </w:p>
        </w:tc>
        <w:tc>
          <w:tcPr>
            <w:tcW w:w="1127" w:type="dxa"/>
            <w:vMerge w:val="restart"/>
            <w:shd w:val="clear" w:color="auto" w:fill="auto"/>
            <w:vAlign w:val="center"/>
          </w:tcPr>
          <w:p>
            <w:pPr>
              <w:pStyle w:val="26"/>
              <w:widowControl w:val="0"/>
              <w:spacing w:before="0" w:beforeAutospacing="0" w:after="120" w:afterAutospacing="0"/>
              <w:jc w:val="center"/>
              <w:rPr>
                <w:rFonts w:ascii="GHEA Grapalat" w:hAnsi="GHEA Grapalat"/>
              </w:rPr>
            </w:pPr>
            <w:r>
              <w:rPr>
                <w:rFonts w:ascii="GHEA Grapalat" w:hAnsi="GHEA Grapalat"/>
              </w:rPr>
              <w:t>Срок оплаты (по графику оплаты)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atLeast"/>
          <w:jc w:val="center"/>
        </w:trPr>
        <w:tc>
          <w:tcPr>
            <w:tcW w:w="357" w:type="dxa"/>
            <w:vMerge w:val="continue"/>
            <w:tcBorders>
              <w:bottom w:val="single" w:color="auto" w:sz="4" w:space="0"/>
            </w:tcBorders>
            <w:shd w:val="clear" w:color="auto" w:fill="auto"/>
          </w:tcPr>
          <w:p>
            <w:pPr>
              <w:pStyle w:val="26"/>
              <w:widowControl w:val="0"/>
              <w:spacing w:before="0" w:beforeAutospacing="0" w:after="120" w:afterAutospacing="0"/>
              <w:jc w:val="center"/>
              <w:rPr>
                <w:rFonts w:ascii="GHEA Grapalat" w:hAnsi="GHEA Grapalat"/>
              </w:rPr>
            </w:pPr>
          </w:p>
        </w:tc>
        <w:tc>
          <w:tcPr>
            <w:tcW w:w="1173" w:type="dxa"/>
            <w:vMerge w:val="continue"/>
            <w:tcBorders>
              <w:bottom w:val="single" w:color="auto" w:sz="4" w:space="0"/>
            </w:tcBorders>
            <w:shd w:val="clear" w:color="auto" w:fill="auto"/>
            <w:vAlign w:val="center"/>
          </w:tcPr>
          <w:p>
            <w:pPr>
              <w:pStyle w:val="26"/>
              <w:widowControl w:val="0"/>
              <w:spacing w:before="0" w:beforeAutospacing="0" w:after="120" w:afterAutospacing="0"/>
              <w:jc w:val="center"/>
              <w:rPr>
                <w:rFonts w:ascii="GHEA Grapalat" w:hAnsi="GHEA Grapalat"/>
              </w:rPr>
            </w:pPr>
          </w:p>
        </w:tc>
        <w:tc>
          <w:tcPr>
            <w:tcW w:w="1440" w:type="dxa"/>
            <w:vMerge w:val="continue"/>
            <w:tcBorders>
              <w:bottom w:val="single" w:color="auto" w:sz="4" w:space="0"/>
            </w:tcBorders>
            <w:shd w:val="clear" w:color="auto" w:fill="auto"/>
            <w:vAlign w:val="center"/>
          </w:tcPr>
          <w:p>
            <w:pPr>
              <w:pStyle w:val="26"/>
              <w:widowControl w:val="0"/>
              <w:spacing w:before="0" w:beforeAutospacing="0" w:after="120" w:afterAutospacing="0"/>
              <w:jc w:val="center"/>
              <w:rPr>
                <w:rFonts w:ascii="GHEA Grapalat" w:hAnsi="GHEA Grapalat"/>
              </w:rPr>
            </w:pPr>
          </w:p>
        </w:tc>
        <w:tc>
          <w:tcPr>
            <w:tcW w:w="1800" w:type="dxa"/>
            <w:tcBorders>
              <w:bottom w:val="single" w:color="auto" w:sz="4" w:space="0"/>
            </w:tcBorders>
            <w:shd w:val="clear" w:color="auto" w:fill="auto"/>
            <w:vAlign w:val="center"/>
          </w:tcPr>
          <w:p>
            <w:pPr>
              <w:pStyle w:val="26"/>
              <w:widowControl w:val="0"/>
              <w:autoSpaceDE w:val="0"/>
              <w:autoSpaceDN w:val="0"/>
              <w:adjustRightInd w:val="0"/>
              <w:spacing w:before="0" w:beforeAutospacing="0" w:after="120" w:afterAutospacing="0"/>
              <w:jc w:val="center"/>
              <w:rPr>
                <w:rFonts w:ascii="GHEA Grapalat" w:hAnsi="GHEA Grapalat"/>
              </w:rPr>
            </w:pPr>
            <w:r>
              <w:rPr>
                <w:rFonts w:ascii="GHEA Grapalat" w:hAnsi="GHEA Grapalat"/>
              </w:rPr>
              <w:t>по графику закупки, утвержденному Договором</w:t>
            </w:r>
          </w:p>
        </w:tc>
        <w:tc>
          <w:tcPr>
            <w:tcW w:w="1116" w:type="dxa"/>
            <w:tcBorders>
              <w:bottom w:val="single" w:color="auto" w:sz="4" w:space="0"/>
            </w:tcBorders>
            <w:shd w:val="clear" w:color="auto" w:fill="auto"/>
            <w:vAlign w:val="center"/>
          </w:tcPr>
          <w:p>
            <w:pPr>
              <w:pStyle w:val="26"/>
              <w:widowControl w:val="0"/>
              <w:autoSpaceDE w:val="0"/>
              <w:autoSpaceDN w:val="0"/>
              <w:adjustRightInd w:val="0"/>
              <w:spacing w:before="0" w:beforeAutospacing="0" w:after="120" w:afterAutospacing="0"/>
              <w:jc w:val="center"/>
              <w:rPr>
                <w:rFonts w:ascii="GHEA Grapalat" w:hAnsi="GHEA Grapalat"/>
              </w:rPr>
            </w:pPr>
            <w:r>
              <w:rPr>
                <w:rFonts w:ascii="GHEA Grapalat" w:hAnsi="GHEA Grapalat"/>
              </w:rPr>
              <w:t>фактический</w:t>
            </w:r>
          </w:p>
        </w:tc>
        <w:tc>
          <w:tcPr>
            <w:tcW w:w="1842" w:type="dxa"/>
            <w:tcBorders>
              <w:bottom w:val="single" w:color="auto" w:sz="4" w:space="0"/>
            </w:tcBorders>
            <w:shd w:val="clear" w:color="auto" w:fill="auto"/>
            <w:vAlign w:val="center"/>
          </w:tcPr>
          <w:p>
            <w:pPr>
              <w:pStyle w:val="26"/>
              <w:widowControl w:val="0"/>
              <w:autoSpaceDE w:val="0"/>
              <w:autoSpaceDN w:val="0"/>
              <w:adjustRightInd w:val="0"/>
              <w:spacing w:before="0" w:beforeAutospacing="0" w:after="120" w:afterAutospacing="0"/>
              <w:jc w:val="center"/>
              <w:rPr>
                <w:rFonts w:ascii="GHEA Grapalat" w:hAnsi="GHEA Grapalat"/>
              </w:rPr>
            </w:pPr>
            <w:r>
              <w:rPr>
                <w:rFonts w:ascii="GHEA Grapalat" w:hAnsi="GHEA Grapalat"/>
              </w:rPr>
              <w:t>по графику закупки, утвержденному Договором</w:t>
            </w:r>
          </w:p>
        </w:tc>
        <w:tc>
          <w:tcPr>
            <w:tcW w:w="1134" w:type="dxa"/>
            <w:tcBorders>
              <w:bottom w:val="single" w:color="auto" w:sz="4" w:space="0"/>
            </w:tcBorders>
            <w:shd w:val="clear" w:color="auto" w:fill="auto"/>
            <w:vAlign w:val="center"/>
          </w:tcPr>
          <w:p>
            <w:pPr>
              <w:pStyle w:val="26"/>
              <w:widowControl w:val="0"/>
              <w:autoSpaceDE w:val="0"/>
              <w:autoSpaceDN w:val="0"/>
              <w:adjustRightInd w:val="0"/>
              <w:spacing w:before="0" w:beforeAutospacing="0" w:after="120" w:afterAutospacing="0"/>
              <w:jc w:val="center"/>
              <w:rPr>
                <w:rFonts w:ascii="GHEA Grapalat" w:hAnsi="GHEA Grapalat"/>
              </w:rPr>
            </w:pPr>
            <w:r>
              <w:rPr>
                <w:rFonts w:ascii="GHEA Grapalat" w:hAnsi="GHEA Grapalat"/>
              </w:rPr>
              <w:t>фактический</w:t>
            </w:r>
          </w:p>
        </w:tc>
        <w:tc>
          <w:tcPr>
            <w:tcW w:w="1168" w:type="dxa"/>
            <w:vMerge w:val="continue"/>
            <w:tcBorders>
              <w:bottom w:val="single" w:color="auto" w:sz="4" w:space="0"/>
            </w:tcBorders>
            <w:shd w:val="clear" w:color="auto" w:fill="auto"/>
            <w:vAlign w:val="center"/>
          </w:tcPr>
          <w:p>
            <w:pPr>
              <w:pStyle w:val="26"/>
              <w:widowControl w:val="0"/>
              <w:spacing w:before="0" w:beforeAutospacing="0" w:after="120" w:afterAutospacing="0"/>
              <w:jc w:val="center"/>
              <w:rPr>
                <w:rFonts w:ascii="GHEA Grapalat" w:hAnsi="GHEA Grapalat"/>
              </w:rPr>
            </w:pPr>
          </w:p>
        </w:tc>
        <w:tc>
          <w:tcPr>
            <w:tcW w:w="1127" w:type="dxa"/>
            <w:vMerge w:val="continue"/>
            <w:tcBorders>
              <w:bottom w:val="single" w:color="auto" w:sz="4" w:space="0"/>
            </w:tcBorders>
            <w:shd w:val="clear" w:color="auto" w:fill="auto"/>
            <w:vAlign w:val="center"/>
          </w:tcPr>
          <w:p>
            <w:pPr>
              <w:pStyle w:val="26"/>
              <w:widowControl w:val="0"/>
              <w:spacing w:before="0" w:beforeAutospacing="0" w:after="120" w:afterAutospacing="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7"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173"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440"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800"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116"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842"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134"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168" w:type="dxa"/>
            <w:shd w:val="clear" w:color="auto" w:fill="auto"/>
            <w:vAlign w:val="center"/>
          </w:tcPr>
          <w:p>
            <w:pPr>
              <w:pStyle w:val="26"/>
              <w:widowControl w:val="0"/>
              <w:spacing w:before="0" w:beforeAutospacing="0" w:after="120" w:afterAutospacing="0"/>
              <w:jc w:val="center"/>
              <w:rPr>
                <w:rFonts w:ascii="GHEA Grapalat" w:hAnsi="GHEA Grapalat"/>
              </w:rPr>
            </w:pPr>
          </w:p>
        </w:tc>
        <w:tc>
          <w:tcPr>
            <w:tcW w:w="1127" w:type="dxa"/>
            <w:shd w:val="clear" w:color="auto" w:fill="auto"/>
            <w:vAlign w:val="center"/>
          </w:tcPr>
          <w:p>
            <w:pPr>
              <w:pStyle w:val="26"/>
              <w:widowControl w:val="0"/>
              <w:spacing w:before="0" w:beforeAutospacing="0" w:after="120" w:afterAutospacing="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7" w:type="dxa"/>
            <w:shd w:val="clear" w:color="auto" w:fill="auto"/>
          </w:tcPr>
          <w:p>
            <w:pPr>
              <w:pStyle w:val="26"/>
              <w:widowControl w:val="0"/>
              <w:spacing w:before="0" w:beforeAutospacing="0" w:after="120" w:afterAutospacing="0"/>
              <w:jc w:val="center"/>
              <w:rPr>
                <w:rFonts w:ascii="GHEA Grapalat" w:hAnsi="GHEA Grapalat"/>
              </w:rPr>
            </w:pPr>
          </w:p>
        </w:tc>
        <w:tc>
          <w:tcPr>
            <w:tcW w:w="1173" w:type="dxa"/>
            <w:shd w:val="clear" w:color="auto" w:fill="auto"/>
          </w:tcPr>
          <w:p>
            <w:pPr>
              <w:pStyle w:val="26"/>
              <w:widowControl w:val="0"/>
              <w:spacing w:before="0" w:beforeAutospacing="0" w:after="120" w:afterAutospacing="0"/>
              <w:jc w:val="center"/>
              <w:rPr>
                <w:rFonts w:ascii="GHEA Grapalat" w:hAnsi="GHEA Grapalat"/>
              </w:rPr>
            </w:pPr>
          </w:p>
        </w:tc>
        <w:tc>
          <w:tcPr>
            <w:tcW w:w="1440" w:type="dxa"/>
            <w:shd w:val="clear" w:color="auto" w:fill="auto"/>
          </w:tcPr>
          <w:p>
            <w:pPr>
              <w:pStyle w:val="26"/>
              <w:widowControl w:val="0"/>
              <w:spacing w:before="0" w:beforeAutospacing="0" w:after="120" w:afterAutospacing="0"/>
              <w:jc w:val="center"/>
              <w:rPr>
                <w:rFonts w:ascii="GHEA Grapalat" w:hAnsi="GHEA Grapalat"/>
              </w:rPr>
            </w:pPr>
          </w:p>
        </w:tc>
        <w:tc>
          <w:tcPr>
            <w:tcW w:w="1800" w:type="dxa"/>
            <w:shd w:val="clear" w:color="auto" w:fill="auto"/>
          </w:tcPr>
          <w:p>
            <w:pPr>
              <w:pStyle w:val="26"/>
              <w:widowControl w:val="0"/>
              <w:spacing w:before="0" w:beforeAutospacing="0" w:after="120" w:afterAutospacing="0"/>
              <w:jc w:val="center"/>
              <w:rPr>
                <w:rFonts w:ascii="GHEA Grapalat" w:hAnsi="GHEA Grapalat"/>
              </w:rPr>
            </w:pPr>
          </w:p>
        </w:tc>
        <w:tc>
          <w:tcPr>
            <w:tcW w:w="1116" w:type="dxa"/>
            <w:shd w:val="clear" w:color="auto" w:fill="auto"/>
          </w:tcPr>
          <w:p>
            <w:pPr>
              <w:pStyle w:val="26"/>
              <w:widowControl w:val="0"/>
              <w:spacing w:before="0" w:beforeAutospacing="0" w:after="120" w:afterAutospacing="0"/>
              <w:jc w:val="center"/>
              <w:rPr>
                <w:rFonts w:ascii="GHEA Grapalat" w:hAnsi="GHEA Grapalat"/>
              </w:rPr>
            </w:pPr>
          </w:p>
        </w:tc>
        <w:tc>
          <w:tcPr>
            <w:tcW w:w="1842" w:type="dxa"/>
            <w:shd w:val="clear" w:color="auto" w:fill="auto"/>
          </w:tcPr>
          <w:p>
            <w:pPr>
              <w:pStyle w:val="26"/>
              <w:widowControl w:val="0"/>
              <w:spacing w:before="0" w:beforeAutospacing="0" w:after="120" w:afterAutospacing="0"/>
              <w:jc w:val="center"/>
              <w:rPr>
                <w:rFonts w:ascii="GHEA Grapalat" w:hAnsi="GHEA Grapalat"/>
              </w:rPr>
            </w:pPr>
          </w:p>
        </w:tc>
        <w:tc>
          <w:tcPr>
            <w:tcW w:w="1134" w:type="dxa"/>
            <w:shd w:val="clear" w:color="auto" w:fill="auto"/>
          </w:tcPr>
          <w:p>
            <w:pPr>
              <w:pStyle w:val="26"/>
              <w:widowControl w:val="0"/>
              <w:spacing w:before="0" w:beforeAutospacing="0" w:after="120" w:afterAutospacing="0"/>
              <w:jc w:val="center"/>
              <w:rPr>
                <w:rFonts w:ascii="GHEA Grapalat" w:hAnsi="GHEA Grapalat"/>
              </w:rPr>
            </w:pPr>
          </w:p>
        </w:tc>
        <w:tc>
          <w:tcPr>
            <w:tcW w:w="1168" w:type="dxa"/>
            <w:shd w:val="clear" w:color="auto" w:fill="auto"/>
          </w:tcPr>
          <w:p>
            <w:pPr>
              <w:pStyle w:val="26"/>
              <w:widowControl w:val="0"/>
              <w:spacing w:before="0" w:beforeAutospacing="0" w:after="120" w:afterAutospacing="0"/>
              <w:jc w:val="center"/>
              <w:rPr>
                <w:rFonts w:ascii="GHEA Grapalat" w:hAnsi="GHEA Grapalat"/>
              </w:rPr>
            </w:pPr>
          </w:p>
        </w:tc>
        <w:tc>
          <w:tcPr>
            <w:tcW w:w="1127" w:type="dxa"/>
            <w:shd w:val="clear" w:color="auto" w:fill="auto"/>
          </w:tcPr>
          <w:p>
            <w:pPr>
              <w:pStyle w:val="26"/>
              <w:widowControl w:val="0"/>
              <w:spacing w:before="0" w:beforeAutospacing="0" w:after="120" w:afterAutospacing="0"/>
              <w:jc w:val="center"/>
              <w:rPr>
                <w:rFonts w:ascii="GHEA Grapalat" w:hAnsi="GHEA Grapalat"/>
              </w:rPr>
            </w:pPr>
          </w:p>
        </w:tc>
      </w:tr>
    </w:tbl>
    <w:p>
      <w:pPr>
        <w:widowControl w:val="0"/>
        <w:spacing w:after="160"/>
        <w:ind w:firstLine="375"/>
        <w:jc w:val="both"/>
        <w:rPr>
          <w:rFonts w:ascii="GHEA Grapalat" w:hAnsi="GHEA Grapalat" w:cs="Arial"/>
          <w:iCs/>
          <w:color w:val="000000"/>
        </w:rPr>
      </w:pPr>
    </w:p>
    <w:p>
      <w:pPr>
        <w:widowControl w:val="0"/>
        <w:spacing w:after="160"/>
        <w:ind w:firstLine="567"/>
        <w:jc w:val="both"/>
        <w:rPr>
          <w:rFonts w:ascii="GHEA Grapalat" w:hAnsi="GHEA Grapalat"/>
          <w:iCs/>
          <w:snapToGrid w:val="0"/>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pPr>
        <w:widowControl w:val="0"/>
        <w:spacing w:after="160"/>
        <w:ind w:firstLine="375"/>
        <w:jc w:val="both"/>
        <w:rPr>
          <w:rFonts w:ascii="GHEA Grapalat" w:hAnsi="GHEA Grapalat"/>
          <w:iCs/>
          <w:snapToGrid w:val="0"/>
          <w:color w:val="000000"/>
        </w:rPr>
      </w:pPr>
    </w:p>
    <w:tbl>
      <w:tblPr>
        <w:tblStyle w:val="40"/>
        <w:tblW w:w="9704" w:type="dxa"/>
        <w:jc w:val="center"/>
        <w:tblInd w:w="0" w:type="dxa"/>
        <w:tblLayout w:type="fixed"/>
        <w:tblCellMar>
          <w:top w:w="0" w:type="dxa"/>
          <w:left w:w="108" w:type="dxa"/>
          <w:bottom w:w="0" w:type="dxa"/>
          <w:right w:w="108" w:type="dxa"/>
        </w:tblCellMar>
      </w:tblPr>
      <w:tblGrid>
        <w:gridCol w:w="4852"/>
        <w:gridCol w:w="4852"/>
      </w:tblGrid>
      <w:tr>
        <w:tblPrEx>
          <w:tblLayout w:type="fixed"/>
          <w:tblCellMar>
            <w:top w:w="0" w:type="dxa"/>
            <w:left w:w="108" w:type="dxa"/>
            <w:bottom w:w="0" w:type="dxa"/>
            <w:right w:w="108" w:type="dxa"/>
          </w:tblCellMar>
        </w:tblPrEx>
        <w:trPr>
          <w:trHeight w:val="266" w:hRule="atLeast"/>
          <w:jc w:val="center"/>
        </w:trPr>
        <w:tc>
          <w:tcPr>
            <w:tcW w:w="4852" w:type="dxa"/>
          </w:tcPr>
          <w:p>
            <w:pPr>
              <w:widowControl w:val="0"/>
              <w:spacing w:after="160"/>
              <w:jc w:val="center"/>
              <w:rPr>
                <w:rFonts w:ascii="GHEA Grapalat" w:hAnsi="GHEA Grapalat"/>
                <w:iCs/>
                <w:color w:val="000000"/>
              </w:rPr>
            </w:pPr>
            <w:r>
              <w:rPr>
                <w:rFonts w:ascii="GHEA Grapalat" w:hAnsi="GHEA Grapalat"/>
                <w:color w:val="000000"/>
              </w:rPr>
              <w:t xml:space="preserve">Товар передал </w:t>
            </w:r>
          </w:p>
        </w:tc>
        <w:tc>
          <w:tcPr>
            <w:tcW w:w="4852" w:type="dxa"/>
          </w:tcPr>
          <w:p>
            <w:pPr>
              <w:widowControl w:val="0"/>
              <w:spacing w:after="160"/>
              <w:jc w:val="center"/>
              <w:rPr>
                <w:rFonts w:ascii="GHEA Grapalat" w:hAnsi="GHEA Grapalat"/>
                <w:iCs/>
                <w:color w:val="000000"/>
              </w:rPr>
            </w:pPr>
            <w:r>
              <w:rPr>
                <w:rFonts w:ascii="GHEA Grapalat" w:hAnsi="GHEA Grapalat"/>
                <w:color w:val="000000"/>
              </w:rPr>
              <w:t>Товар принял</w:t>
            </w:r>
          </w:p>
        </w:tc>
      </w:tr>
      <w:tr>
        <w:tblPrEx>
          <w:tblLayout w:type="fixed"/>
          <w:tblCellMar>
            <w:top w:w="0" w:type="dxa"/>
            <w:left w:w="108" w:type="dxa"/>
            <w:bottom w:w="0" w:type="dxa"/>
            <w:right w:w="108" w:type="dxa"/>
          </w:tblCellMar>
        </w:tblPrEx>
        <w:trPr>
          <w:trHeight w:val="473" w:hRule="atLeast"/>
          <w:jc w:val="center"/>
        </w:trPr>
        <w:tc>
          <w:tcPr>
            <w:tcW w:w="4852" w:type="dxa"/>
          </w:tcPr>
          <w:p>
            <w:pPr>
              <w:widowControl w:val="0"/>
              <w:jc w:val="center"/>
              <w:rPr>
                <w:rFonts w:ascii="GHEA Grapalat" w:hAnsi="GHEA Grapalat"/>
                <w:iCs/>
              </w:rPr>
            </w:pPr>
            <w:r>
              <w:rPr>
                <w:rFonts w:ascii="GHEA Grapalat" w:hAnsi="GHEA Grapalat"/>
              </w:rPr>
              <w:t>___________________________</w:t>
            </w:r>
          </w:p>
          <w:p>
            <w:pPr>
              <w:widowControl w:val="0"/>
              <w:spacing w:after="160"/>
              <w:jc w:val="center"/>
              <w:rPr>
                <w:rFonts w:ascii="GHEA Grapalat" w:hAnsi="GHEA Grapalat"/>
                <w:iCs/>
              </w:rPr>
            </w:pPr>
            <w:r>
              <w:rPr>
                <w:rFonts w:ascii="GHEA Grapalat" w:hAnsi="GHEA Grapalat"/>
              </w:rPr>
              <w:t xml:space="preserve">подпись </w:t>
            </w:r>
          </w:p>
        </w:tc>
        <w:tc>
          <w:tcPr>
            <w:tcW w:w="4852" w:type="dxa"/>
          </w:tcPr>
          <w:p>
            <w:pPr>
              <w:widowControl w:val="0"/>
              <w:autoSpaceDE w:val="0"/>
              <w:autoSpaceDN w:val="0"/>
              <w:adjustRightInd w:val="0"/>
              <w:jc w:val="center"/>
              <w:rPr>
                <w:rFonts w:ascii="GHEA Grapalat" w:hAnsi="GHEA Grapalat"/>
                <w:iCs/>
              </w:rPr>
            </w:pPr>
            <w:r>
              <w:rPr>
                <w:rFonts w:ascii="GHEA Grapalat" w:hAnsi="GHEA Grapalat"/>
              </w:rPr>
              <w:t>___________________________</w:t>
            </w:r>
          </w:p>
          <w:p>
            <w:pPr>
              <w:widowControl w:val="0"/>
              <w:spacing w:after="160"/>
              <w:jc w:val="center"/>
              <w:rPr>
                <w:rFonts w:ascii="GHEA Grapalat" w:hAnsi="GHEA Grapalat"/>
                <w:iCs/>
              </w:rPr>
            </w:pPr>
            <w:r>
              <w:rPr>
                <w:rFonts w:ascii="GHEA Grapalat" w:hAnsi="GHEA Grapalat"/>
              </w:rPr>
              <w:t xml:space="preserve">подпись </w:t>
            </w:r>
          </w:p>
        </w:tc>
      </w:tr>
      <w:tr>
        <w:tblPrEx>
          <w:tblLayout w:type="fixed"/>
          <w:tblCellMar>
            <w:top w:w="0" w:type="dxa"/>
            <w:left w:w="108" w:type="dxa"/>
            <w:bottom w:w="0" w:type="dxa"/>
            <w:right w:w="108" w:type="dxa"/>
          </w:tblCellMar>
        </w:tblPrEx>
        <w:trPr>
          <w:trHeight w:val="503" w:hRule="atLeast"/>
          <w:jc w:val="center"/>
        </w:trPr>
        <w:tc>
          <w:tcPr>
            <w:tcW w:w="4852" w:type="dxa"/>
          </w:tcPr>
          <w:p>
            <w:pPr>
              <w:widowControl w:val="0"/>
              <w:autoSpaceDE w:val="0"/>
              <w:autoSpaceDN w:val="0"/>
              <w:adjustRightInd w:val="0"/>
              <w:jc w:val="center"/>
              <w:rPr>
                <w:rFonts w:ascii="GHEA Grapalat" w:hAnsi="GHEA Grapalat"/>
                <w:iCs/>
              </w:rPr>
            </w:pPr>
            <w:r>
              <w:rPr>
                <w:rFonts w:ascii="GHEA Grapalat" w:hAnsi="GHEA Grapalat"/>
              </w:rPr>
              <w:t>___________________________</w:t>
            </w:r>
          </w:p>
          <w:p>
            <w:pPr>
              <w:widowControl w:val="0"/>
              <w:spacing w:after="160"/>
              <w:jc w:val="center"/>
              <w:rPr>
                <w:rFonts w:ascii="GHEA Grapalat" w:hAnsi="GHEA Grapalat"/>
                <w:iCs/>
              </w:rPr>
            </w:pPr>
            <w:r>
              <w:rPr>
                <w:rFonts w:ascii="GHEA Grapalat" w:hAnsi="GHEA Grapalat"/>
              </w:rPr>
              <w:t>фамилия, имя</w:t>
            </w:r>
          </w:p>
        </w:tc>
        <w:tc>
          <w:tcPr>
            <w:tcW w:w="4852" w:type="dxa"/>
          </w:tcPr>
          <w:p>
            <w:pPr>
              <w:widowControl w:val="0"/>
              <w:autoSpaceDE w:val="0"/>
              <w:autoSpaceDN w:val="0"/>
              <w:adjustRightInd w:val="0"/>
              <w:jc w:val="center"/>
              <w:rPr>
                <w:rFonts w:ascii="GHEA Grapalat" w:hAnsi="GHEA Grapalat"/>
                <w:iCs/>
              </w:rPr>
            </w:pPr>
            <w:r>
              <w:rPr>
                <w:rFonts w:ascii="GHEA Grapalat" w:hAnsi="GHEA Grapalat"/>
              </w:rPr>
              <w:t>___________________________</w:t>
            </w:r>
          </w:p>
          <w:p>
            <w:pPr>
              <w:widowControl w:val="0"/>
              <w:spacing w:after="160"/>
              <w:jc w:val="center"/>
              <w:rPr>
                <w:rFonts w:ascii="GHEA Grapalat" w:hAnsi="GHEA Grapalat"/>
                <w:iCs/>
              </w:rPr>
            </w:pPr>
            <w:r>
              <w:rPr>
                <w:rFonts w:ascii="GHEA Grapalat" w:hAnsi="GHEA Grapalat"/>
              </w:rPr>
              <w:t>фамилия, имя</w:t>
            </w:r>
          </w:p>
        </w:tc>
      </w:tr>
      <w:tr>
        <w:tblPrEx>
          <w:tblLayout w:type="fixed"/>
          <w:tblCellMar>
            <w:top w:w="0" w:type="dxa"/>
            <w:left w:w="108" w:type="dxa"/>
            <w:bottom w:w="0" w:type="dxa"/>
            <w:right w:w="108" w:type="dxa"/>
          </w:tblCellMar>
        </w:tblPrEx>
        <w:trPr>
          <w:trHeight w:val="281" w:hRule="atLeast"/>
          <w:jc w:val="center"/>
        </w:trPr>
        <w:tc>
          <w:tcPr>
            <w:tcW w:w="4852" w:type="dxa"/>
          </w:tcPr>
          <w:p>
            <w:pPr>
              <w:widowControl w:val="0"/>
              <w:autoSpaceDE w:val="0"/>
              <w:autoSpaceDN w:val="0"/>
              <w:adjustRightInd w:val="0"/>
              <w:spacing w:after="160"/>
              <w:jc w:val="center"/>
              <w:rPr>
                <w:rFonts w:ascii="GHEA Grapalat" w:hAnsi="GHEA Grapalat"/>
                <w:iCs/>
                <w:color w:val="000000"/>
              </w:rPr>
            </w:pPr>
            <w:r>
              <w:rPr>
                <w:rFonts w:ascii="GHEA Grapalat" w:hAnsi="GHEA Grapalat"/>
                <w:color w:val="000000"/>
              </w:rPr>
              <w:t>М. П.</w:t>
            </w:r>
          </w:p>
        </w:tc>
        <w:tc>
          <w:tcPr>
            <w:tcW w:w="4852" w:type="dxa"/>
          </w:tcPr>
          <w:p>
            <w:pPr>
              <w:widowControl w:val="0"/>
              <w:autoSpaceDE w:val="0"/>
              <w:autoSpaceDN w:val="0"/>
              <w:adjustRightInd w:val="0"/>
              <w:spacing w:after="160"/>
              <w:jc w:val="center"/>
              <w:rPr>
                <w:rFonts w:ascii="GHEA Grapalat" w:hAnsi="GHEA Grapalat"/>
                <w:iCs/>
                <w:color w:val="000000"/>
              </w:rPr>
            </w:pPr>
            <w:r>
              <w:rPr>
                <w:rFonts w:ascii="GHEA Grapalat" w:hAnsi="GHEA Grapalat"/>
                <w:color w:val="000000"/>
              </w:rPr>
              <w:t>М. П.</w:t>
            </w:r>
          </w:p>
        </w:tc>
      </w:tr>
    </w:tbl>
    <w:p>
      <w:pPr>
        <w:widowControl w:val="0"/>
        <w:spacing w:after="160"/>
        <w:ind w:firstLine="375"/>
        <w:jc w:val="both"/>
        <w:rPr>
          <w:rFonts w:ascii="GHEA Grapalat" w:hAnsi="GHEA Grapalat"/>
          <w:iCs/>
          <w:snapToGrid w:val="0"/>
          <w:color w:val="000000"/>
        </w:rPr>
      </w:pPr>
    </w:p>
    <w:p>
      <w:pPr>
        <w:widowControl w:val="0"/>
        <w:spacing w:after="160"/>
        <w:ind w:left="-142" w:firstLine="142"/>
        <w:jc w:val="center"/>
        <w:rPr>
          <w:rFonts w:ascii="GHEA Grapalat" w:hAnsi="GHEA Grapalat" w:cs="Sylfaen"/>
          <w:b/>
          <w:lang w:val="en-US"/>
        </w:rPr>
      </w:pPr>
    </w:p>
    <w:p>
      <w:pPr>
        <w:widowControl w:val="0"/>
        <w:spacing w:after="160"/>
        <w:ind w:left="-142" w:firstLine="142"/>
        <w:jc w:val="center"/>
        <w:rPr>
          <w:rFonts w:ascii="GHEA Grapalat" w:hAnsi="GHEA Grapalat" w:cs="Sylfaen"/>
          <w:b/>
        </w:rPr>
      </w:pPr>
      <w:r>
        <w:rPr>
          <w:rFonts w:ascii="GHEA Grapalat" w:hAnsi="GHEA Grapalat"/>
        </w:rPr>
        <w:br w:type="page"/>
      </w:r>
    </w:p>
    <w:p>
      <w:pPr>
        <w:widowControl w:val="0"/>
        <w:spacing w:after="160"/>
        <w:jc w:val="right"/>
        <w:rPr>
          <w:rFonts w:ascii="GHEA Grapalat" w:hAnsi="GHEA Grapalat" w:cs="Sylfaen"/>
          <w:i/>
        </w:rPr>
      </w:pPr>
      <w:r>
        <w:rPr>
          <w:rFonts w:ascii="GHEA Grapalat" w:hAnsi="GHEA Grapalat"/>
          <w:i/>
        </w:rPr>
        <w:t>Приложение № 3.1</w:t>
      </w:r>
    </w:p>
    <w:p>
      <w:pPr>
        <w:widowControl w:val="0"/>
        <w:spacing w:after="160"/>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type="textWrapping"/>
      </w:r>
      <w:r>
        <w:rPr>
          <w:rFonts w:ascii="GHEA Grapalat" w:hAnsi="GHEA Grapalat"/>
          <w:i/>
        </w:rPr>
        <w:t>заключенному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pPr>
        <w:widowControl w:val="0"/>
        <w:spacing w:after="160"/>
        <w:ind w:left="-142" w:firstLine="142"/>
        <w:jc w:val="center"/>
        <w:rPr>
          <w:rFonts w:ascii="GHEA Grapalat" w:hAnsi="GHEA Grapalat" w:cs="Sylfaen"/>
        </w:rPr>
      </w:pPr>
    </w:p>
    <w:p>
      <w:pPr>
        <w:widowControl w:val="0"/>
        <w:spacing w:after="160"/>
        <w:jc w:val="center"/>
        <w:rPr>
          <w:rFonts w:ascii="GHEA Grapalat" w:hAnsi="GHEA Grapalat" w:cs="Sylfaen"/>
          <w:bCs/>
        </w:rPr>
      </w:pPr>
      <w:r>
        <w:rPr>
          <w:rFonts w:ascii="GHEA Grapalat" w:hAnsi="GHEA Grapalat"/>
        </w:rPr>
        <w:t xml:space="preserve">АКТ № ______________________ </w:t>
      </w:r>
    </w:p>
    <w:p>
      <w:pPr>
        <w:widowControl w:val="0"/>
        <w:tabs>
          <w:tab w:val="left" w:pos="360"/>
          <w:tab w:val="left" w:pos="540"/>
          <w:tab w:val="left" w:pos="2250"/>
        </w:tabs>
        <w:spacing w:after="160"/>
        <w:jc w:val="center"/>
        <w:rPr>
          <w:rFonts w:ascii="GHEA Grapalat" w:hAnsi="GHEA Grapalat"/>
        </w:rPr>
      </w:pPr>
      <w:r>
        <w:rPr>
          <w:rFonts w:ascii="GHEA Grapalat" w:hAnsi="GHEA Grapalat"/>
        </w:rPr>
        <w:t>относительно фиксирования факта передачи Покупателю результата договора</w:t>
      </w:r>
    </w:p>
    <w:p>
      <w:pPr>
        <w:widowControl w:val="0"/>
        <w:tabs>
          <w:tab w:val="left" w:pos="360"/>
          <w:tab w:val="left" w:pos="540"/>
        </w:tabs>
        <w:spacing w:after="160"/>
        <w:rPr>
          <w:rFonts w:ascii="GHEA Grapalat" w:hAnsi="GHEA Grapalat" w:cs="Sylfaen"/>
        </w:rPr>
      </w:pPr>
    </w:p>
    <w:p>
      <w:pPr>
        <w:widowControl w:val="0"/>
        <w:ind w:firstLine="567"/>
        <w:jc w:val="both"/>
        <w:rPr>
          <w:rFonts w:ascii="GHEA Grapalat" w:hAnsi="GHEA Grapalat"/>
        </w:rPr>
      </w:pPr>
      <w:r>
        <w:rPr>
          <w:rFonts w:ascii="GHEA Grapalat" w:hAnsi="GHEA Grapalat"/>
        </w:rPr>
        <w:t>Настоящим фиксируется, что в рамках договора № ______________________,</w:t>
      </w:r>
    </w:p>
    <w:p>
      <w:pPr>
        <w:widowControl w:val="0"/>
        <w:spacing w:after="120"/>
        <w:ind w:left="7371" w:hanging="141"/>
        <w:jc w:val="both"/>
        <w:rPr>
          <w:rFonts w:ascii="GHEA Grapalat" w:hAnsi="GHEA Grapalat"/>
        </w:rPr>
      </w:pPr>
      <w:r>
        <w:rPr>
          <w:rFonts w:ascii="GHEA Grapalat" w:hAnsi="GHEA Grapalat"/>
        </w:rPr>
        <w:t>номер договора</w:t>
      </w:r>
    </w:p>
    <w:p>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r>
      <w:r>
        <w:rPr>
          <w:rFonts w:ascii="GHEA Grapalat" w:hAnsi="GHEA Grapalat"/>
        </w:rPr>
        <w:t>г. между _____________________________</w:t>
      </w:r>
    </w:p>
    <w:p>
      <w:pPr>
        <w:widowControl w:val="0"/>
        <w:tabs>
          <w:tab w:val="left" w:pos="6379"/>
        </w:tabs>
        <w:spacing w:after="120"/>
        <w:ind w:left="1701" w:right="-360"/>
        <w:jc w:val="both"/>
        <w:rPr>
          <w:rFonts w:ascii="GHEA Grapalat" w:hAnsi="GHEA Grapalat" w:cs="Sylfaen"/>
        </w:rPr>
      </w:pPr>
      <w:r>
        <w:rPr>
          <w:rFonts w:ascii="GHEA Grapalat" w:hAnsi="GHEA Grapalat"/>
        </w:rPr>
        <w:t xml:space="preserve">дата заключения договора </w:t>
      </w:r>
      <w:r>
        <w:rPr>
          <w:rFonts w:ascii="GHEA Grapalat" w:hAnsi="GHEA Grapalat"/>
        </w:rPr>
        <w:tab/>
      </w:r>
      <w:r>
        <w:rPr>
          <w:rFonts w:ascii="GHEA Grapalat" w:hAnsi="GHEA Grapalat"/>
        </w:rPr>
        <w:t>наименование Покупателя</w:t>
      </w:r>
    </w:p>
    <w:p>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pPr>
        <w:widowControl w:val="0"/>
        <w:spacing w:after="120"/>
        <w:ind w:left="3544" w:right="-360"/>
        <w:jc w:val="both"/>
        <w:rPr>
          <w:rFonts w:ascii="GHEA Grapalat" w:hAnsi="GHEA Grapalat"/>
        </w:rPr>
      </w:pPr>
      <w:r>
        <w:rPr>
          <w:rFonts w:ascii="GHEA Grapalat" w:hAnsi="GHEA Grapalat"/>
        </w:rPr>
        <w:t>наименование Продавца</w:t>
      </w:r>
    </w:p>
    <w:p>
      <w:pPr>
        <w:widowControl w:val="0"/>
        <w:tabs>
          <w:tab w:val="left" w:pos="360"/>
          <w:tab w:val="left" w:pos="540"/>
        </w:tabs>
        <w:spacing w:after="160"/>
        <w:jc w:val="both"/>
        <w:rPr>
          <w:rFonts w:ascii="GHEA Grapalat" w:hAnsi="GHEA Grapalat" w:cs="Sylfaen"/>
        </w:rPr>
      </w:pPr>
      <w:r>
        <w:rPr>
          <w:rFonts w:ascii="GHEA Grapalat" w:hAnsi="GHEA Grapalat"/>
        </w:rPr>
        <w:t>Продавец _______ 20</w:t>
      </w:r>
      <w:r>
        <w:rPr>
          <w:rFonts w:ascii="GHEA Grapalat" w:hAnsi="GHEA Grapalat"/>
        </w:rPr>
        <w:tab/>
      </w:r>
      <w:r>
        <w:rPr>
          <w:rFonts w:ascii="GHEA Grapalat" w:hAnsi="GHEA Grapalat"/>
        </w:rPr>
        <w:t>г. передал с целью приема-передачи Покупателю нижеуказанные товары:</w:t>
      </w:r>
    </w:p>
    <w:tbl>
      <w:tblPr>
        <w:tblStyle w:val="38"/>
        <w:tblW w:w="769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852"/>
        <w:gridCol w:w="2062"/>
        <w:gridCol w:w="17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jc w:val="center"/>
        </w:trPr>
        <w:tc>
          <w:tcPr>
            <w:tcW w:w="7698" w:type="dxa"/>
            <w:gridSpan w:val="3"/>
            <w:tcBorders>
              <w:top w:val="single" w:color="000000" w:sz="4" w:space="0"/>
              <w:left w:val="single" w:color="000000" w:sz="4" w:space="0"/>
              <w:bottom w:val="single" w:color="000000" w:sz="4" w:space="0"/>
              <w:right w:val="single" w:color="000000" w:sz="4" w:space="0"/>
            </w:tcBorders>
          </w:tcPr>
          <w:p>
            <w:pPr>
              <w:widowControl w:val="0"/>
              <w:spacing w:after="120"/>
              <w:jc w:val="center"/>
              <w:rPr>
                <w:rFonts w:ascii="GHEA Grapalat" w:hAnsi="GHEA Grapalat" w:cs="Sylfaen"/>
                <w:bCs/>
              </w:rPr>
            </w:pPr>
            <w:r>
              <w:rPr>
                <w:rFonts w:ascii="GHEA Grapalat" w:hAnsi="GHEA Grapalat"/>
              </w:rPr>
              <w:t>Товар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pPr>
              <w:widowControl w:val="0"/>
              <w:spacing w:after="120"/>
              <w:jc w:val="center"/>
              <w:rPr>
                <w:rFonts w:ascii="GHEA Grapalat" w:hAnsi="GHEA Grapalat"/>
              </w:rPr>
            </w:pPr>
            <w:r>
              <w:rPr>
                <w:rFonts w:ascii="GHEA Grapalat" w:hAnsi="GHEA Grapalat"/>
              </w:rPr>
              <w:t>наименование</w:t>
            </w:r>
          </w:p>
        </w:tc>
        <w:tc>
          <w:tcPr>
            <w:tcW w:w="2062" w:type="dxa"/>
            <w:tcBorders>
              <w:top w:val="single" w:color="000000" w:sz="4" w:space="0"/>
              <w:left w:val="single" w:color="000000" w:sz="4" w:space="0"/>
              <w:bottom w:val="single" w:color="000000" w:sz="4" w:space="0"/>
              <w:right w:val="single" w:color="auto" w:sz="4" w:space="0"/>
            </w:tcBorders>
            <w:vAlign w:val="center"/>
          </w:tcPr>
          <w:p>
            <w:pPr>
              <w:widowControl w:val="0"/>
              <w:autoSpaceDE w:val="0"/>
              <w:autoSpaceDN w:val="0"/>
              <w:adjustRightInd w:val="0"/>
              <w:spacing w:after="120"/>
              <w:jc w:val="center"/>
              <w:rPr>
                <w:rFonts w:ascii="GHEA Grapalat" w:hAnsi="GHEA Grapalat"/>
              </w:rPr>
            </w:pPr>
            <w:r>
              <w:rPr>
                <w:rFonts w:ascii="GHEA Grapalat" w:hAnsi="GHEA Grapalat"/>
              </w:rPr>
              <w:t xml:space="preserve">единица измерения </w:t>
            </w:r>
          </w:p>
        </w:tc>
        <w:tc>
          <w:tcPr>
            <w:tcW w:w="1784" w:type="dxa"/>
            <w:tcBorders>
              <w:top w:val="single" w:color="000000" w:sz="4" w:space="0"/>
              <w:left w:val="single" w:color="auto" w:sz="4" w:space="0"/>
              <w:bottom w:val="single" w:color="000000" w:sz="4" w:space="0"/>
              <w:right w:val="single" w:color="000000" w:sz="4" w:space="0"/>
            </w:tcBorders>
            <w:vAlign w:val="center"/>
          </w:tcPr>
          <w:p>
            <w:pPr>
              <w:widowControl w:val="0"/>
              <w:spacing w:after="120"/>
              <w:jc w:val="center"/>
              <w:rPr>
                <w:rFonts w:ascii="GHEA Grapalat" w:hAnsi="GHEA Grapalat"/>
              </w:rPr>
            </w:pPr>
            <w:r>
              <w:rPr>
                <w:rFonts w:ascii="GHEA Grapalat" w:hAnsi="GHEA Grapalat"/>
              </w:rPr>
              <w:t>количество (фактическое)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pPr>
              <w:widowControl w:val="0"/>
              <w:spacing w:after="120"/>
              <w:jc w:val="center"/>
              <w:rPr>
                <w:rFonts w:ascii="GHEA Grapalat" w:hAnsi="GHEA Grapalat" w:cs="Sylfaen"/>
              </w:rPr>
            </w:pPr>
          </w:p>
        </w:tc>
        <w:tc>
          <w:tcPr>
            <w:tcW w:w="2062" w:type="dxa"/>
            <w:tcBorders>
              <w:top w:val="single" w:color="000000" w:sz="4" w:space="0"/>
              <w:left w:val="single" w:color="000000" w:sz="4" w:space="0"/>
              <w:bottom w:val="single" w:color="000000" w:sz="4" w:space="0"/>
              <w:right w:val="single" w:color="auto" w:sz="4" w:space="0"/>
            </w:tcBorders>
            <w:vAlign w:val="center"/>
          </w:tcPr>
          <w:p>
            <w:pPr>
              <w:widowControl w:val="0"/>
              <w:spacing w:after="120"/>
              <w:jc w:val="center"/>
              <w:rPr>
                <w:rFonts w:ascii="GHEA Grapalat" w:hAnsi="GHEA Grapalat" w:cs="Sylfaen"/>
              </w:rPr>
            </w:pPr>
          </w:p>
        </w:tc>
        <w:tc>
          <w:tcPr>
            <w:tcW w:w="1784" w:type="dxa"/>
            <w:tcBorders>
              <w:top w:val="single" w:color="000000" w:sz="4" w:space="0"/>
              <w:left w:val="single" w:color="auto" w:sz="4" w:space="0"/>
              <w:bottom w:val="single" w:color="000000" w:sz="4" w:space="0"/>
              <w:right w:val="single" w:color="000000" w:sz="4" w:space="0"/>
            </w:tcBorders>
            <w:vAlign w:val="center"/>
          </w:tcPr>
          <w:p>
            <w:pPr>
              <w:widowControl w:val="0"/>
              <w:spacing w:after="120"/>
              <w:jc w:val="center"/>
              <w:rPr>
                <w:rFonts w:ascii="GHEA Grapalat" w:hAnsi="GHEA Grapalat" w:cs="Sylfae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pPr>
              <w:widowControl w:val="0"/>
              <w:spacing w:after="120"/>
              <w:jc w:val="center"/>
              <w:rPr>
                <w:rFonts w:ascii="GHEA Grapalat" w:hAnsi="GHEA Grapalat" w:cs="Sylfaen"/>
              </w:rPr>
            </w:pPr>
          </w:p>
        </w:tc>
        <w:tc>
          <w:tcPr>
            <w:tcW w:w="2062" w:type="dxa"/>
            <w:tcBorders>
              <w:top w:val="single" w:color="000000" w:sz="4" w:space="0"/>
              <w:left w:val="single" w:color="000000" w:sz="4" w:space="0"/>
              <w:bottom w:val="single" w:color="000000" w:sz="4" w:space="0"/>
              <w:right w:val="single" w:color="auto" w:sz="4" w:space="0"/>
            </w:tcBorders>
            <w:vAlign w:val="center"/>
          </w:tcPr>
          <w:p>
            <w:pPr>
              <w:widowControl w:val="0"/>
              <w:spacing w:after="120"/>
              <w:jc w:val="center"/>
              <w:rPr>
                <w:rFonts w:ascii="GHEA Grapalat" w:hAnsi="GHEA Grapalat" w:cs="Sylfaen"/>
              </w:rPr>
            </w:pPr>
          </w:p>
        </w:tc>
        <w:tc>
          <w:tcPr>
            <w:tcW w:w="1784" w:type="dxa"/>
            <w:tcBorders>
              <w:top w:val="single" w:color="000000" w:sz="4" w:space="0"/>
              <w:left w:val="single" w:color="auto" w:sz="4" w:space="0"/>
              <w:bottom w:val="single" w:color="000000" w:sz="4" w:space="0"/>
              <w:right w:val="single" w:color="000000" w:sz="4" w:space="0"/>
            </w:tcBorders>
            <w:vAlign w:val="center"/>
          </w:tcPr>
          <w:p>
            <w:pPr>
              <w:widowControl w:val="0"/>
              <w:spacing w:after="120"/>
              <w:jc w:val="center"/>
              <w:rPr>
                <w:rFonts w:ascii="GHEA Grapalat" w:hAnsi="GHEA Grapalat" w:cs="Sylfaen"/>
              </w:rPr>
            </w:pPr>
          </w:p>
        </w:tc>
      </w:tr>
    </w:tbl>
    <w:p>
      <w:pPr>
        <w:widowControl w:val="0"/>
        <w:tabs>
          <w:tab w:val="left" w:pos="360"/>
          <w:tab w:val="left" w:pos="540"/>
        </w:tabs>
        <w:spacing w:after="160"/>
        <w:jc w:val="both"/>
        <w:rPr>
          <w:rFonts w:ascii="GHEA Grapalat" w:hAnsi="GHEA Grapalat" w:cs="Sylfaen"/>
        </w:rPr>
      </w:pPr>
    </w:p>
    <w:p>
      <w:pPr>
        <w:widowControl w:val="0"/>
        <w:spacing w:after="160"/>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pPr>
        <w:rPr>
          <w:rFonts w:ascii="GHEA Grapalat" w:hAnsi="GHEA Grapalat" w:cs="Sylfaen"/>
        </w:rPr>
      </w:pPr>
      <w:r>
        <w:rPr>
          <w:rFonts w:ascii="GHEA Grapalat" w:hAnsi="GHEA Grapalat" w:cs="Sylfaen"/>
        </w:rPr>
        <w:br w:type="page"/>
      </w:r>
    </w:p>
    <w:p>
      <w:pPr>
        <w:widowControl w:val="0"/>
        <w:spacing w:after="160"/>
        <w:jc w:val="center"/>
        <w:rPr>
          <w:rFonts w:ascii="GHEA Grapalat" w:hAnsi="GHEA Grapalat" w:cs="Sylfaen"/>
        </w:rPr>
      </w:pPr>
      <w:r>
        <w:rPr>
          <w:rFonts w:ascii="GHEA Grapalat" w:hAnsi="GHEA Grapalat"/>
        </w:rPr>
        <w:t>СТОРОНЫ</w:t>
      </w:r>
    </w:p>
    <w:p>
      <w:pPr>
        <w:widowControl w:val="0"/>
        <w:spacing w:after="160"/>
        <w:jc w:val="center"/>
        <w:rPr>
          <w:rFonts w:ascii="GHEA Grapalat" w:hAnsi="GHEA Grapalat" w:cs="Sylfaen"/>
        </w:rPr>
      </w:pPr>
    </w:p>
    <w:tbl>
      <w:tblPr>
        <w:tblStyle w:val="38"/>
        <w:tblW w:w="9286" w:type="dxa"/>
        <w:tblInd w:w="0" w:type="dxa"/>
        <w:tblLayout w:type="fixed"/>
        <w:tblCellMar>
          <w:top w:w="0" w:type="dxa"/>
          <w:left w:w="108" w:type="dxa"/>
          <w:bottom w:w="0" w:type="dxa"/>
          <w:right w:w="108" w:type="dxa"/>
        </w:tblCellMar>
      </w:tblPr>
      <w:tblGrid>
        <w:gridCol w:w="4450"/>
        <w:gridCol w:w="4836"/>
      </w:tblGrid>
      <w:tr>
        <w:tblPrEx>
          <w:tblLayout w:type="fixed"/>
          <w:tblCellMar>
            <w:top w:w="0" w:type="dxa"/>
            <w:left w:w="108" w:type="dxa"/>
            <w:bottom w:w="0" w:type="dxa"/>
            <w:right w:w="108" w:type="dxa"/>
          </w:tblCellMar>
        </w:tblPrEx>
        <w:tc>
          <w:tcPr>
            <w:tcW w:w="4450" w:type="dxa"/>
          </w:tcPr>
          <w:p>
            <w:pPr>
              <w:widowControl w:val="0"/>
              <w:spacing w:after="160"/>
              <w:jc w:val="center"/>
              <w:rPr>
                <w:rFonts w:ascii="GHEA Grapalat" w:hAnsi="GHEA Grapalat" w:cs="Sylfaen"/>
                <w:b/>
                <w:bCs/>
              </w:rPr>
            </w:pPr>
            <w:r>
              <w:rPr>
                <w:rFonts w:ascii="GHEA Grapalat" w:hAnsi="GHEA Grapalat"/>
                <w:b/>
              </w:rPr>
              <w:t>Передал</w:t>
            </w:r>
          </w:p>
        </w:tc>
        <w:tc>
          <w:tcPr>
            <w:tcW w:w="4836" w:type="dxa"/>
          </w:tcPr>
          <w:p>
            <w:pPr>
              <w:widowControl w:val="0"/>
              <w:spacing w:after="160"/>
              <w:jc w:val="center"/>
              <w:rPr>
                <w:rFonts w:ascii="GHEA Grapalat" w:hAnsi="GHEA Grapalat" w:cs="Sylfaen"/>
                <w:b/>
                <w:bCs/>
              </w:rPr>
            </w:pPr>
            <w:r>
              <w:rPr>
                <w:rFonts w:ascii="GHEA Grapalat" w:hAnsi="GHEA Grapalat"/>
                <w:b/>
              </w:rPr>
              <w:t>Принял</w:t>
            </w:r>
          </w:p>
        </w:tc>
      </w:tr>
    </w:tbl>
    <w:p>
      <w:pPr>
        <w:widowControl w:val="0"/>
        <w:spacing w:after="160"/>
        <w:jc w:val="right"/>
        <w:rPr>
          <w:rFonts w:ascii="GHEA Grapalat" w:hAnsi="GHEA Grapalat" w:cs="Sylfaen"/>
        </w:rPr>
      </w:pPr>
      <w:r>
        <w:rPr>
          <w:rFonts w:ascii="GHEA Grapalat" w:hAnsi="GHEA Grapalat"/>
        </w:rPr>
        <w:t>представитель, спроектировавший заявку:</w:t>
      </w:r>
    </w:p>
    <w:p>
      <w:pPr>
        <w:widowControl w:val="0"/>
        <w:tabs>
          <w:tab w:val="left" w:pos="360"/>
          <w:tab w:val="left" w:pos="540"/>
        </w:tabs>
        <w:spacing w:after="160"/>
        <w:rPr>
          <w:rFonts w:ascii="GHEA Grapalat" w:hAnsi="GHEA Grapalat" w:cs="Sylfaen"/>
        </w:rPr>
      </w:pPr>
    </w:p>
    <w:tbl>
      <w:tblPr>
        <w:tblStyle w:val="39"/>
        <w:tblW w:w="92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43" w:type="dxa"/>
            <w:vAlign w:val="center"/>
          </w:tcPr>
          <w:p>
            <w:pPr>
              <w:jc w:val="center"/>
              <w:rPr>
                <w:rFonts w:ascii="GHEA Grapalat" w:hAnsi="GHEA Grapalat" w:cs="GHEA Grapalat"/>
                <w:color w:val="000000"/>
                <w:lang w:val="en-US"/>
              </w:rPr>
            </w:pPr>
            <w:r>
              <w:rPr>
                <w:rFonts w:ascii="GHEA Grapalat" w:hAnsi="GHEA Grapalat"/>
                <w:color w:val="000000"/>
              </w:rPr>
              <w:t>___________________________</w:t>
            </w:r>
          </w:p>
          <w:p>
            <w:pPr>
              <w:spacing w:after="160"/>
              <w:jc w:val="center"/>
              <w:rPr>
                <w:rFonts w:ascii="GHEA Grapalat" w:hAnsi="GHEA Grapalat" w:cs="GHEA Grapalat"/>
                <w:color w:val="000000"/>
              </w:rPr>
            </w:pPr>
            <w:r>
              <w:rPr>
                <w:rFonts w:ascii="GHEA Grapalat" w:hAnsi="GHEA Grapalat"/>
                <w:color w:val="000000"/>
              </w:rPr>
              <w:t>фамилия, имя</w:t>
            </w:r>
          </w:p>
        </w:tc>
        <w:tc>
          <w:tcPr>
            <w:tcW w:w="4643" w:type="dxa"/>
            <w:vAlign w:val="center"/>
          </w:tcPr>
          <w:p>
            <w:pPr>
              <w:jc w:val="center"/>
              <w:rPr>
                <w:rFonts w:ascii="GHEA Grapalat" w:hAnsi="GHEA Grapalat" w:cs="GHEA Grapalat"/>
                <w:color w:val="000000"/>
              </w:rPr>
            </w:pPr>
            <w:r>
              <w:rPr>
                <w:rFonts w:ascii="GHEA Grapalat" w:hAnsi="GHEA Grapalat"/>
                <w:color w:val="000000"/>
              </w:rPr>
              <w:t>___________________________</w:t>
            </w:r>
          </w:p>
          <w:p>
            <w:pPr>
              <w:spacing w:after="160"/>
              <w:jc w:val="center"/>
              <w:rPr>
                <w:rFonts w:ascii="GHEA Grapalat" w:hAnsi="GHEA Grapalat" w:cs="GHEA Grapalat"/>
                <w:color w:val="000000"/>
              </w:rPr>
            </w:pPr>
            <w:r>
              <w:rPr>
                <w:rFonts w:ascii="GHEA Grapalat" w:hAnsi="GHEA Grapalat"/>
                <w:color w:val="000000"/>
              </w:rPr>
              <w:t>фамилия, имя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43" w:type="dxa"/>
            <w:vAlign w:val="center"/>
          </w:tcPr>
          <w:p>
            <w:pPr>
              <w:jc w:val="center"/>
              <w:rPr>
                <w:rFonts w:ascii="GHEA Grapalat" w:hAnsi="GHEA Grapalat" w:cs="GHEA Grapalat"/>
                <w:color w:val="000000"/>
                <w:lang w:val="en-US"/>
              </w:rPr>
            </w:pPr>
            <w:r>
              <w:rPr>
                <w:rFonts w:ascii="GHEA Grapalat" w:hAnsi="GHEA Grapalat"/>
                <w:color w:val="000000"/>
              </w:rPr>
              <w:t>___________________________</w:t>
            </w:r>
          </w:p>
          <w:p>
            <w:pPr>
              <w:spacing w:after="160"/>
              <w:jc w:val="center"/>
              <w:rPr>
                <w:rFonts w:ascii="GHEA Grapalat" w:hAnsi="GHEA Grapalat" w:cs="GHEA Grapalat"/>
                <w:color w:val="000000"/>
              </w:rPr>
            </w:pPr>
            <w:r>
              <w:rPr>
                <w:rFonts w:ascii="GHEA Grapalat" w:hAnsi="GHEA Grapalat"/>
                <w:color w:val="000000"/>
              </w:rPr>
              <w:t>подпись</w:t>
            </w:r>
          </w:p>
        </w:tc>
        <w:tc>
          <w:tcPr>
            <w:tcW w:w="4643" w:type="dxa"/>
            <w:vAlign w:val="center"/>
          </w:tcPr>
          <w:p>
            <w:pPr>
              <w:autoSpaceDE w:val="0"/>
              <w:autoSpaceDN w:val="0"/>
              <w:adjustRightInd w:val="0"/>
              <w:jc w:val="center"/>
              <w:rPr>
                <w:rFonts w:ascii="GHEA Grapalat" w:hAnsi="GHEA Grapalat" w:cs="GHEA Grapalat"/>
                <w:color w:val="000000"/>
              </w:rPr>
            </w:pPr>
            <w:r>
              <w:rPr>
                <w:rFonts w:ascii="GHEA Grapalat" w:hAnsi="GHEA Grapalat"/>
                <w:color w:val="000000"/>
              </w:rPr>
              <w:t>___________________________</w:t>
            </w:r>
          </w:p>
          <w:p>
            <w:pPr>
              <w:spacing w:after="160"/>
              <w:jc w:val="center"/>
              <w:rPr>
                <w:rFonts w:ascii="GHEA Grapalat" w:hAnsi="GHEA Grapalat" w:cs="GHEA Grapalat"/>
                <w:color w:val="000000"/>
              </w:rPr>
            </w:pPr>
            <w:r>
              <w:rPr>
                <w:rFonts w:ascii="GHEA Grapalat" w:hAnsi="GHEA Grapalat"/>
                <w:color w:val="000000"/>
              </w:rPr>
              <w:t>подпись</w:t>
            </w:r>
          </w:p>
        </w:tc>
      </w:tr>
    </w:tbl>
    <w:p>
      <w:pPr>
        <w:widowControl w:val="0"/>
        <w:spacing w:after="160"/>
        <w:ind w:left="-142" w:firstLine="142"/>
        <w:jc w:val="center"/>
        <w:rPr>
          <w:rFonts w:ascii="GHEA Grapalat" w:hAnsi="GHEA Grapalat" w:cs="Sylfaen"/>
          <w:b/>
        </w:rPr>
      </w:pPr>
    </w:p>
    <w:p>
      <w:pPr>
        <w:widowControl w:val="0"/>
        <w:spacing w:after="160"/>
        <w:ind w:left="-142" w:firstLine="142"/>
        <w:jc w:val="center"/>
        <w:rPr>
          <w:rFonts w:ascii="GHEA Grapalat" w:hAnsi="GHEA Grapalat" w:cs="Sylfaen"/>
          <w:b/>
          <w:lang w:val="en-US"/>
        </w:rPr>
      </w:pPr>
    </w:p>
    <w:p>
      <w:pPr>
        <w:widowControl w:val="0"/>
        <w:spacing w:after="160"/>
        <w:ind w:left="-142" w:firstLine="142"/>
        <w:jc w:val="center"/>
        <w:rPr>
          <w:rFonts w:ascii="GHEA Grapalat" w:hAnsi="GHEA Grapalat" w:cs="Sylfaen"/>
          <w:b/>
          <w:lang w:val="en-US"/>
        </w:rPr>
        <w:sectPr>
          <w:footnotePr>
            <w:pos w:val="beneathText"/>
          </w:footnotePr>
          <w:pgSz w:w="11906" w:h="16838"/>
          <w:pgMar w:top="1418" w:right="1418" w:bottom="1418" w:left="1418" w:header="562" w:footer="562" w:gutter="0"/>
          <w:cols w:space="720" w:num="1"/>
        </w:sectPr>
      </w:pPr>
    </w:p>
    <w:p>
      <w:pPr>
        <w:pStyle w:val="23"/>
        <w:widowControl w:val="0"/>
        <w:spacing w:after="160" w:line="240" w:lineRule="auto"/>
        <w:jc w:val="right"/>
        <w:rPr>
          <w:rFonts w:ascii="GHEA Grapalat" w:hAnsi="GHEA Grapalat" w:cs="Sylfaen"/>
          <w:i w:val="0"/>
          <w:sz w:val="24"/>
          <w:szCs w:val="24"/>
        </w:rPr>
      </w:pPr>
      <w:r>
        <w:rPr>
          <w:rFonts w:ascii="GHEA Grapalat" w:hAnsi="GHEA Grapalat"/>
          <w:i w:val="0"/>
          <w:sz w:val="24"/>
          <w:szCs w:val="24"/>
        </w:rPr>
        <w:t>Приложение № 5</w:t>
      </w:r>
    </w:p>
    <w:p>
      <w:pPr>
        <w:pStyle w:val="23"/>
        <w:widowControl w:val="0"/>
        <w:spacing w:after="160" w:line="240" w:lineRule="auto"/>
        <w:jc w:val="right"/>
        <w:rPr>
          <w:rFonts w:ascii="GHEA Grapalat" w:hAnsi="GHEA Grapalat" w:cs="Sylfaen"/>
          <w:i w:val="0"/>
          <w:sz w:val="24"/>
          <w:szCs w:val="24"/>
        </w:rPr>
      </w:pPr>
      <w:r>
        <w:rPr>
          <w:rFonts w:ascii="GHEA Grapalat" w:hAnsi="GHEA Grapalat"/>
          <w:i w:val="0"/>
          <w:sz w:val="24"/>
          <w:szCs w:val="24"/>
        </w:rPr>
        <w:t>к Приглашению на запрос котировок</w:t>
      </w:r>
      <w:r>
        <w:rPr>
          <w:rFonts w:ascii="GHEA Grapalat" w:hAnsi="GHEA Grapalat" w:cs="Sylfaen"/>
          <w:i w:val="0"/>
          <w:sz w:val="24"/>
          <w:szCs w:val="24"/>
        </w:rPr>
        <w:br w:type="textWrapping"/>
      </w:r>
      <w:r>
        <w:rPr>
          <w:rFonts w:ascii="GHEA Grapalat" w:hAnsi="GHEA Grapalat"/>
          <w:i w:val="0"/>
          <w:sz w:val="24"/>
          <w:szCs w:val="24"/>
        </w:rPr>
        <w:t xml:space="preserve">под кодом </w:t>
      </w:r>
      <w:r>
        <w:rPr>
          <w:rFonts w:ascii="GHEA Grapalat" w:hAnsi="GHEA Grapalat"/>
          <w:i w:val="0"/>
          <w:sz w:val="24"/>
          <w:szCs w:val="24"/>
          <w:lang w:val="en-US"/>
        </w:rPr>
        <w:t>АМMHM</w:t>
      </w:r>
      <w:r>
        <w:rPr>
          <w:rFonts w:ascii="GHEA Grapalat" w:hAnsi="GHEA Grapalat"/>
          <w:i w:val="0"/>
          <w:sz w:val="24"/>
          <w:szCs w:val="24"/>
        </w:rPr>
        <w:t>-GHAPDZB-20/1</w:t>
      </w:r>
    </w:p>
    <w:p>
      <w:pPr>
        <w:widowControl w:val="0"/>
        <w:spacing w:after="160"/>
        <w:rPr>
          <w:rStyle w:val="37"/>
          <w:rFonts w:ascii="GHEA Grapalat" w:hAnsi="GHEA Grapalat"/>
        </w:rPr>
      </w:pPr>
    </w:p>
    <w:p>
      <w:pPr>
        <w:widowControl w:val="0"/>
        <w:spacing w:after="160"/>
        <w:jc w:val="center"/>
        <w:rPr>
          <w:rFonts w:ascii="GHEA Grapalat" w:hAnsi="GHEA Grapalat"/>
        </w:rPr>
      </w:pPr>
      <w:r>
        <w:rPr>
          <w:rFonts w:ascii="GHEA Grapalat" w:hAnsi="GHEA Grapalat"/>
        </w:rPr>
        <w:t>ЗАПРОС</w:t>
      </w:r>
    </w:p>
    <w:p>
      <w:pPr>
        <w:widowControl w:val="0"/>
        <w:spacing w:after="160"/>
        <w:jc w:val="center"/>
        <w:rPr>
          <w:rFonts w:ascii="GHEA Grapalat" w:hAnsi="GHEA Grapalat"/>
        </w:rPr>
      </w:pPr>
      <w:r>
        <w:rPr>
          <w:rFonts w:ascii="GHEA Grapalat" w:hAnsi="GHEA Grapalat"/>
        </w:rPr>
        <w:t>об уточнении данных, предусмотренных частью 3 пункта 43 Порядка "Организации процесса закупок",</w:t>
      </w:r>
      <w:r>
        <w:rPr>
          <w:rFonts w:ascii="GHEA Grapalat" w:hAnsi="GHEA Grapalat"/>
        </w:rPr>
        <w:br w:type="textWrapping"/>
      </w:r>
      <w:r>
        <w:rPr>
          <w:rFonts w:ascii="GHEA Grapalat" w:hAnsi="GHEA Grapalat"/>
        </w:rPr>
        <w:t xml:space="preserve"> утвержденного Постановлением Правительства Республики Армения № 526-N от 4 мая 2017 года</w:t>
      </w:r>
    </w:p>
    <w:p>
      <w:pPr>
        <w:widowControl w:val="0"/>
        <w:spacing w:after="160"/>
        <w:jc w:val="center"/>
        <w:rPr>
          <w:rFonts w:ascii="GHEA Grapalat" w:hAnsi="GHEA Grapalat"/>
        </w:rPr>
      </w:pPr>
    </w:p>
    <w:p>
      <w:pPr>
        <w:widowControl w:val="0"/>
        <w:spacing w:after="160"/>
        <w:rPr>
          <w:rFonts w:ascii="GHEA Grapalat" w:hAnsi="GHEA Grapalat"/>
        </w:rPr>
      </w:pPr>
    </w:p>
    <w:p>
      <w:pPr>
        <w:widowControl w:val="0"/>
        <w:tabs>
          <w:tab w:val="left" w:pos="3402"/>
          <w:tab w:val="left" w:pos="4536"/>
          <w:tab w:val="left" w:pos="6096"/>
        </w:tabs>
        <w:jc w:val="both"/>
        <w:rPr>
          <w:rFonts w:ascii="GHEA Grapalat" w:hAnsi="GHEA Grapalat"/>
        </w:rPr>
      </w:pPr>
      <w:r>
        <w:rPr>
          <w:rFonts w:ascii="GHEA Grapalat" w:hAnsi="GHEA Grapalat"/>
        </w:rPr>
        <w:t xml:space="preserve">Решением Оценочной комиссии № </w:t>
      </w:r>
      <w:r>
        <w:rPr>
          <w:rFonts w:ascii="GHEA Grapalat" w:hAnsi="GHEA Grapalat"/>
        </w:rPr>
        <w:tab/>
      </w:r>
      <w:r>
        <w:rPr>
          <w:rFonts w:ascii="GHEA Grapalat" w:hAnsi="GHEA Grapalat"/>
        </w:rPr>
        <w:t xml:space="preserve">от </w:t>
      </w:r>
      <w:r>
        <w:rPr>
          <w:rFonts w:ascii="GHEA Grapalat" w:hAnsi="GHEA Grapalat"/>
        </w:rPr>
        <w:tab/>
      </w:r>
      <w:r>
        <w:rPr>
          <w:rFonts w:ascii="GHEA Grapalat" w:hAnsi="GHEA Grapalat"/>
        </w:rPr>
        <w:t xml:space="preserve">20 </w:t>
      </w:r>
      <w:r>
        <w:rPr>
          <w:rFonts w:ascii="GHEA Grapalat" w:hAnsi="GHEA Grapalat"/>
        </w:rPr>
        <w:tab/>
      </w:r>
      <w:r>
        <w:rPr>
          <w:rFonts w:ascii="GHEA Grapalat" w:hAnsi="GHEA Grapalat"/>
        </w:rPr>
        <w:t xml:space="preserve"> года процедуры закупки под кодом, _______________________</w:t>
      </w:r>
    </w:p>
    <w:p>
      <w:pPr>
        <w:widowControl w:val="0"/>
        <w:spacing w:after="120"/>
        <w:ind w:left="11766"/>
        <w:jc w:val="both"/>
        <w:rPr>
          <w:rFonts w:ascii="GHEA Grapalat" w:hAnsi="GHEA Grapalat"/>
        </w:rPr>
      </w:pPr>
      <w:r>
        <w:rPr>
          <w:rFonts w:ascii="GHEA Grapalat" w:hAnsi="GHEA Grapalat"/>
        </w:rPr>
        <w:t>код процедуры</w:t>
      </w:r>
    </w:p>
    <w:p>
      <w:pPr>
        <w:widowControl w:val="0"/>
        <w:jc w:val="both"/>
        <w:rPr>
          <w:rFonts w:ascii="GHEA Grapalat" w:hAnsi="GHEA Grapalat"/>
        </w:rPr>
      </w:pPr>
      <w:r>
        <w:rPr>
          <w:rFonts w:ascii="GHEA Grapalat" w:hAnsi="GHEA Grapalat"/>
        </w:rPr>
        <w:t>организованной для нужд ,,</w:t>
      </w:r>
      <w:r>
        <w:rPr>
          <w:rFonts w:ascii="GHEA Grapalat" w:hAnsi="GHEA Grapalat"/>
          <w:lang w:val="ru-RU"/>
        </w:rPr>
        <w:t>МргаванскийДетский сад</w:t>
      </w:r>
      <w:r>
        <w:rPr>
          <w:rFonts w:ascii="GHEA Grapalat" w:hAnsi="GHEA Grapalat"/>
          <w:lang w:val="af-ZA"/>
        </w:rPr>
        <w:t xml:space="preserve"> , Араратской области РА’’</w:t>
      </w:r>
      <w:r>
        <w:rPr>
          <w:rFonts w:ascii="GHEA Grapalat" w:hAnsi="GHEA Grapalat"/>
        </w:rPr>
        <w:t xml:space="preserve"> </w:t>
      </w:r>
      <w:r>
        <w:rPr>
          <w:rFonts w:ascii="GHEA Grapalat" w:hAnsi="GHEA Grapalat"/>
          <w:lang w:val="ru-RU"/>
        </w:rPr>
        <w:t>НКО</w:t>
      </w:r>
      <w:r>
        <w:rPr>
          <w:rFonts w:ascii="GHEA Grapalat" w:hAnsi="GHEA Grapalat"/>
        </w:rPr>
        <w:t xml:space="preserve"> 1-ое место занял (заняли) нижеуказанный (нижеуказанные) участник  (участники):</w:t>
      </w:r>
    </w:p>
    <w:tbl>
      <w:tblPr>
        <w:tblStyle w:val="38"/>
        <w:tblW w:w="1393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4315"/>
        <w:gridCol w:w="4112"/>
        <w:gridCol w:w="4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33" w:type="dxa"/>
            <w:vMerge w:val="restart"/>
            <w:shd w:val="clear" w:color="auto" w:fill="auto"/>
            <w:vAlign w:val="center"/>
          </w:tcPr>
          <w:p>
            <w:pPr>
              <w:widowControl w:val="0"/>
              <w:spacing w:after="120"/>
              <w:ind w:right="87"/>
              <w:jc w:val="center"/>
              <w:rPr>
                <w:rFonts w:ascii="GHEA Grapalat" w:hAnsi="GHEA Grapalat"/>
              </w:rPr>
            </w:pPr>
            <w:r>
              <w:rPr>
                <w:rFonts w:ascii="GHEA Grapalat" w:hAnsi="GHEA Grapalat"/>
              </w:rPr>
              <w:t>№</w:t>
            </w:r>
          </w:p>
        </w:tc>
        <w:tc>
          <w:tcPr>
            <w:tcW w:w="12497" w:type="dxa"/>
            <w:gridSpan w:val="3"/>
            <w:shd w:val="clear" w:color="auto" w:fill="auto"/>
            <w:vAlign w:val="center"/>
          </w:tcPr>
          <w:p>
            <w:pPr>
              <w:widowControl w:val="0"/>
              <w:spacing w:after="120"/>
              <w:jc w:val="center"/>
              <w:rPr>
                <w:rFonts w:ascii="GHEA Grapalat" w:hAnsi="GHEA Grapalat"/>
              </w:rPr>
            </w:pPr>
            <w:r>
              <w:rPr>
                <w:rFonts w:ascii="GHEA Grapalat" w:hAnsi="GHEA Grapalat"/>
              </w:rPr>
              <w:t>Участник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vMerge w:val="continue"/>
            <w:shd w:val="clear" w:color="auto" w:fill="auto"/>
            <w:vAlign w:val="center"/>
          </w:tcPr>
          <w:p>
            <w:pPr>
              <w:widowControl w:val="0"/>
              <w:spacing w:after="120"/>
              <w:jc w:val="center"/>
              <w:rPr>
                <w:rFonts w:ascii="GHEA Grapalat" w:hAnsi="GHEA Grapalat"/>
              </w:rPr>
            </w:pPr>
          </w:p>
        </w:tc>
        <w:tc>
          <w:tcPr>
            <w:tcW w:w="4315" w:type="dxa"/>
            <w:shd w:val="clear" w:color="auto" w:fill="auto"/>
            <w:vAlign w:val="center"/>
          </w:tcPr>
          <w:p>
            <w:pPr>
              <w:widowControl w:val="0"/>
              <w:autoSpaceDE w:val="0"/>
              <w:autoSpaceDN w:val="0"/>
              <w:adjustRightInd w:val="0"/>
              <w:spacing w:after="120"/>
              <w:jc w:val="center"/>
              <w:rPr>
                <w:rFonts w:ascii="GHEA Grapalat" w:hAnsi="GHEA Grapalat"/>
              </w:rPr>
            </w:pPr>
            <w:r>
              <w:rPr>
                <w:rFonts w:ascii="GHEA Grapalat" w:hAnsi="GHEA Grapalat"/>
              </w:rPr>
              <w:t>наименование</w:t>
            </w:r>
          </w:p>
        </w:tc>
        <w:tc>
          <w:tcPr>
            <w:tcW w:w="4112" w:type="dxa"/>
            <w:shd w:val="clear" w:color="auto" w:fill="auto"/>
            <w:vAlign w:val="center"/>
          </w:tcPr>
          <w:p>
            <w:pPr>
              <w:widowControl w:val="0"/>
              <w:autoSpaceDE w:val="0"/>
              <w:autoSpaceDN w:val="0"/>
              <w:adjustRightInd w:val="0"/>
              <w:spacing w:after="120"/>
              <w:jc w:val="center"/>
              <w:rPr>
                <w:rFonts w:ascii="GHEA Grapalat" w:hAnsi="GHEA Grapalat"/>
              </w:rPr>
            </w:pPr>
            <w:r>
              <w:rPr>
                <w:rFonts w:ascii="GHEA Grapalat" w:hAnsi="GHEA Grapalat"/>
              </w:rPr>
              <w:t>учетный номер</w:t>
            </w:r>
            <w:r>
              <w:rPr>
                <w:rFonts w:ascii="GHEA Grapalat" w:hAnsi="GHEA Grapalat"/>
              </w:rPr>
              <w:br w:type="textWrapping"/>
            </w:r>
            <w:r>
              <w:rPr>
                <w:rFonts w:ascii="GHEA Grapalat" w:hAnsi="GHEA Grapalat"/>
              </w:rPr>
              <w:t xml:space="preserve">налогоплательщика </w:t>
            </w:r>
          </w:p>
        </w:tc>
        <w:tc>
          <w:tcPr>
            <w:tcW w:w="4070" w:type="dxa"/>
            <w:shd w:val="clear" w:color="auto" w:fill="auto"/>
            <w:vAlign w:val="center"/>
          </w:tcPr>
          <w:p>
            <w:pPr>
              <w:widowControl w:val="0"/>
              <w:spacing w:after="120"/>
              <w:jc w:val="center"/>
              <w:rPr>
                <w:rFonts w:ascii="GHEA Grapalat" w:hAnsi="GHEA Grapalat"/>
              </w:rPr>
            </w:pPr>
            <w:r>
              <w:rPr>
                <w:rFonts w:ascii="GHEA Grapalat" w:hAnsi="GHEA Grapalat"/>
              </w:rPr>
              <w:t>месяц, число, год подачи заявки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shd w:val="clear" w:color="auto" w:fill="auto"/>
          </w:tcPr>
          <w:p>
            <w:pPr>
              <w:widowControl w:val="0"/>
              <w:spacing w:after="120"/>
              <w:jc w:val="center"/>
              <w:rPr>
                <w:rFonts w:ascii="GHEA Grapalat" w:hAnsi="GHEA Grapalat"/>
              </w:rPr>
            </w:pPr>
          </w:p>
        </w:tc>
        <w:tc>
          <w:tcPr>
            <w:tcW w:w="4315" w:type="dxa"/>
            <w:shd w:val="clear" w:color="auto" w:fill="auto"/>
          </w:tcPr>
          <w:p>
            <w:pPr>
              <w:widowControl w:val="0"/>
              <w:spacing w:after="120"/>
              <w:jc w:val="center"/>
              <w:rPr>
                <w:rFonts w:ascii="GHEA Grapalat" w:hAnsi="GHEA Grapalat"/>
              </w:rPr>
            </w:pPr>
          </w:p>
        </w:tc>
        <w:tc>
          <w:tcPr>
            <w:tcW w:w="4112" w:type="dxa"/>
            <w:shd w:val="clear" w:color="auto" w:fill="auto"/>
          </w:tcPr>
          <w:p>
            <w:pPr>
              <w:widowControl w:val="0"/>
              <w:spacing w:after="120"/>
              <w:jc w:val="center"/>
              <w:rPr>
                <w:rFonts w:ascii="GHEA Grapalat" w:hAnsi="GHEA Grapalat"/>
              </w:rPr>
            </w:pPr>
          </w:p>
        </w:tc>
        <w:tc>
          <w:tcPr>
            <w:tcW w:w="4070" w:type="dxa"/>
            <w:shd w:val="clear" w:color="auto" w:fill="auto"/>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3" w:type="dxa"/>
            <w:shd w:val="clear" w:color="auto" w:fill="auto"/>
          </w:tcPr>
          <w:p>
            <w:pPr>
              <w:widowControl w:val="0"/>
              <w:spacing w:after="120"/>
              <w:jc w:val="center"/>
              <w:rPr>
                <w:rFonts w:ascii="GHEA Grapalat" w:hAnsi="GHEA Grapalat"/>
              </w:rPr>
            </w:pPr>
          </w:p>
        </w:tc>
        <w:tc>
          <w:tcPr>
            <w:tcW w:w="4315" w:type="dxa"/>
            <w:shd w:val="clear" w:color="auto" w:fill="auto"/>
          </w:tcPr>
          <w:p>
            <w:pPr>
              <w:widowControl w:val="0"/>
              <w:spacing w:after="120"/>
              <w:jc w:val="center"/>
              <w:rPr>
                <w:rFonts w:ascii="GHEA Grapalat" w:hAnsi="GHEA Grapalat"/>
              </w:rPr>
            </w:pPr>
          </w:p>
        </w:tc>
        <w:tc>
          <w:tcPr>
            <w:tcW w:w="4112" w:type="dxa"/>
            <w:shd w:val="clear" w:color="auto" w:fill="auto"/>
          </w:tcPr>
          <w:p>
            <w:pPr>
              <w:widowControl w:val="0"/>
              <w:spacing w:after="120"/>
              <w:jc w:val="center"/>
              <w:rPr>
                <w:rFonts w:ascii="GHEA Grapalat" w:hAnsi="GHEA Grapalat"/>
              </w:rPr>
            </w:pPr>
          </w:p>
        </w:tc>
        <w:tc>
          <w:tcPr>
            <w:tcW w:w="4070" w:type="dxa"/>
            <w:shd w:val="clear" w:color="auto" w:fill="auto"/>
          </w:tcPr>
          <w:p>
            <w:pPr>
              <w:widowControl w:val="0"/>
              <w:spacing w:after="120"/>
              <w:jc w:val="center"/>
              <w:rPr>
                <w:rFonts w:ascii="GHEA Grapalat" w:hAnsi="GHEA Grapalat"/>
              </w:rPr>
            </w:pPr>
          </w:p>
        </w:tc>
      </w:tr>
    </w:tbl>
    <w:p>
      <w:pPr>
        <w:widowControl w:val="0"/>
        <w:spacing w:after="160"/>
        <w:ind w:firstLine="567"/>
        <w:jc w:val="both"/>
        <w:rPr>
          <w:rFonts w:ascii="GHEA Grapalat" w:hAnsi="GHEA Grapalat"/>
        </w:rPr>
      </w:pPr>
      <w:r>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pPr>
        <w:widowControl w:val="0"/>
        <w:spacing w:after="160"/>
        <w:jc w:val="both"/>
        <w:rPr>
          <w:rFonts w:ascii="GHEA Grapalat" w:hAnsi="GHEA Grapalat"/>
        </w:rPr>
      </w:pPr>
    </w:p>
    <w:p>
      <w:pPr>
        <w:widowControl w:val="0"/>
        <w:jc w:val="both"/>
        <w:rPr>
          <w:rFonts w:ascii="GHEA Grapalat" w:hAnsi="GHEA Grapalat"/>
          <w:u w:val="single"/>
        </w:rPr>
      </w:pPr>
      <w:r>
        <w:rPr>
          <w:rFonts w:ascii="GHEA Grapalat" w:hAnsi="GHEA Grapalat"/>
        </w:rPr>
        <w:t xml:space="preserve">секретарь Оценочной комиссии под кодом  </w:t>
      </w:r>
      <w:r>
        <w:rPr>
          <w:rFonts w:ascii="GHEA Grapalat" w:hAnsi="GHEA Grapalat"/>
          <w:i/>
          <w:lang w:val="en-US"/>
        </w:rPr>
        <w:t>АМMHM</w:t>
      </w:r>
      <w:r>
        <w:rPr>
          <w:rFonts w:ascii="GHEA Grapalat" w:hAnsi="GHEA Grapalat"/>
          <w:i/>
        </w:rPr>
        <w:t>-GHAPDZB-20/1</w:t>
      </w:r>
    </w:p>
    <w:p>
      <w:pPr>
        <w:widowControl w:val="0"/>
        <w:tabs>
          <w:tab w:val="left" w:pos="7513"/>
        </w:tabs>
        <w:jc w:val="both"/>
        <w:rPr>
          <w:rFonts w:ascii="GHEA Grapalat" w:hAnsi="GHEA Grapalat"/>
        </w:rPr>
      </w:pPr>
    </w:p>
    <w:p>
      <w:pPr>
        <w:widowControl w:val="0"/>
        <w:tabs>
          <w:tab w:val="left" w:pos="7513"/>
        </w:tabs>
        <w:jc w:val="both"/>
        <w:rPr>
          <w:rFonts w:ascii="GHEA Grapalat" w:hAnsi="GHEA Grapalat"/>
        </w:rPr>
      </w:pPr>
      <w:r>
        <w:rPr>
          <w:rFonts w:ascii="GHEA Grapalat" w:hAnsi="GHEA Grapalat"/>
        </w:rPr>
        <w:t>________________________________________________________</w:t>
      </w:r>
      <w:r>
        <w:rPr>
          <w:rFonts w:ascii="GHEA Grapalat" w:hAnsi="GHEA Grapalat"/>
        </w:rPr>
        <w:tab/>
      </w:r>
      <w:r>
        <w:rPr>
          <w:rFonts w:ascii="GHEA Grapalat" w:hAnsi="GHEA Grapalat"/>
        </w:rPr>
        <w:t>____________________</w:t>
      </w:r>
    </w:p>
    <w:p>
      <w:pPr>
        <w:widowControl w:val="0"/>
        <w:tabs>
          <w:tab w:val="left" w:pos="8364"/>
        </w:tabs>
        <w:spacing w:after="160"/>
        <w:ind w:left="2694"/>
        <w:jc w:val="both"/>
        <w:rPr>
          <w:rFonts w:ascii="GHEA Grapalat" w:hAnsi="GHEA Grapalat"/>
        </w:rPr>
      </w:pPr>
      <w:r>
        <w:rPr>
          <w:rFonts w:ascii="GHEA Grapalat" w:hAnsi="GHEA Grapalat"/>
        </w:rPr>
        <w:t>имя, фамилия</w:t>
      </w:r>
      <w:r>
        <w:rPr>
          <w:rFonts w:ascii="GHEA Grapalat" w:hAnsi="GHEA Grapalat"/>
        </w:rPr>
        <w:tab/>
      </w:r>
      <w:r>
        <w:rPr>
          <w:rFonts w:ascii="GHEA Grapalat" w:hAnsi="GHEA Grapalat"/>
        </w:rPr>
        <w:t>подпись</w:t>
      </w:r>
    </w:p>
    <w:p>
      <w:pPr>
        <w:widowControl w:val="0"/>
        <w:spacing w:after="160"/>
        <w:jc w:val="right"/>
        <w:rPr>
          <w:rFonts w:ascii="GHEA Grapalat" w:hAnsi="GHEA Grapalat"/>
        </w:rPr>
      </w:pPr>
    </w:p>
    <w:p>
      <w:pPr>
        <w:widowControl w:val="0"/>
        <w:spacing w:after="160"/>
        <w:jc w:val="right"/>
        <w:rPr>
          <w:rFonts w:ascii="GHEA Grapalat" w:hAnsi="GHEA Grapalat"/>
        </w:rPr>
      </w:pPr>
      <w:r>
        <w:rPr>
          <w:rFonts w:ascii="GHEA Grapalat" w:hAnsi="GHEA Grapalat"/>
        </w:rPr>
        <w:t>_____ ________________20</w:t>
      </w:r>
      <w:r>
        <w:rPr>
          <w:rFonts w:ascii="GHEA Grapalat" w:hAnsi="GHEA Grapalat"/>
        </w:rPr>
        <w:tab/>
      </w:r>
      <w:r>
        <w:rPr>
          <w:rFonts w:ascii="GHEA Grapalat" w:hAnsi="GHEA Grapalat"/>
        </w:rPr>
        <w:t>г.</w:t>
      </w:r>
    </w:p>
    <w:p>
      <w:pPr>
        <w:widowControl w:val="0"/>
        <w:spacing w:after="160"/>
        <w:rPr>
          <w:rStyle w:val="37"/>
          <w:rFonts w:ascii="GHEA Grapalat" w:hAnsi="GHEA Grapalat"/>
        </w:rPr>
      </w:pPr>
      <w:r>
        <w:rPr>
          <w:rFonts w:ascii="GHEA Grapalat" w:hAnsi="GHEA Grapalat"/>
        </w:rPr>
        <w:br w:type="page"/>
      </w:r>
    </w:p>
    <w:p>
      <w:pPr>
        <w:pStyle w:val="23"/>
        <w:widowControl w:val="0"/>
        <w:spacing w:after="160" w:line="240" w:lineRule="auto"/>
        <w:jc w:val="right"/>
        <w:rPr>
          <w:rFonts w:ascii="GHEA Grapalat" w:hAnsi="GHEA Grapalat" w:cs="Arial"/>
          <w:i w:val="0"/>
          <w:sz w:val="24"/>
          <w:szCs w:val="24"/>
        </w:rPr>
      </w:pPr>
      <w:r>
        <w:rPr>
          <w:rFonts w:ascii="GHEA Grapalat" w:hAnsi="GHEA Grapalat"/>
          <w:i w:val="0"/>
          <w:sz w:val="24"/>
          <w:szCs w:val="24"/>
        </w:rPr>
        <w:t>Приложение № 6</w:t>
      </w:r>
    </w:p>
    <w:p>
      <w:pPr>
        <w:pStyle w:val="23"/>
        <w:widowControl w:val="0"/>
        <w:spacing w:after="160" w:line="240" w:lineRule="auto"/>
        <w:ind w:firstLine="567"/>
        <w:jc w:val="right"/>
        <w:rPr>
          <w:rFonts w:ascii="GHEA Grapalat" w:hAnsi="GHEA Grapalat" w:cs="Arial"/>
          <w:i w:val="0"/>
          <w:sz w:val="24"/>
          <w:szCs w:val="24"/>
        </w:rPr>
      </w:pPr>
      <w:r>
        <w:rPr>
          <w:rFonts w:ascii="GHEA Grapalat" w:hAnsi="GHEA Grapalat"/>
          <w:i w:val="0"/>
          <w:sz w:val="24"/>
          <w:szCs w:val="24"/>
        </w:rPr>
        <w:t>к Приглашению на запрос котировок</w:t>
      </w:r>
      <w:r>
        <w:rPr>
          <w:rFonts w:ascii="GHEA Grapalat" w:hAnsi="GHEA Grapalat" w:cs="Arial"/>
          <w:i w:val="0"/>
          <w:sz w:val="24"/>
          <w:szCs w:val="24"/>
        </w:rPr>
        <w:br w:type="textWrapping"/>
      </w:r>
      <w:r>
        <w:rPr>
          <w:rFonts w:ascii="GHEA Grapalat" w:hAnsi="GHEA Grapalat"/>
          <w:i w:val="0"/>
          <w:sz w:val="24"/>
          <w:szCs w:val="24"/>
        </w:rPr>
        <w:t xml:space="preserve">под кодом </w:t>
      </w:r>
      <w:r>
        <w:rPr>
          <w:rFonts w:ascii="GHEA Grapalat" w:hAnsi="GHEA Grapalat"/>
          <w:i w:val="0"/>
          <w:sz w:val="24"/>
          <w:szCs w:val="24"/>
          <w:lang w:val="en-US"/>
        </w:rPr>
        <w:t>АМMHM</w:t>
      </w:r>
      <w:r>
        <w:rPr>
          <w:rFonts w:ascii="GHEA Grapalat" w:hAnsi="GHEA Grapalat"/>
          <w:i w:val="0"/>
          <w:sz w:val="24"/>
          <w:szCs w:val="24"/>
        </w:rPr>
        <w:t>-GHAPDZB-20/1</w:t>
      </w:r>
    </w:p>
    <w:p>
      <w:pPr>
        <w:widowControl w:val="0"/>
        <w:spacing w:after="160"/>
        <w:jc w:val="center"/>
        <w:rPr>
          <w:rFonts w:ascii="GHEA Grapalat" w:hAnsi="GHEA Grapalat"/>
        </w:rPr>
      </w:pPr>
      <w:r>
        <w:rPr>
          <w:rFonts w:ascii="GHEA Grapalat" w:hAnsi="GHEA Grapalat"/>
        </w:rPr>
        <w:t>ИНФОРМАЦИЯ</w:t>
      </w:r>
    </w:p>
    <w:p>
      <w:pPr>
        <w:widowControl w:val="0"/>
        <w:spacing w:after="160"/>
        <w:jc w:val="center"/>
        <w:rPr>
          <w:rFonts w:ascii="GHEA Grapalat" w:hAnsi="GHEA Grapalat"/>
        </w:rPr>
      </w:pPr>
      <w:r>
        <w:rPr>
          <w:rFonts w:ascii="GHEA Grapalat" w:hAnsi="GHEA Grapalat"/>
        </w:rPr>
        <w:t>о запросе, предусмотренном частью 3 пункта 43 Порядка "Организации процесса закупок",</w:t>
      </w:r>
      <w:r>
        <w:rPr>
          <w:rFonts w:ascii="GHEA Grapalat" w:hAnsi="GHEA Grapalat"/>
        </w:rPr>
        <w:br w:type="textWrapping"/>
      </w:r>
      <w:r>
        <w:rPr>
          <w:rFonts w:ascii="GHEA Grapalat" w:hAnsi="GHEA Grapalat"/>
        </w:rPr>
        <w:t xml:space="preserve"> утвержденного Постановлением Правительства Республики Армения № 526-N от 4 мая 2017 года</w:t>
      </w:r>
    </w:p>
    <w:tbl>
      <w:tblPr>
        <w:tblStyle w:val="38"/>
        <w:tblW w:w="15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530"/>
        <w:gridCol w:w="1170"/>
        <w:gridCol w:w="1440"/>
        <w:gridCol w:w="2340"/>
        <w:gridCol w:w="990"/>
        <w:gridCol w:w="990"/>
        <w:gridCol w:w="990"/>
        <w:gridCol w:w="1170"/>
        <w:gridCol w:w="1216"/>
        <w:gridCol w:w="2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vMerge w:val="restart"/>
            <w:shd w:val="clear" w:color="auto" w:fill="auto"/>
            <w:vAlign w:val="center"/>
          </w:tcPr>
          <w:p>
            <w:pPr>
              <w:widowControl w:val="0"/>
              <w:spacing w:after="120"/>
              <w:jc w:val="center"/>
              <w:rPr>
                <w:rFonts w:ascii="GHEA Grapalat" w:hAnsi="GHEA Grapalat"/>
              </w:rPr>
            </w:pPr>
            <w:r>
              <w:rPr>
                <w:rFonts w:ascii="GHEA Grapalat" w:hAnsi="GHEA Grapalat"/>
              </w:rPr>
              <w:t>Код процедуры</w:t>
            </w:r>
          </w:p>
        </w:tc>
        <w:tc>
          <w:tcPr>
            <w:tcW w:w="1530" w:type="dxa"/>
            <w:vMerge w:val="restart"/>
            <w:shd w:val="clear" w:color="auto" w:fill="auto"/>
            <w:vAlign w:val="center"/>
          </w:tcPr>
          <w:p>
            <w:pPr>
              <w:widowControl w:val="0"/>
              <w:spacing w:after="120"/>
              <w:jc w:val="center"/>
              <w:rPr>
                <w:rFonts w:ascii="GHEA Grapalat" w:hAnsi="GHEA Grapalat"/>
              </w:rPr>
            </w:pPr>
            <w:r>
              <w:rPr>
                <w:rFonts w:ascii="GHEA Grapalat" w:hAnsi="GHEA Grapalat"/>
              </w:rPr>
              <w:t>наименование Заказчика</w:t>
            </w:r>
          </w:p>
        </w:tc>
        <w:tc>
          <w:tcPr>
            <w:tcW w:w="12330" w:type="dxa"/>
            <w:gridSpan w:val="9"/>
            <w:shd w:val="clear" w:color="auto" w:fill="auto"/>
          </w:tcPr>
          <w:p>
            <w:pPr>
              <w:widowControl w:val="0"/>
              <w:spacing w:after="120"/>
              <w:jc w:val="center"/>
              <w:rPr>
                <w:rFonts w:ascii="GHEA Grapalat" w:hAnsi="GHEA Grapalat"/>
              </w:rPr>
            </w:pPr>
            <w:r>
              <w:rPr>
                <w:rFonts w:ascii="GHEA Grapalat" w:hAnsi="GHEA Grapalat"/>
              </w:rPr>
              <w:t>Участник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8" w:hRule="atLeast"/>
          <w:jc w:val="center"/>
        </w:trPr>
        <w:tc>
          <w:tcPr>
            <w:tcW w:w="1710" w:type="dxa"/>
            <w:vMerge w:val="continue"/>
            <w:shd w:val="clear" w:color="auto" w:fill="auto"/>
          </w:tcPr>
          <w:p>
            <w:pPr>
              <w:widowControl w:val="0"/>
              <w:spacing w:after="120"/>
              <w:jc w:val="center"/>
              <w:rPr>
                <w:rFonts w:ascii="GHEA Grapalat" w:hAnsi="GHEA Grapalat"/>
              </w:rPr>
            </w:pPr>
          </w:p>
        </w:tc>
        <w:tc>
          <w:tcPr>
            <w:tcW w:w="1530" w:type="dxa"/>
            <w:vMerge w:val="continue"/>
            <w:shd w:val="clear" w:color="auto" w:fill="auto"/>
          </w:tcPr>
          <w:p>
            <w:pPr>
              <w:widowControl w:val="0"/>
              <w:spacing w:after="120"/>
              <w:jc w:val="center"/>
              <w:rPr>
                <w:rFonts w:ascii="GHEA Grapalat" w:hAnsi="GHEA Grapalat"/>
              </w:rPr>
            </w:pPr>
          </w:p>
        </w:tc>
        <w:tc>
          <w:tcPr>
            <w:tcW w:w="1170" w:type="dxa"/>
            <w:vMerge w:val="restart"/>
            <w:shd w:val="clear" w:color="auto" w:fill="auto"/>
            <w:vAlign w:val="center"/>
          </w:tcPr>
          <w:p>
            <w:pPr>
              <w:widowControl w:val="0"/>
              <w:autoSpaceDE w:val="0"/>
              <w:autoSpaceDN w:val="0"/>
              <w:adjustRightInd w:val="0"/>
              <w:spacing w:after="120"/>
              <w:jc w:val="center"/>
              <w:rPr>
                <w:rFonts w:ascii="GHEA Grapalat" w:hAnsi="GHEA Grapalat"/>
              </w:rPr>
            </w:pPr>
            <w:r>
              <w:rPr>
                <w:rFonts w:ascii="GHEA Grapalat" w:hAnsi="GHEA Grapalat"/>
              </w:rPr>
              <w:t>наименование</w:t>
            </w:r>
          </w:p>
        </w:tc>
        <w:tc>
          <w:tcPr>
            <w:tcW w:w="1440" w:type="dxa"/>
            <w:vMerge w:val="restart"/>
            <w:shd w:val="clear" w:color="auto" w:fill="auto"/>
            <w:vAlign w:val="center"/>
          </w:tcPr>
          <w:p>
            <w:pPr>
              <w:widowControl w:val="0"/>
              <w:autoSpaceDE w:val="0"/>
              <w:autoSpaceDN w:val="0"/>
              <w:adjustRightInd w:val="0"/>
              <w:spacing w:after="120"/>
              <w:jc w:val="center"/>
              <w:rPr>
                <w:rFonts w:ascii="GHEA Grapalat" w:hAnsi="GHEA Grapalat"/>
              </w:rPr>
            </w:pPr>
            <w:r>
              <w:rPr>
                <w:rFonts w:ascii="GHEA Grapalat" w:hAnsi="GHEA Grapalat"/>
              </w:rPr>
              <w:t>учетный номер налогоплательщика</w:t>
            </w:r>
          </w:p>
        </w:tc>
        <w:tc>
          <w:tcPr>
            <w:tcW w:w="2340" w:type="dxa"/>
            <w:vMerge w:val="restart"/>
            <w:shd w:val="clear" w:color="auto" w:fill="auto"/>
            <w:vAlign w:val="center"/>
          </w:tcPr>
          <w:p>
            <w:pPr>
              <w:widowControl w:val="0"/>
              <w:spacing w:after="120"/>
              <w:jc w:val="center"/>
              <w:rPr>
                <w:rFonts w:ascii="GHEA Grapalat" w:hAnsi="GHEA Grapalat"/>
              </w:rPr>
            </w:pPr>
            <w:r>
              <w:rPr>
                <w:rFonts w:ascii="GHEA Grapalat" w:hAnsi="GHEA Grapalat"/>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pPr>
              <w:widowControl w:val="0"/>
              <w:spacing w:after="120"/>
              <w:jc w:val="center"/>
              <w:rPr>
                <w:rFonts w:ascii="GHEA Grapalat" w:hAnsi="GHEA Grapalat"/>
              </w:rPr>
            </w:pPr>
            <w:r>
              <w:rPr>
                <w:rFonts w:ascii="GHEA Grapalat" w:hAnsi="GHEA Grapalat"/>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pPr>
              <w:widowControl w:val="0"/>
              <w:spacing w:after="120"/>
              <w:jc w:val="center"/>
              <w:rPr>
                <w:rFonts w:ascii="GHEA Grapalat" w:hAnsi="GHEA Grapalat"/>
              </w:rPr>
            </w:pPr>
            <w:r>
              <w:rPr>
                <w:rFonts w:ascii="GHEA Grapalat" w:hAnsi="GHEA Grapalat"/>
              </w:rPr>
              <w:t>бухгалтерская балансовая стоимость обязательств и активов в течение предшествующего подаче заявки отчетного года/в драмах 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710" w:type="dxa"/>
            <w:vMerge w:val="continue"/>
            <w:shd w:val="clear" w:color="auto" w:fill="auto"/>
          </w:tcPr>
          <w:p>
            <w:pPr>
              <w:widowControl w:val="0"/>
              <w:spacing w:after="120"/>
              <w:jc w:val="center"/>
              <w:rPr>
                <w:rFonts w:ascii="GHEA Grapalat" w:hAnsi="GHEA Grapalat"/>
              </w:rPr>
            </w:pPr>
          </w:p>
        </w:tc>
        <w:tc>
          <w:tcPr>
            <w:tcW w:w="1530" w:type="dxa"/>
            <w:vMerge w:val="continue"/>
            <w:shd w:val="clear" w:color="auto" w:fill="auto"/>
          </w:tcPr>
          <w:p>
            <w:pPr>
              <w:widowControl w:val="0"/>
              <w:spacing w:after="120"/>
              <w:jc w:val="center"/>
              <w:rPr>
                <w:rFonts w:ascii="GHEA Grapalat" w:hAnsi="GHEA Grapalat"/>
              </w:rPr>
            </w:pPr>
          </w:p>
        </w:tc>
        <w:tc>
          <w:tcPr>
            <w:tcW w:w="1170" w:type="dxa"/>
            <w:vMerge w:val="continue"/>
            <w:shd w:val="clear" w:color="auto" w:fill="auto"/>
          </w:tcPr>
          <w:p>
            <w:pPr>
              <w:widowControl w:val="0"/>
              <w:spacing w:after="120"/>
              <w:jc w:val="center"/>
              <w:rPr>
                <w:rFonts w:ascii="GHEA Grapalat" w:hAnsi="GHEA Grapalat"/>
              </w:rPr>
            </w:pPr>
          </w:p>
        </w:tc>
        <w:tc>
          <w:tcPr>
            <w:tcW w:w="1440" w:type="dxa"/>
            <w:vMerge w:val="continue"/>
            <w:shd w:val="clear" w:color="auto" w:fill="auto"/>
          </w:tcPr>
          <w:p>
            <w:pPr>
              <w:widowControl w:val="0"/>
              <w:spacing w:after="120"/>
              <w:jc w:val="center"/>
              <w:rPr>
                <w:rFonts w:ascii="GHEA Grapalat" w:hAnsi="GHEA Grapalat"/>
              </w:rPr>
            </w:pPr>
          </w:p>
        </w:tc>
        <w:tc>
          <w:tcPr>
            <w:tcW w:w="2340" w:type="dxa"/>
            <w:vMerge w:val="continue"/>
            <w:shd w:val="clear" w:color="auto" w:fill="auto"/>
          </w:tcPr>
          <w:p>
            <w:pPr>
              <w:widowControl w:val="0"/>
              <w:spacing w:after="120"/>
              <w:jc w:val="center"/>
              <w:rPr>
                <w:rFonts w:ascii="GHEA Grapalat" w:hAnsi="GHEA Grapalat"/>
              </w:rPr>
            </w:pPr>
          </w:p>
        </w:tc>
        <w:tc>
          <w:tcPr>
            <w:tcW w:w="4140" w:type="dxa"/>
            <w:gridSpan w:val="4"/>
            <w:vMerge w:val="continue"/>
            <w:tcBorders>
              <w:bottom w:val="single" w:color="auto" w:sz="4" w:space="0"/>
            </w:tcBorders>
            <w:shd w:val="clear" w:color="auto" w:fill="auto"/>
          </w:tcPr>
          <w:p>
            <w:pPr>
              <w:widowControl w:val="0"/>
              <w:spacing w:after="120"/>
              <w:jc w:val="center"/>
              <w:rPr>
                <w:rFonts w:ascii="GHEA Grapalat" w:hAnsi="GHEA Grapalat"/>
              </w:rPr>
            </w:pPr>
          </w:p>
        </w:tc>
        <w:tc>
          <w:tcPr>
            <w:tcW w:w="1216" w:type="dxa"/>
            <w:tcBorders>
              <w:bottom w:val="single" w:color="auto" w:sz="4" w:space="0"/>
            </w:tcBorders>
            <w:shd w:val="clear" w:color="auto" w:fill="auto"/>
            <w:vAlign w:val="center"/>
          </w:tcPr>
          <w:p>
            <w:pPr>
              <w:widowControl w:val="0"/>
              <w:autoSpaceDE w:val="0"/>
              <w:autoSpaceDN w:val="0"/>
              <w:adjustRightInd w:val="0"/>
              <w:spacing w:after="120"/>
              <w:jc w:val="center"/>
              <w:rPr>
                <w:rFonts w:ascii="GHEA Grapalat" w:hAnsi="GHEA Grapalat"/>
              </w:rPr>
            </w:pPr>
            <w:r>
              <w:rPr>
                <w:rFonts w:ascii="GHEA Grapalat" w:hAnsi="GHEA Grapalat"/>
              </w:rPr>
              <w:t>активы</w:t>
            </w:r>
          </w:p>
        </w:tc>
        <w:tc>
          <w:tcPr>
            <w:tcW w:w="2024" w:type="dxa"/>
            <w:tcBorders>
              <w:bottom w:val="single" w:color="auto" w:sz="4" w:space="0"/>
            </w:tcBorders>
            <w:shd w:val="clear" w:color="auto" w:fill="auto"/>
            <w:vAlign w:val="center"/>
          </w:tcPr>
          <w:p>
            <w:pPr>
              <w:widowControl w:val="0"/>
              <w:autoSpaceDE w:val="0"/>
              <w:autoSpaceDN w:val="0"/>
              <w:adjustRightInd w:val="0"/>
              <w:spacing w:after="120"/>
              <w:jc w:val="center"/>
              <w:rPr>
                <w:rFonts w:ascii="GHEA Grapalat" w:hAnsi="GHEA Grapalat"/>
              </w:rPr>
            </w:pPr>
            <w:r>
              <w:rPr>
                <w:rFonts w:ascii="GHEA Grapalat" w:hAnsi="GHEA Grapalat"/>
              </w:rPr>
              <w:t>обязательство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vMerge w:val="continue"/>
            <w:shd w:val="clear" w:color="auto" w:fill="auto"/>
          </w:tcPr>
          <w:p>
            <w:pPr>
              <w:widowControl w:val="0"/>
              <w:spacing w:after="120"/>
              <w:jc w:val="center"/>
              <w:rPr>
                <w:rFonts w:ascii="GHEA Grapalat" w:hAnsi="GHEA Grapalat"/>
              </w:rPr>
            </w:pPr>
          </w:p>
        </w:tc>
        <w:tc>
          <w:tcPr>
            <w:tcW w:w="1530" w:type="dxa"/>
            <w:vMerge w:val="continue"/>
            <w:shd w:val="clear" w:color="auto" w:fill="auto"/>
          </w:tcPr>
          <w:p>
            <w:pPr>
              <w:widowControl w:val="0"/>
              <w:spacing w:after="120"/>
              <w:jc w:val="center"/>
              <w:rPr>
                <w:rFonts w:ascii="GHEA Grapalat" w:hAnsi="GHEA Grapalat"/>
              </w:rPr>
            </w:pPr>
          </w:p>
        </w:tc>
        <w:tc>
          <w:tcPr>
            <w:tcW w:w="1170" w:type="dxa"/>
            <w:vMerge w:val="continue"/>
            <w:shd w:val="clear" w:color="auto" w:fill="auto"/>
          </w:tcPr>
          <w:p>
            <w:pPr>
              <w:widowControl w:val="0"/>
              <w:spacing w:after="120"/>
              <w:jc w:val="center"/>
              <w:rPr>
                <w:rFonts w:ascii="GHEA Grapalat" w:hAnsi="GHEA Grapalat"/>
              </w:rPr>
            </w:pPr>
          </w:p>
        </w:tc>
        <w:tc>
          <w:tcPr>
            <w:tcW w:w="1440" w:type="dxa"/>
            <w:vMerge w:val="continue"/>
            <w:shd w:val="clear" w:color="auto" w:fill="auto"/>
          </w:tcPr>
          <w:p>
            <w:pPr>
              <w:widowControl w:val="0"/>
              <w:spacing w:after="120"/>
              <w:jc w:val="center"/>
              <w:rPr>
                <w:rFonts w:ascii="GHEA Grapalat" w:hAnsi="GHEA Grapalat"/>
              </w:rPr>
            </w:pPr>
          </w:p>
        </w:tc>
        <w:tc>
          <w:tcPr>
            <w:tcW w:w="2340" w:type="dxa"/>
            <w:vMerge w:val="continue"/>
            <w:shd w:val="clear" w:color="auto" w:fill="auto"/>
          </w:tcPr>
          <w:p>
            <w:pPr>
              <w:widowControl w:val="0"/>
              <w:spacing w:after="120"/>
              <w:jc w:val="center"/>
              <w:rPr>
                <w:rFonts w:ascii="GHEA Grapalat" w:hAnsi="GHEA Grapalat"/>
              </w:rPr>
            </w:pPr>
          </w:p>
        </w:tc>
        <w:tc>
          <w:tcPr>
            <w:tcW w:w="990" w:type="dxa"/>
            <w:shd w:val="clear" w:color="auto" w:fill="auto"/>
          </w:tcPr>
          <w:p>
            <w:pPr>
              <w:widowControl w:val="0"/>
              <w:tabs>
                <w:tab w:val="left" w:pos="568"/>
              </w:tabs>
              <w:autoSpaceDE w:val="0"/>
              <w:autoSpaceDN w:val="0"/>
              <w:adjustRightInd w:val="0"/>
              <w:spacing w:after="120"/>
              <w:jc w:val="center"/>
              <w:rPr>
                <w:rFonts w:ascii="GHEA Grapalat" w:hAnsi="GHEA Grapalat"/>
              </w:rPr>
            </w:pPr>
            <w:r>
              <w:rPr>
                <w:rFonts w:ascii="GHEA Grapalat" w:hAnsi="GHEA Grapalat"/>
              </w:rPr>
              <w:t>20</w:t>
            </w:r>
            <w:r>
              <w:rPr>
                <w:rFonts w:ascii="GHEA Grapalat" w:hAnsi="GHEA Grapalat"/>
              </w:rPr>
              <w:tab/>
            </w:r>
            <w:r>
              <w:rPr>
                <w:rFonts w:ascii="GHEA Grapalat" w:hAnsi="GHEA Grapalat"/>
              </w:rPr>
              <w:t>г.</w:t>
            </w:r>
          </w:p>
        </w:tc>
        <w:tc>
          <w:tcPr>
            <w:tcW w:w="990" w:type="dxa"/>
            <w:shd w:val="clear" w:color="auto" w:fill="auto"/>
          </w:tcPr>
          <w:p>
            <w:pPr>
              <w:widowControl w:val="0"/>
              <w:tabs>
                <w:tab w:val="left" w:pos="568"/>
              </w:tabs>
              <w:autoSpaceDE w:val="0"/>
              <w:autoSpaceDN w:val="0"/>
              <w:adjustRightInd w:val="0"/>
              <w:spacing w:after="120"/>
              <w:jc w:val="center"/>
              <w:rPr>
                <w:rFonts w:ascii="GHEA Grapalat" w:hAnsi="GHEA Grapalat"/>
              </w:rPr>
            </w:pPr>
            <w:r>
              <w:rPr>
                <w:rFonts w:ascii="GHEA Grapalat" w:hAnsi="GHEA Grapalat"/>
              </w:rPr>
              <w:t>20</w:t>
            </w:r>
            <w:r>
              <w:rPr>
                <w:rFonts w:ascii="GHEA Grapalat" w:hAnsi="GHEA Grapalat"/>
                <w:lang w:val="en-US"/>
              </w:rPr>
              <w:tab/>
            </w:r>
            <w:r>
              <w:rPr>
                <w:rFonts w:ascii="GHEA Grapalat" w:hAnsi="GHEA Grapalat"/>
              </w:rPr>
              <w:t>г.</w:t>
            </w:r>
          </w:p>
        </w:tc>
        <w:tc>
          <w:tcPr>
            <w:tcW w:w="990" w:type="dxa"/>
            <w:shd w:val="clear" w:color="auto" w:fill="auto"/>
          </w:tcPr>
          <w:p>
            <w:pPr>
              <w:widowControl w:val="0"/>
              <w:tabs>
                <w:tab w:val="left" w:pos="568"/>
              </w:tabs>
              <w:autoSpaceDE w:val="0"/>
              <w:autoSpaceDN w:val="0"/>
              <w:adjustRightInd w:val="0"/>
              <w:spacing w:after="120"/>
              <w:jc w:val="center"/>
              <w:rPr>
                <w:rFonts w:ascii="GHEA Grapalat" w:hAnsi="GHEA Grapalat"/>
              </w:rPr>
            </w:pPr>
            <w:r>
              <w:rPr>
                <w:rFonts w:ascii="GHEA Grapalat" w:hAnsi="GHEA Grapalat"/>
              </w:rPr>
              <w:t>20</w:t>
            </w:r>
            <w:r>
              <w:rPr>
                <w:rFonts w:ascii="GHEA Grapalat" w:hAnsi="GHEA Grapalat"/>
              </w:rPr>
              <w:tab/>
            </w:r>
            <w:r>
              <w:rPr>
                <w:rFonts w:ascii="GHEA Grapalat" w:hAnsi="GHEA Grapalat"/>
              </w:rPr>
              <w:t>г.</w:t>
            </w:r>
          </w:p>
        </w:tc>
        <w:tc>
          <w:tcPr>
            <w:tcW w:w="1170" w:type="dxa"/>
            <w:shd w:val="clear" w:color="auto" w:fill="auto"/>
          </w:tcPr>
          <w:p>
            <w:pPr>
              <w:widowControl w:val="0"/>
              <w:autoSpaceDE w:val="0"/>
              <w:autoSpaceDN w:val="0"/>
              <w:adjustRightInd w:val="0"/>
              <w:spacing w:after="120"/>
              <w:jc w:val="center"/>
              <w:rPr>
                <w:rFonts w:ascii="GHEA Grapalat" w:hAnsi="GHEA Grapalat"/>
              </w:rPr>
            </w:pPr>
            <w:r>
              <w:rPr>
                <w:rFonts w:ascii="GHEA Grapalat" w:hAnsi="GHEA Grapalat"/>
              </w:rPr>
              <w:t>Всего</w:t>
            </w:r>
          </w:p>
        </w:tc>
        <w:tc>
          <w:tcPr>
            <w:tcW w:w="1216" w:type="dxa"/>
            <w:shd w:val="clear" w:color="auto" w:fill="auto"/>
          </w:tcPr>
          <w:p>
            <w:pPr>
              <w:widowControl w:val="0"/>
              <w:spacing w:after="120"/>
              <w:jc w:val="center"/>
              <w:rPr>
                <w:rFonts w:ascii="GHEA Grapalat" w:hAnsi="GHEA Grapalat"/>
              </w:rPr>
            </w:pPr>
          </w:p>
        </w:tc>
        <w:tc>
          <w:tcPr>
            <w:tcW w:w="2024" w:type="dxa"/>
            <w:shd w:val="clear" w:color="auto" w:fill="auto"/>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0" w:type="dxa"/>
            <w:gridSpan w:val="2"/>
            <w:shd w:val="clear" w:color="auto" w:fill="auto"/>
          </w:tcPr>
          <w:p>
            <w:pPr>
              <w:widowControl w:val="0"/>
              <w:spacing w:after="120"/>
              <w:jc w:val="center"/>
              <w:rPr>
                <w:rFonts w:ascii="GHEA Grapalat" w:hAnsi="GHEA Grapalat"/>
              </w:rPr>
            </w:pPr>
          </w:p>
        </w:tc>
        <w:tc>
          <w:tcPr>
            <w:tcW w:w="1170" w:type="dxa"/>
            <w:shd w:val="clear" w:color="auto" w:fill="auto"/>
          </w:tcPr>
          <w:p>
            <w:pPr>
              <w:widowControl w:val="0"/>
              <w:spacing w:after="120"/>
              <w:jc w:val="center"/>
              <w:rPr>
                <w:rFonts w:ascii="GHEA Grapalat" w:hAnsi="GHEA Grapalat"/>
              </w:rPr>
            </w:pPr>
          </w:p>
        </w:tc>
        <w:tc>
          <w:tcPr>
            <w:tcW w:w="1440" w:type="dxa"/>
            <w:shd w:val="clear" w:color="auto" w:fill="auto"/>
          </w:tcPr>
          <w:p>
            <w:pPr>
              <w:widowControl w:val="0"/>
              <w:spacing w:after="120"/>
              <w:jc w:val="center"/>
              <w:rPr>
                <w:rFonts w:ascii="GHEA Grapalat" w:hAnsi="GHEA Grapalat"/>
              </w:rPr>
            </w:pPr>
          </w:p>
        </w:tc>
        <w:tc>
          <w:tcPr>
            <w:tcW w:w="2340" w:type="dxa"/>
            <w:shd w:val="clear" w:color="auto" w:fill="auto"/>
          </w:tcPr>
          <w:p>
            <w:pPr>
              <w:widowControl w:val="0"/>
              <w:spacing w:after="120"/>
              <w:jc w:val="center"/>
              <w:rPr>
                <w:rFonts w:ascii="GHEA Grapalat" w:hAnsi="GHEA Grapalat"/>
              </w:rPr>
            </w:pPr>
          </w:p>
        </w:tc>
        <w:tc>
          <w:tcPr>
            <w:tcW w:w="990" w:type="dxa"/>
            <w:shd w:val="clear" w:color="auto" w:fill="auto"/>
          </w:tcPr>
          <w:p>
            <w:pPr>
              <w:widowControl w:val="0"/>
              <w:tabs>
                <w:tab w:val="left" w:pos="568"/>
              </w:tabs>
              <w:spacing w:after="120"/>
              <w:jc w:val="center"/>
              <w:rPr>
                <w:rFonts w:ascii="GHEA Grapalat" w:hAnsi="GHEA Grapalat"/>
              </w:rPr>
            </w:pPr>
          </w:p>
        </w:tc>
        <w:tc>
          <w:tcPr>
            <w:tcW w:w="990" w:type="dxa"/>
            <w:shd w:val="clear" w:color="auto" w:fill="auto"/>
          </w:tcPr>
          <w:p>
            <w:pPr>
              <w:widowControl w:val="0"/>
              <w:tabs>
                <w:tab w:val="left" w:pos="568"/>
              </w:tabs>
              <w:spacing w:after="120"/>
              <w:jc w:val="center"/>
              <w:rPr>
                <w:rFonts w:ascii="GHEA Grapalat" w:hAnsi="GHEA Grapalat"/>
              </w:rPr>
            </w:pPr>
          </w:p>
        </w:tc>
        <w:tc>
          <w:tcPr>
            <w:tcW w:w="990" w:type="dxa"/>
            <w:shd w:val="clear" w:color="auto" w:fill="auto"/>
          </w:tcPr>
          <w:p>
            <w:pPr>
              <w:widowControl w:val="0"/>
              <w:tabs>
                <w:tab w:val="left" w:pos="568"/>
              </w:tabs>
              <w:spacing w:after="120"/>
              <w:jc w:val="center"/>
              <w:rPr>
                <w:rFonts w:ascii="GHEA Grapalat" w:hAnsi="GHEA Grapalat"/>
              </w:rPr>
            </w:pPr>
          </w:p>
        </w:tc>
        <w:tc>
          <w:tcPr>
            <w:tcW w:w="1170" w:type="dxa"/>
            <w:shd w:val="clear" w:color="auto" w:fill="auto"/>
          </w:tcPr>
          <w:p>
            <w:pPr>
              <w:widowControl w:val="0"/>
              <w:spacing w:after="120"/>
              <w:jc w:val="center"/>
              <w:rPr>
                <w:rFonts w:ascii="GHEA Grapalat" w:hAnsi="GHEA Grapalat"/>
              </w:rPr>
            </w:pPr>
          </w:p>
        </w:tc>
        <w:tc>
          <w:tcPr>
            <w:tcW w:w="1216" w:type="dxa"/>
            <w:shd w:val="clear" w:color="auto" w:fill="auto"/>
          </w:tcPr>
          <w:p>
            <w:pPr>
              <w:widowControl w:val="0"/>
              <w:spacing w:after="120"/>
              <w:jc w:val="center"/>
              <w:rPr>
                <w:rFonts w:ascii="GHEA Grapalat" w:hAnsi="GHEA Grapalat"/>
              </w:rPr>
            </w:pPr>
          </w:p>
        </w:tc>
        <w:tc>
          <w:tcPr>
            <w:tcW w:w="2024" w:type="dxa"/>
            <w:shd w:val="clear" w:color="auto" w:fill="auto"/>
          </w:tcPr>
          <w:p>
            <w:pPr>
              <w:widowControl w:val="0"/>
              <w:spacing w:after="120"/>
              <w:jc w:val="center"/>
              <w:rPr>
                <w:rFonts w:ascii="GHEA Grapalat" w:hAnsi="GHEA Grapalat"/>
              </w:rPr>
            </w:pPr>
          </w:p>
        </w:tc>
      </w:tr>
    </w:tbl>
    <w:p>
      <w:pPr>
        <w:widowControl w:val="0"/>
        <w:spacing w:after="160"/>
        <w:jc w:val="center"/>
        <w:rPr>
          <w:rFonts w:ascii="GHEA Grapalat" w:hAnsi="GHEA Grapalat"/>
        </w:rPr>
      </w:pPr>
    </w:p>
    <w:p>
      <w:pPr>
        <w:widowControl w:val="0"/>
        <w:jc w:val="both"/>
        <w:rPr>
          <w:rFonts w:ascii="GHEA Grapalat" w:hAnsi="GHEA Grapalat"/>
          <w:u w:val="single"/>
        </w:rPr>
      </w:pPr>
      <w:r>
        <w:rPr>
          <w:rFonts w:ascii="GHEA Grapalat" w:hAnsi="GHEA Grapalat"/>
        </w:rPr>
        <w:t>Информация предоставлена ______________________________, являющимся сотрудником управления ______________________</w:t>
      </w:r>
    </w:p>
    <w:p>
      <w:pPr>
        <w:widowControl w:val="0"/>
        <w:tabs>
          <w:tab w:val="left" w:pos="11482"/>
        </w:tabs>
        <w:spacing w:after="160"/>
        <w:ind w:left="3828"/>
        <w:jc w:val="both"/>
        <w:rPr>
          <w:rFonts w:ascii="GHEA Grapalat" w:hAnsi="GHEA Grapalat"/>
        </w:rPr>
      </w:pPr>
      <w:r>
        <w:rPr>
          <w:rFonts w:ascii="GHEA Grapalat" w:hAnsi="GHEA Grapalat"/>
        </w:rPr>
        <w:t>имя, фамилия подпись</w:t>
      </w:r>
      <w:r>
        <w:rPr>
          <w:rFonts w:ascii="GHEA Grapalat" w:hAnsi="GHEA Grapalat"/>
        </w:rPr>
        <w:tab/>
      </w:r>
      <w:r>
        <w:rPr>
          <w:rFonts w:ascii="GHEA Grapalat" w:hAnsi="GHEA Grapalat"/>
        </w:rPr>
        <w:t xml:space="preserve">наименование управления </w:t>
      </w:r>
    </w:p>
    <w:p>
      <w:pPr>
        <w:pStyle w:val="13"/>
        <w:widowControl w:val="0"/>
        <w:spacing w:after="160" w:line="240" w:lineRule="auto"/>
        <w:ind w:firstLine="0"/>
        <w:rPr>
          <w:rFonts w:ascii="GHEA Grapalat" w:hAnsi="GHEA Grapalat" w:cs="Sylfaen"/>
          <w:i/>
          <w:sz w:val="24"/>
          <w:szCs w:val="24"/>
        </w:rPr>
      </w:pPr>
    </w:p>
    <w:p>
      <w:pPr>
        <w:pStyle w:val="23"/>
        <w:widowControl w:val="0"/>
        <w:spacing w:after="160" w:line="240" w:lineRule="auto"/>
        <w:jc w:val="right"/>
        <w:rPr>
          <w:rFonts w:ascii="GHEA Grapalat" w:hAnsi="GHEA Grapalat"/>
          <w:b/>
          <w:sz w:val="24"/>
          <w:szCs w:val="24"/>
        </w:rPr>
        <w:sectPr>
          <w:pgSz w:w="16838" w:h="11906" w:orient="landscape"/>
          <w:pgMar w:top="1418" w:right="1418" w:bottom="1418" w:left="1418" w:header="562" w:footer="562" w:gutter="0"/>
          <w:cols w:space="720" w:num="1"/>
        </w:sectPr>
      </w:pPr>
    </w:p>
    <w:p>
      <w:pPr>
        <w:widowControl w:val="0"/>
        <w:spacing w:after="160"/>
        <w:jc w:val="right"/>
        <w:rPr>
          <w:rFonts w:ascii="GHEA Grapalat" w:hAnsi="GHEA Grapalat" w:cs="GHEA Grapalat"/>
          <w:i/>
        </w:rPr>
      </w:pPr>
      <w:r>
        <w:rPr>
          <w:rFonts w:ascii="GHEA Grapalat" w:hAnsi="GHEA Grapalat"/>
          <w:i/>
        </w:rPr>
        <w:t>Приложение № 7</w:t>
      </w:r>
    </w:p>
    <w:p>
      <w:pPr>
        <w:widowControl w:val="0"/>
        <w:spacing w:after="160"/>
        <w:jc w:val="right"/>
        <w:rPr>
          <w:rFonts w:ascii="GHEA Grapalat" w:hAnsi="GHEA Grapalat" w:cs="GHEA Grapalat"/>
          <w:i/>
        </w:rPr>
      </w:pPr>
      <w:r>
        <w:rPr>
          <w:rFonts w:ascii="GHEA Grapalat" w:hAnsi="GHEA Grapalat"/>
          <w:i/>
        </w:rPr>
        <w:t>к Приглашению на запрос котировок</w:t>
      </w:r>
      <w:r>
        <w:rPr>
          <w:rFonts w:ascii="GHEA Grapalat" w:hAnsi="GHEA Grapalat" w:cs="GHEA Grapalat"/>
          <w:i/>
        </w:rPr>
        <w:br w:type="textWrapping"/>
      </w:r>
      <w:r>
        <w:rPr>
          <w:rFonts w:ascii="GHEA Grapalat" w:hAnsi="GHEA Grapalat"/>
          <w:i/>
        </w:rPr>
        <w:t xml:space="preserve">под кодом </w:t>
      </w:r>
      <w:r>
        <w:rPr>
          <w:rFonts w:ascii="GHEA Grapalat" w:hAnsi="GHEA Grapalat"/>
          <w:i/>
          <w:lang w:val="en-US"/>
        </w:rPr>
        <w:t>АМMHM</w:t>
      </w:r>
      <w:r>
        <w:rPr>
          <w:rFonts w:ascii="GHEA Grapalat" w:hAnsi="GHEA Grapalat"/>
          <w:i/>
        </w:rPr>
        <w:t>-GHAPDZB-20/1</w:t>
      </w:r>
    </w:p>
    <w:p>
      <w:pPr>
        <w:widowControl w:val="0"/>
        <w:spacing w:after="160"/>
        <w:jc w:val="center"/>
        <w:rPr>
          <w:rFonts w:ascii="GHEA Grapalat" w:hAnsi="GHEA Grapalat" w:cs="GHEA Grapalat"/>
        </w:rPr>
      </w:pPr>
    </w:p>
    <w:p>
      <w:pPr>
        <w:widowControl w:val="0"/>
        <w:spacing w:after="160"/>
        <w:jc w:val="center"/>
        <w:rPr>
          <w:rFonts w:ascii="GHEA Grapalat" w:hAnsi="GHEA Grapalat" w:cs="GHEA Grapalat"/>
          <w:b/>
        </w:rPr>
      </w:pPr>
      <w:r>
        <w:rPr>
          <w:rFonts w:ascii="GHEA Grapalat" w:hAnsi="GHEA Grapalat"/>
          <w:b/>
        </w:rPr>
        <w:t>СОГЛАШЕНИЕ О НЕУСТОЙКЕ</w:t>
      </w:r>
      <w:r>
        <w:rPr>
          <w:rFonts w:ascii="GHEA Grapalat" w:hAnsi="GHEA Grapalat" w:cs="GHEA Grapalat"/>
          <w:b/>
        </w:rPr>
        <w:br w:type="textWrapping"/>
      </w:r>
      <w:r>
        <w:rPr>
          <w:rFonts w:ascii="GHEA Grapalat" w:hAnsi="GHEA Grapalat"/>
          <w:b/>
        </w:rPr>
        <w:t>(обеспечение исполнения договора)</w:t>
      </w:r>
    </w:p>
    <w:p>
      <w:pPr>
        <w:widowControl w:val="0"/>
        <w:spacing w:after="160"/>
        <w:rPr>
          <w:rFonts w:ascii="GHEA Grapalat" w:hAnsi="GHEA Grapalat" w:cs="GHEA Grapalat"/>
          <w:b/>
        </w:rPr>
      </w:pPr>
    </w:p>
    <w:tbl>
      <w:tblPr>
        <w:tblStyle w:val="39"/>
        <w:tblW w:w="928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643" w:type="dxa"/>
          </w:tcPr>
          <w:p>
            <w:pPr>
              <w:widowControl w:val="0"/>
              <w:spacing w:after="160"/>
              <w:rPr>
                <w:rFonts w:ascii="GHEA Grapalat" w:hAnsi="GHEA Grapalat" w:cs="GHEA Grapalat"/>
                <w:b/>
                <w:lang w:val="ru-RU"/>
              </w:rPr>
            </w:pPr>
            <w:r>
              <w:rPr>
                <w:rFonts w:ascii="GHEA Grapalat" w:hAnsi="GHEA Grapalat"/>
                <w:lang w:val="en-US"/>
              </w:rPr>
              <w:t xml:space="preserve">С.  </w:t>
            </w:r>
            <w:r>
              <w:rPr>
                <w:rFonts w:ascii="GHEA Grapalat" w:hAnsi="GHEA Grapalat"/>
                <w:lang w:val="ru-RU"/>
              </w:rPr>
              <w:t>Мргаван</w:t>
            </w:r>
          </w:p>
        </w:tc>
        <w:tc>
          <w:tcPr>
            <w:tcW w:w="4643" w:type="dxa"/>
          </w:tcPr>
          <w:p>
            <w:pPr>
              <w:widowControl w:val="0"/>
              <w:spacing w:after="160"/>
              <w:jc w:val="right"/>
              <w:rPr>
                <w:rFonts w:ascii="GHEA Grapalat" w:hAnsi="GHEA Grapalat" w:cs="GHEA Grapalat"/>
                <w:b/>
                <w:lang w:val="en-US"/>
              </w:rPr>
            </w:pPr>
            <w:r>
              <w:rPr>
                <w:rFonts w:ascii="GHEA Grapalat" w:hAnsi="GHEA Grapalat"/>
              </w:rPr>
              <w:t>"</w:t>
            </w:r>
            <w:r>
              <w:rPr>
                <w:rFonts w:ascii="GHEA Grapalat" w:hAnsi="GHEA Grapalat"/>
              </w:rPr>
              <w:tab/>
            </w:r>
            <w:r>
              <w:rPr>
                <w:rFonts w:ascii="GHEA Grapalat" w:hAnsi="GHEA Grapalat"/>
              </w:rPr>
              <w:t>"</w:t>
            </w:r>
            <w:r>
              <w:rPr>
                <w:rFonts w:ascii="GHEA Grapalat" w:hAnsi="GHEA Grapalat"/>
              </w:rPr>
              <w:tab/>
            </w:r>
            <w:r>
              <w:rPr>
                <w:rFonts w:ascii="GHEA Grapalat" w:hAnsi="GHEA Grapalat"/>
              </w:rPr>
              <w:t>20</w:t>
            </w:r>
            <w:r>
              <w:rPr>
                <w:rFonts w:ascii="GHEA Grapalat" w:hAnsi="GHEA Grapalat"/>
              </w:rPr>
              <w:tab/>
            </w:r>
            <w:r>
              <w:rPr>
                <w:rFonts w:ascii="GHEA Grapalat" w:hAnsi="GHEA Grapalat"/>
              </w:rPr>
              <w:t>г.</w:t>
            </w:r>
            <w:r>
              <w:rPr>
                <w:rStyle w:val="32"/>
                <w:rFonts w:ascii="GHEA Grapalat" w:hAnsi="GHEA Grapalat"/>
              </w:rPr>
              <w:footnoteReference w:id="8" w:customMarkFollows="1"/>
              <w:sym w:font="Symbol" w:char="F02A"/>
            </w:r>
            <w:r>
              <w:rPr>
                <w:rStyle w:val="32"/>
                <w:rFonts w:ascii="GHEA Grapalat" w:hAnsi="GHEA Grapalat"/>
              </w:rPr>
              <w:sym w:font="Symbol" w:char="F02A"/>
            </w:r>
          </w:p>
        </w:tc>
      </w:tr>
    </w:tbl>
    <w:p>
      <w:pPr>
        <w:widowControl w:val="0"/>
        <w:spacing w:after="160"/>
        <w:rPr>
          <w:rFonts w:ascii="GHEA Grapalat" w:hAnsi="GHEA Grapalat" w:cs="GHEA Grapalat"/>
        </w:rPr>
      </w:pPr>
    </w:p>
    <w:p>
      <w:pPr>
        <w:widowControl w:val="0"/>
        <w:tabs>
          <w:tab w:val="left" w:pos="7088"/>
        </w:tabs>
        <w:rPr>
          <w:rFonts w:ascii="GHEA Grapalat" w:hAnsi="GHEA Grapalat"/>
          <w:lang w:val="en-US"/>
        </w:rPr>
      </w:pPr>
      <w:r>
        <w:rPr>
          <w:rFonts w:ascii="GHEA Grapalat" w:hAnsi="GHEA Grapalat"/>
        </w:rPr>
        <w:t>__________________________________, в лице директора Компании_____________,</w:t>
      </w:r>
    </w:p>
    <w:p>
      <w:pPr>
        <w:widowControl w:val="0"/>
        <w:tabs>
          <w:tab w:val="left" w:pos="7088"/>
        </w:tabs>
        <w:spacing w:after="160"/>
        <w:rPr>
          <w:rFonts w:ascii="GHEA Grapalat" w:hAnsi="GHEA Grapalat" w:cs="GHEA Grapalat"/>
          <w:u w:val="single"/>
          <w:vertAlign w:val="subscript"/>
        </w:rPr>
      </w:pPr>
      <w:r>
        <w:rPr>
          <w:rFonts w:ascii="GHEA Grapalat" w:hAnsi="GHEA Grapalat"/>
        </w:rPr>
        <w:t xml:space="preserve">Имя, фамилия, паспортные данные директора компании </w:t>
      </w:r>
      <w:r>
        <w:rPr>
          <w:rFonts w:ascii="GHEA Grapalat" w:hAnsi="GHEA Grapalat"/>
        </w:rPr>
        <w:tab/>
      </w:r>
      <w:r>
        <w:rPr>
          <w:rFonts w:ascii="GHEA Grapalat" w:hAnsi="GHEA Grapalat"/>
        </w:rPr>
        <w:t>наименование Компании</w:t>
      </w:r>
    </w:p>
    <w:p>
      <w:pPr>
        <w:widowControl w:val="0"/>
        <w:spacing w:after="16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pPr>
        <w:widowControl w:val="0"/>
        <w:spacing w:after="160"/>
        <w:ind w:firstLine="708"/>
        <w:jc w:val="both"/>
        <w:rPr>
          <w:rFonts w:ascii="GHEA Grapalat" w:hAnsi="GHEA Grapalat" w:cs="GHEA Grapalat"/>
        </w:rPr>
      </w:pPr>
    </w:p>
    <w:p>
      <w:pPr>
        <w:widowControl w:val="0"/>
        <w:spacing w:after="160"/>
        <w:jc w:val="center"/>
        <w:rPr>
          <w:rFonts w:ascii="GHEA Grapalat" w:hAnsi="GHEA Grapalat" w:cs="GHEA Grapalat"/>
          <w:b/>
          <w:bCs/>
        </w:rPr>
      </w:pPr>
      <w:r>
        <w:rPr>
          <w:rFonts w:ascii="GHEA Grapalat" w:hAnsi="GHEA Grapalat"/>
          <w:b/>
        </w:rPr>
        <w:t>1. Предмет соглашения</w:t>
      </w:r>
    </w:p>
    <w:p>
      <w:pPr>
        <w:widowControl w:val="0"/>
        <w:tabs>
          <w:tab w:val="left" w:pos="1134"/>
        </w:tabs>
        <w:ind w:firstLine="567"/>
        <w:jc w:val="both"/>
        <w:rPr>
          <w:rFonts w:ascii="GHEA Grapalat" w:hAnsi="GHEA Grapalat" w:cs="GHEA Grapalat"/>
        </w:rPr>
      </w:pPr>
      <w:r>
        <w:rPr>
          <w:rFonts w:ascii="GHEA Grapalat" w:hAnsi="GHEA Grapalat"/>
        </w:rPr>
        <w:t>1.1.</w:t>
      </w:r>
      <w:r>
        <w:rPr>
          <w:rFonts w:ascii="GHEA Grapalat" w:hAnsi="GHEA Grapalat"/>
        </w:rPr>
        <w:tab/>
      </w:r>
      <w:r>
        <w:rPr>
          <w:rFonts w:ascii="GHEA Grapalat" w:hAnsi="GHEA Grapalat"/>
        </w:rPr>
        <w:t>Компания участвует в организованной ,,</w:t>
      </w:r>
      <w:r>
        <w:rPr>
          <w:rFonts w:ascii="GHEA Grapalat" w:hAnsi="GHEA Grapalat"/>
          <w:lang w:val="ru-RU"/>
        </w:rPr>
        <w:t>МргаванскийДетский сад</w:t>
      </w:r>
      <w:r>
        <w:rPr>
          <w:rFonts w:ascii="GHEA Grapalat" w:hAnsi="GHEA Grapalat"/>
          <w:lang w:val="af-ZA"/>
        </w:rPr>
        <w:t xml:space="preserve"> , Араратской области РА’’</w:t>
      </w:r>
      <w:r>
        <w:rPr>
          <w:rFonts w:ascii="GHEA Grapalat" w:hAnsi="GHEA Grapalat"/>
        </w:rPr>
        <w:t xml:space="preserve"> </w:t>
      </w:r>
      <w:r>
        <w:rPr>
          <w:rFonts w:ascii="GHEA Grapalat" w:hAnsi="GHEA Grapalat"/>
          <w:lang w:val="ru-RU"/>
        </w:rPr>
        <w:t>НКО</w:t>
      </w:r>
      <w:r>
        <w:rPr>
          <w:rFonts w:ascii="GHEA Grapalat" w:hAnsi="GHEA Grapalat"/>
        </w:rPr>
        <w:t xml:space="preserve"> (далее — Заказчик) процедуре закупок под кодом </w:t>
      </w:r>
      <w:r>
        <w:rPr>
          <w:rFonts w:ascii="GHEA Grapalat" w:hAnsi="GHEA Grapalat"/>
          <w:i/>
          <w:lang w:val="en-US"/>
        </w:rPr>
        <w:t>АМMHM</w:t>
      </w:r>
      <w:r>
        <w:rPr>
          <w:rFonts w:ascii="GHEA Grapalat" w:hAnsi="GHEA Grapalat"/>
          <w:i/>
        </w:rPr>
        <w:t>-GHAPDZB-20/1.</w:t>
      </w:r>
    </w:p>
    <w:p>
      <w:pPr>
        <w:widowControl w:val="0"/>
        <w:tabs>
          <w:tab w:val="left" w:pos="1134"/>
        </w:tabs>
        <w:spacing w:after="160"/>
        <w:ind w:firstLine="567"/>
        <w:jc w:val="both"/>
        <w:rPr>
          <w:rFonts w:ascii="GHEA Grapalat" w:hAnsi="GHEA Grapalat" w:cs="GHEA Grapalat"/>
        </w:rPr>
      </w:pPr>
      <w:r>
        <w:rPr>
          <w:rFonts w:ascii="GHEA Grapalat" w:hAnsi="GHEA Grapalat"/>
        </w:rPr>
        <w:t>1.2.</w:t>
      </w:r>
      <w:r>
        <w:rPr>
          <w:rFonts w:ascii="GHEA Grapalat" w:hAnsi="GHEA Grapalat"/>
        </w:rPr>
        <w:tab/>
      </w:r>
      <w:r>
        <w:rPr>
          <w:rFonts w:ascii="GHEA Grapalat" w:hAnsi="GHEA Grapalat"/>
        </w:rPr>
        <w:t>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pPr>
        <w:widowControl w:val="0"/>
        <w:tabs>
          <w:tab w:val="left" w:pos="1134"/>
        </w:tabs>
        <w:spacing w:after="160"/>
        <w:ind w:firstLine="567"/>
        <w:jc w:val="both"/>
        <w:rPr>
          <w:rFonts w:ascii="GHEA Grapalat" w:hAnsi="GHEA Grapalat" w:cs="GHEA Grapalat"/>
          <w:color w:val="000000"/>
        </w:rPr>
      </w:pPr>
      <w:r>
        <w:rPr>
          <w:rFonts w:ascii="GHEA Grapalat" w:hAnsi="GHEA Grapalat"/>
          <w:color w:val="000000"/>
        </w:rPr>
        <w:t>1.3.</w:t>
      </w:r>
      <w:r>
        <w:rPr>
          <w:rFonts w:ascii="GHEA Grapalat" w:hAnsi="GHEA Grapalat"/>
          <w:color w:val="000000"/>
        </w:rPr>
        <w:tab/>
      </w:r>
      <w:r>
        <w:rPr>
          <w:rFonts w:ascii="GHEA Grapalat" w:hAnsi="GHEA Grapalat"/>
          <w:color w:val="000000"/>
        </w:rPr>
        <w:t>Подписав платежное требование (далее — Требование), прилагаемое к настоящему Соглашению о неустойке, Компания безотзывно соглашается, что:</w:t>
      </w:r>
    </w:p>
    <w:p>
      <w:pPr>
        <w:widowControl w:val="0"/>
        <w:tabs>
          <w:tab w:val="left" w:pos="1134"/>
        </w:tabs>
        <w:spacing w:after="160"/>
        <w:ind w:firstLine="567"/>
        <w:jc w:val="both"/>
        <w:rPr>
          <w:rFonts w:ascii="GHEA Grapalat" w:hAnsi="GHEA Grapalat" w:cs="GHEA Grapalat"/>
          <w:color w:val="000000"/>
        </w:rPr>
      </w:pPr>
      <w:r>
        <w:rPr>
          <w:rFonts w:ascii="GHEA Grapalat" w:hAnsi="GHEA Grapalat"/>
          <w:color w:val="000000"/>
        </w:rPr>
        <w:t>а)</w:t>
      </w:r>
      <w:r>
        <w:rPr>
          <w:rFonts w:ascii="GHEA Grapalat" w:hAnsi="GHEA Grapalat"/>
          <w:color w:val="000000"/>
        </w:rPr>
        <w:tab/>
      </w:r>
      <w:r>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pPr>
        <w:widowControl w:val="0"/>
        <w:tabs>
          <w:tab w:val="left" w:pos="1134"/>
        </w:tabs>
        <w:spacing w:after="160"/>
        <w:ind w:firstLine="567"/>
        <w:jc w:val="both"/>
        <w:rPr>
          <w:rFonts w:ascii="GHEA Grapalat" w:hAnsi="GHEA Grapalat" w:cs="GHEA Grapalat"/>
          <w:color w:val="000000"/>
        </w:rPr>
      </w:pPr>
      <w:r>
        <w:rPr>
          <w:rFonts w:ascii="GHEA Grapalat" w:hAnsi="GHEA Grapalat"/>
          <w:color w:val="000000"/>
        </w:rPr>
        <w:t>б)</w:t>
      </w:r>
      <w:r>
        <w:rPr>
          <w:rFonts w:ascii="GHEA Grapalat" w:hAnsi="GHEA Grapalat"/>
          <w:color w:val="000000"/>
        </w:rPr>
        <w:tab/>
      </w:r>
      <w:r>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pPr>
        <w:widowControl w:val="0"/>
        <w:tabs>
          <w:tab w:val="left" w:pos="1134"/>
        </w:tabs>
        <w:spacing w:after="160"/>
        <w:ind w:firstLine="567"/>
        <w:jc w:val="both"/>
        <w:rPr>
          <w:rFonts w:ascii="GHEA Grapalat" w:hAnsi="GHEA Grapalat" w:cs="GHEA Grapalat"/>
          <w:color w:val="000000"/>
        </w:rPr>
      </w:pPr>
      <w:r>
        <w:rPr>
          <w:rFonts w:ascii="GHEA Grapalat" w:hAnsi="GHEA Grapalat"/>
          <w:color w:val="000000"/>
        </w:rPr>
        <w:t>в)</w:t>
      </w:r>
      <w:r>
        <w:rPr>
          <w:rFonts w:ascii="GHEA Grapalat" w:hAnsi="GHEA Grapalat"/>
          <w:color w:val="000000"/>
        </w:rPr>
        <w:tab/>
      </w:r>
      <w:r>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pPr>
        <w:widowControl w:val="0"/>
        <w:tabs>
          <w:tab w:val="left" w:pos="1134"/>
        </w:tabs>
        <w:spacing w:after="160"/>
        <w:ind w:firstLine="567"/>
        <w:jc w:val="both"/>
        <w:rPr>
          <w:rFonts w:ascii="GHEA Grapalat" w:hAnsi="GHEA Grapalat" w:cs="GHEA Grapalat"/>
          <w:color w:val="000000"/>
        </w:rPr>
      </w:pPr>
      <w:r>
        <w:rPr>
          <w:rFonts w:ascii="GHEA Grapalat" w:hAnsi="GHEA Grapalat"/>
          <w:color w:val="000000"/>
        </w:rPr>
        <w:t>г)</w:t>
      </w:r>
      <w:r>
        <w:rPr>
          <w:rFonts w:ascii="GHEA Grapalat" w:hAnsi="GHEA Grapalat"/>
          <w:color w:val="000000"/>
        </w:rPr>
        <w:tab/>
      </w:r>
      <w:r>
        <w:rPr>
          <w:rFonts w:ascii="GHEA Grapalat" w:hAnsi="GHEA Grapalat"/>
          <w:color w:val="000000"/>
        </w:rPr>
        <w:t>Компания подтверждает, что акцептовала Требование в полном размере суммы неустойки.</w:t>
      </w:r>
    </w:p>
    <w:p>
      <w:pPr>
        <w:widowControl w:val="0"/>
        <w:tabs>
          <w:tab w:val="left" w:pos="1134"/>
        </w:tabs>
        <w:spacing w:after="160"/>
        <w:ind w:firstLine="567"/>
        <w:jc w:val="both"/>
        <w:rPr>
          <w:rFonts w:ascii="GHEA Grapalat" w:hAnsi="GHEA Grapalat" w:cs="GHEA Grapalat"/>
        </w:rPr>
      </w:pPr>
      <w:r>
        <w:rPr>
          <w:rFonts w:ascii="GHEA Grapalat" w:hAnsi="GHEA Grapalat"/>
        </w:rPr>
        <w:t>д)</w:t>
      </w:r>
      <w:r>
        <w:rPr>
          <w:rFonts w:ascii="GHEA Grapalat" w:hAnsi="GHEA Grapalat"/>
        </w:rPr>
        <w:tab/>
      </w:r>
      <w:r>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pPr>
        <w:widowControl w:val="0"/>
        <w:tabs>
          <w:tab w:val="left" w:pos="1134"/>
        </w:tabs>
        <w:spacing w:after="160"/>
        <w:ind w:firstLine="567"/>
        <w:jc w:val="both"/>
        <w:rPr>
          <w:rFonts w:ascii="GHEA Grapalat" w:hAnsi="GHEA Grapalat" w:cs="GHEA Grapalat"/>
        </w:rPr>
      </w:pPr>
      <w:r>
        <w:rPr>
          <w:rFonts w:ascii="GHEA Grapalat" w:hAnsi="GHEA Grapalat"/>
        </w:rPr>
        <w:t>1.4.</w:t>
      </w:r>
      <w:r>
        <w:rPr>
          <w:rFonts w:ascii="GHEA Grapalat" w:hAnsi="GHEA Grapalat"/>
        </w:rPr>
        <w:tab/>
      </w:r>
      <w:r>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pPr>
        <w:widowControl w:val="0"/>
        <w:tabs>
          <w:tab w:val="left" w:pos="1134"/>
        </w:tabs>
        <w:spacing w:after="160"/>
        <w:ind w:firstLine="567"/>
        <w:jc w:val="both"/>
        <w:rPr>
          <w:rFonts w:ascii="GHEA Grapalat" w:hAnsi="GHEA Grapalat" w:cs="GHEA Grapalat"/>
          <w:color w:val="000000"/>
        </w:rPr>
      </w:pPr>
      <w:r>
        <w:rPr>
          <w:rFonts w:ascii="GHEA Grapalat" w:hAnsi="GHEA Grapalat"/>
          <w:color w:val="000000"/>
        </w:rPr>
        <w:t>1.5.</w:t>
      </w:r>
      <w:r>
        <w:rPr>
          <w:rFonts w:ascii="GHEA Grapalat" w:hAnsi="GHEA Grapalat"/>
          <w:color w:val="000000"/>
        </w:rPr>
        <w:tab/>
      </w:r>
      <w:r>
        <w:rPr>
          <w:rFonts w:ascii="GHEA Grapalat" w:hAnsi="GHEA Grapalat"/>
          <w:color w:val="000000"/>
        </w:rPr>
        <w:t>Заказчик может представить в Банк-плательщик иные дополнительные документы.</w:t>
      </w:r>
    </w:p>
    <w:p>
      <w:pPr>
        <w:widowControl w:val="0"/>
        <w:tabs>
          <w:tab w:val="left" w:pos="1134"/>
        </w:tabs>
        <w:spacing w:after="160"/>
        <w:ind w:firstLine="567"/>
        <w:jc w:val="both"/>
        <w:rPr>
          <w:rFonts w:ascii="GHEA Grapalat" w:hAnsi="GHEA Grapalat" w:cs="GHEA Grapalat"/>
        </w:rPr>
      </w:pPr>
      <w:r>
        <w:rPr>
          <w:rFonts w:ascii="GHEA Grapalat" w:hAnsi="GHEA Grapalat"/>
        </w:rPr>
        <w:t>1.6.</w:t>
      </w:r>
      <w:r>
        <w:rPr>
          <w:rFonts w:ascii="GHEA Grapalat" w:hAnsi="GHEA Grapalat"/>
        </w:rPr>
        <w:tab/>
      </w:r>
      <w:r>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pPr>
        <w:widowControl w:val="0"/>
        <w:tabs>
          <w:tab w:val="left" w:pos="1134"/>
        </w:tabs>
        <w:spacing w:after="160"/>
        <w:ind w:firstLine="567"/>
        <w:jc w:val="both"/>
        <w:rPr>
          <w:rFonts w:ascii="GHEA Grapalat" w:hAnsi="GHEA Grapalat" w:cs="GHEA Grapalat"/>
        </w:rPr>
      </w:pPr>
      <w:r>
        <w:rPr>
          <w:rFonts w:ascii="GHEA Grapalat" w:hAnsi="GHEA Grapalat"/>
        </w:rPr>
        <w:t>1.7.</w:t>
      </w:r>
      <w:r>
        <w:rPr>
          <w:rFonts w:ascii="GHEA Grapalat" w:hAnsi="GHEA Grapalat"/>
        </w:rPr>
        <w:tab/>
      </w:r>
      <w:r>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pPr>
        <w:widowControl w:val="0"/>
        <w:tabs>
          <w:tab w:val="left" w:pos="1134"/>
        </w:tabs>
        <w:spacing w:after="160"/>
        <w:ind w:firstLine="567"/>
        <w:jc w:val="both"/>
        <w:rPr>
          <w:rFonts w:ascii="GHEA Grapalat" w:hAnsi="GHEA Grapalat" w:cs="GHEA Grapalat"/>
        </w:rPr>
      </w:pPr>
      <w:r>
        <w:rPr>
          <w:rFonts w:ascii="GHEA Grapalat" w:hAnsi="GHEA Grapalat"/>
        </w:rPr>
        <w:t>1.8.</w:t>
      </w:r>
      <w:r>
        <w:rPr>
          <w:rFonts w:ascii="GHEA Grapalat" w:hAnsi="GHEA Grapalat"/>
        </w:rPr>
        <w:tab/>
      </w:r>
      <w:r>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pPr>
        <w:widowControl w:val="0"/>
        <w:spacing w:after="160"/>
        <w:jc w:val="center"/>
        <w:rPr>
          <w:rFonts w:ascii="GHEA Grapalat" w:hAnsi="GHEA Grapalat" w:cs="GHEA Grapalat"/>
          <w:b/>
          <w:bCs/>
        </w:rPr>
      </w:pPr>
      <w:r>
        <w:rPr>
          <w:rFonts w:ascii="GHEA Grapalat" w:hAnsi="GHEA Grapalat"/>
          <w:b/>
        </w:rPr>
        <w:t>2. Иные условия</w:t>
      </w:r>
    </w:p>
    <w:p>
      <w:pPr>
        <w:widowControl w:val="0"/>
        <w:tabs>
          <w:tab w:val="left" w:pos="1134"/>
        </w:tabs>
        <w:spacing w:after="160"/>
        <w:ind w:firstLine="567"/>
        <w:jc w:val="both"/>
        <w:rPr>
          <w:rFonts w:ascii="GHEA Grapalat" w:hAnsi="GHEA Grapalat" w:cs="GHEA Grapalat"/>
        </w:rPr>
      </w:pPr>
      <w:r>
        <w:rPr>
          <w:rFonts w:ascii="GHEA Grapalat" w:hAnsi="GHEA Grapalat"/>
        </w:rPr>
        <w:t>2.1.</w:t>
      </w:r>
      <w:r>
        <w:rPr>
          <w:rFonts w:ascii="GHEA Grapalat" w:hAnsi="GHEA Grapalat"/>
        </w:rPr>
        <w:tab/>
      </w:r>
      <w:r>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w:t>
      </w:r>
    </w:p>
    <w:p>
      <w:pPr>
        <w:widowControl w:val="0"/>
        <w:tabs>
          <w:tab w:val="left" w:pos="1134"/>
        </w:tabs>
        <w:spacing w:after="160"/>
        <w:ind w:firstLine="567"/>
        <w:jc w:val="both"/>
        <w:rPr>
          <w:rFonts w:ascii="GHEA Grapalat" w:hAnsi="GHEA Grapalat"/>
        </w:rPr>
      </w:pPr>
      <w:r>
        <w:rPr>
          <w:rFonts w:ascii="GHEA Grapalat" w:hAnsi="GHEA Grapalat"/>
        </w:rPr>
        <w:t>2.2.</w:t>
      </w:r>
      <w:r>
        <w:rPr>
          <w:rFonts w:ascii="GHEA Grapalat" w:hAnsi="GHEA Grapalat"/>
        </w:rPr>
        <w:tab/>
      </w:r>
      <w:r>
        <w:rPr>
          <w:rFonts w:ascii="GHEA Grapalat" w:hAnsi="GHEA Grapalat"/>
        </w:rPr>
        <w:t>Представив настоящее Соглашение и прилагаемое Требование в Банк-плательщик:</w:t>
      </w:r>
    </w:p>
    <w:p>
      <w:pPr>
        <w:widowControl w:val="0"/>
        <w:tabs>
          <w:tab w:val="left" w:pos="1134"/>
        </w:tabs>
        <w:spacing w:after="160"/>
        <w:ind w:firstLine="567"/>
        <w:jc w:val="both"/>
        <w:rPr>
          <w:rFonts w:ascii="GHEA Grapalat" w:hAnsi="GHEA Grapalat" w:cs="GHEA Grapalat"/>
        </w:rPr>
      </w:pPr>
    </w:p>
    <w:p>
      <w:pPr>
        <w:widowControl w:val="0"/>
        <w:tabs>
          <w:tab w:val="left" w:pos="1276"/>
        </w:tabs>
        <w:spacing w:after="160"/>
        <w:ind w:firstLine="567"/>
        <w:jc w:val="both"/>
        <w:rPr>
          <w:rFonts w:ascii="GHEA Grapalat" w:hAnsi="GHEA Grapalat"/>
        </w:rPr>
      </w:pPr>
      <w:r>
        <w:rPr>
          <w:rFonts w:ascii="GHEA Grapalat" w:hAnsi="GHEA Grapalat"/>
        </w:rPr>
        <w:t>2.2.1.</w:t>
      </w:r>
      <w:r>
        <w:rPr>
          <w:rFonts w:ascii="GHEA Grapalat" w:hAnsi="GHEA Grapalat"/>
        </w:rPr>
        <w:tab/>
      </w:r>
      <w:r>
        <w:rPr>
          <w:rFonts w:ascii="GHEA Grapalat" w:hAnsi="GHEA Grapalat"/>
        </w:rPr>
        <w:t>Заказчик подтверждает, что Компания допустила нарушение договорных обязательств, а</w:t>
      </w:r>
    </w:p>
    <w:p>
      <w:pPr>
        <w:widowControl w:val="0"/>
        <w:tabs>
          <w:tab w:val="left" w:pos="1276"/>
        </w:tabs>
        <w:spacing w:after="160"/>
        <w:ind w:firstLine="567"/>
        <w:jc w:val="both"/>
        <w:rPr>
          <w:rFonts w:ascii="GHEA Grapalat" w:hAnsi="GHEA Grapalat" w:cs="GHEA Grapalat"/>
        </w:rPr>
      </w:pPr>
      <w:r>
        <w:rPr>
          <w:rFonts w:ascii="GHEA Grapalat" w:hAnsi="GHEA Grapalat"/>
        </w:rPr>
        <w:t>2.2.2.</w:t>
      </w:r>
      <w:r>
        <w:rPr>
          <w:rFonts w:ascii="GHEA Grapalat" w:hAnsi="GHEA Grapalat"/>
        </w:rPr>
        <w:tab/>
      </w:r>
      <w:r>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pPr>
        <w:widowControl w:val="0"/>
        <w:tabs>
          <w:tab w:val="left" w:pos="1134"/>
        </w:tabs>
        <w:spacing w:after="160"/>
        <w:ind w:firstLine="567"/>
        <w:jc w:val="both"/>
        <w:rPr>
          <w:rFonts w:ascii="GHEA Grapalat" w:hAnsi="GHEA Grapalat" w:cs="GHEA Grapalat"/>
        </w:rPr>
      </w:pPr>
      <w:r>
        <w:rPr>
          <w:rFonts w:ascii="GHEA Grapalat" w:hAnsi="GHEA Grapalat"/>
        </w:rPr>
        <w:t>2.3.</w:t>
      </w:r>
      <w:r>
        <w:rPr>
          <w:rFonts w:ascii="GHEA Grapalat" w:hAnsi="GHEA Grapalat"/>
        </w:rPr>
        <w:tab/>
      </w:r>
      <w:r>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pPr>
        <w:widowControl w:val="0"/>
        <w:spacing w:after="160"/>
        <w:ind w:firstLine="567"/>
        <w:jc w:val="both"/>
        <w:rPr>
          <w:rFonts w:ascii="GHEA Grapalat" w:hAnsi="GHEA Grapalat" w:cs="GHEA Grapalat"/>
        </w:rPr>
      </w:pPr>
    </w:p>
    <w:p>
      <w:pPr>
        <w:widowControl w:val="0"/>
        <w:spacing w:after="160"/>
        <w:ind w:firstLine="567"/>
        <w:jc w:val="center"/>
        <w:rPr>
          <w:rFonts w:ascii="GHEA Grapalat" w:hAnsi="GHEA Grapalat" w:cs="GHEA Grapalat"/>
        </w:rPr>
      </w:pPr>
      <w:r>
        <w:rPr>
          <w:rFonts w:ascii="GHEA Grapalat" w:hAnsi="GHEA Grapalat"/>
          <w:b/>
        </w:rPr>
        <w:t>3. Адрес, банковские реквизиты Компании</w:t>
      </w:r>
    </w:p>
    <w:p>
      <w:pPr>
        <w:widowControl w:val="0"/>
        <w:jc w:val="both"/>
        <w:rPr>
          <w:rFonts w:ascii="GHEA Grapalat" w:hAnsi="GHEA Grapalat"/>
        </w:rPr>
      </w:pPr>
      <w:r>
        <w:rPr>
          <w:rFonts w:ascii="GHEA Grapalat" w:hAnsi="GHEA Grapalat"/>
        </w:rPr>
        <w:t>__________________________________</w:t>
      </w:r>
    </w:p>
    <w:p>
      <w:pPr>
        <w:widowControl w:val="0"/>
        <w:spacing w:after="160"/>
        <w:ind w:right="4959"/>
        <w:jc w:val="center"/>
        <w:rPr>
          <w:rFonts w:ascii="GHEA Grapalat" w:hAnsi="GHEA Grapalat"/>
        </w:rPr>
      </w:pPr>
      <w:r>
        <w:rPr>
          <w:rFonts w:ascii="GHEA Grapalat" w:hAnsi="GHEA Grapalat"/>
        </w:rPr>
        <w:t>наименование компании</w:t>
      </w:r>
    </w:p>
    <w:p>
      <w:pPr>
        <w:widowControl w:val="0"/>
        <w:jc w:val="both"/>
        <w:rPr>
          <w:rFonts w:ascii="GHEA Grapalat" w:hAnsi="GHEA Grapalat"/>
        </w:rPr>
      </w:pPr>
      <w:r>
        <w:rPr>
          <w:rFonts w:ascii="GHEA Grapalat" w:hAnsi="GHEA Grapalat"/>
        </w:rPr>
        <w:t>__________________________________</w:t>
      </w:r>
    </w:p>
    <w:p>
      <w:pPr>
        <w:widowControl w:val="0"/>
        <w:spacing w:after="160"/>
        <w:ind w:right="4959"/>
        <w:jc w:val="center"/>
        <w:rPr>
          <w:rFonts w:ascii="GHEA Grapalat" w:hAnsi="GHEA Grapalat"/>
        </w:rPr>
      </w:pPr>
      <w:r>
        <w:rPr>
          <w:rFonts w:ascii="GHEA Grapalat" w:hAnsi="GHEA Grapalat"/>
        </w:rPr>
        <w:t>адрес компании</w:t>
      </w:r>
    </w:p>
    <w:p>
      <w:pPr>
        <w:widowControl w:val="0"/>
        <w:jc w:val="both"/>
        <w:rPr>
          <w:rFonts w:ascii="GHEA Grapalat" w:hAnsi="GHEA Grapalat"/>
        </w:rPr>
      </w:pPr>
      <w:r>
        <w:rPr>
          <w:rFonts w:ascii="GHEA Grapalat" w:hAnsi="GHEA Grapalat"/>
        </w:rPr>
        <w:t>__________________________________</w:t>
      </w:r>
    </w:p>
    <w:p>
      <w:pPr>
        <w:widowControl w:val="0"/>
        <w:spacing w:after="160"/>
        <w:ind w:right="4959"/>
        <w:jc w:val="center"/>
        <w:rPr>
          <w:rFonts w:ascii="GHEA Grapalat" w:hAnsi="GHEA Grapalat"/>
        </w:rPr>
      </w:pPr>
      <w:r>
        <w:rPr>
          <w:rFonts w:ascii="GHEA Grapalat" w:hAnsi="GHEA Grapalat"/>
        </w:rPr>
        <w:t>наименование обслуживающего компанию банка</w:t>
      </w:r>
    </w:p>
    <w:p>
      <w:pPr>
        <w:widowControl w:val="0"/>
        <w:jc w:val="both"/>
        <w:rPr>
          <w:rFonts w:ascii="GHEA Grapalat" w:hAnsi="GHEA Grapalat"/>
        </w:rPr>
      </w:pPr>
      <w:r>
        <w:rPr>
          <w:rFonts w:ascii="GHEA Grapalat" w:hAnsi="GHEA Grapalat"/>
        </w:rPr>
        <w:t>__________________________________</w:t>
      </w:r>
    </w:p>
    <w:p>
      <w:pPr>
        <w:widowControl w:val="0"/>
        <w:spacing w:after="160"/>
        <w:ind w:right="4959"/>
        <w:jc w:val="center"/>
        <w:rPr>
          <w:rFonts w:ascii="GHEA Grapalat" w:hAnsi="GHEA Grapalat"/>
        </w:rPr>
      </w:pPr>
      <w:r>
        <w:rPr>
          <w:rFonts w:ascii="GHEA Grapalat" w:hAnsi="GHEA Grapalat"/>
        </w:rPr>
        <w:t>номер банковского счета компании</w:t>
      </w:r>
    </w:p>
    <w:p>
      <w:pPr>
        <w:widowControl w:val="0"/>
        <w:jc w:val="both"/>
        <w:rPr>
          <w:rFonts w:ascii="GHEA Grapalat" w:hAnsi="GHEA Grapalat"/>
        </w:rPr>
      </w:pPr>
      <w:r>
        <w:rPr>
          <w:rFonts w:ascii="GHEA Grapalat" w:hAnsi="GHEA Grapalat"/>
        </w:rPr>
        <w:t>__________________________________</w:t>
      </w:r>
    </w:p>
    <w:p>
      <w:pPr>
        <w:widowControl w:val="0"/>
        <w:spacing w:after="160"/>
        <w:ind w:right="4959"/>
        <w:jc w:val="center"/>
        <w:rPr>
          <w:rFonts w:ascii="GHEA Grapalat" w:hAnsi="GHEA Grapalat"/>
        </w:rPr>
      </w:pPr>
      <w:r>
        <w:rPr>
          <w:rFonts w:ascii="GHEA Grapalat" w:hAnsi="GHEA Grapalat"/>
        </w:rPr>
        <w:t>учетный номер налогоплательщика компании</w:t>
      </w:r>
    </w:p>
    <w:p>
      <w:pPr>
        <w:widowControl w:val="0"/>
        <w:jc w:val="both"/>
        <w:rPr>
          <w:rFonts w:ascii="GHEA Grapalat" w:hAnsi="GHEA Grapalat"/>
        </w:rPr>
      </w:pPr>
      <w:r>
        <w:rPr>
          <w:rFonts w:ascii="GHEA Grapalat" w:hAnsi="GHEA Grapalat"/>
        </w:rPr>
        <w:t>__________________________________</w:t>
      </w:r>
    </w:p>
    <w:p>
      <w:pPr>
        <w:widowControl w:val="0"/>
        <w:spacing w:after="160"/>
        <w:ind w:right="4959"/>
        <w:jc w:val="center"/>
        <w:rPr>
          <w:rFonts w:ascii="GHEA Grapalat" w:hAnsi="GHEA Grapalat"/>
        </w:rPr>
      </w:pPr>
      <w:r>
        <w:rPr>
          <w:rFonts w:ascii="GHEA Grapalat" w:hAnsi="GHEA Grapalat"/>
        </w:rPr>
        <w:t>имя, фамилия и подпись директора компании</w:t>
      </w:r>
    </w:p>
    <w:p>
      <w:pPr>
        <w:widowControl w:val="0"/>
        <w:spacing w:after="160"/>
        <w:jc w:val="both"/>
        <w:rPr>
          <w:rFonts w:ascii="GHEA Grapalat" w:hAnsi="GHEA Grapalat"/>
        </w:rPr>
      </w:pPr>
    </w:p>
    <w:p>
      <w:pPr>
        <w:widowControl w:val="0"/>
        <w:spacing w:after="160"/>
        <w:jc w:val="both"/>
        <w:rPr>
          <w:rFonts w:ascii="GHEA Grapalat" w:hAnsi="GHEA Grapalat"/>
        </w:rPr>
      </w:pPr>
      <w:r>
        <w:rPr>
          <w:rFonts w:ascii="GHEA Grapalat" w:hAnsi="GHEA Grapalat"/>
        </w:rPr>
        <w:t>М. П.</w:t>
      </w:r>
    </w:p>
    <w:p>
      <w:pPr>
        <w:widowControl w:val="0"/>
        <w:spacing w:after="160"/>
        <w:jc w:val="both"/>
        <w:rPr>
          <w:rFonts w:ascii="GHEA Grapalat" w:hAnsi="GHEA Grapalat"/>
        </w:rPr>
      </w:pPr>
    </w:p>
    <w:p>
      <w:pPr>
        <w:widowControl w:val="0"/>
        <w:spacing w:after="160"/>
        <w:jc w:val="both"/>
        <w:rPr>
          <w:rFonts w:ascii="GHEA Grapalat" w:hAnsi="GHEA Grapalat"/>
        </w:rPr>
      </w:pPr>
      <w:r>
        <w:rPr>
          <w:rFonts w:ascii="GHEA Grapalat" w:hAnsi="GHEA Grapalat"/>
        </w:rPr>
        <w:t>День/месяц/год</w:t>
      </w:r>
    </w:p>
    <w:p>
      <w:pPr>
        <w:widowControl w:val="0"/>
        <w:tabs>
          <w:tab w:val="left" w:pos="540"/>
        </w:tabs>
        <w:autoSpaceDE w:val="0"/>
        <w:autoSpaceDN w:val="0"/>
        <w:adjustRightInd w:val="0"/>
        <w:spacing w:after="160"/>
        <w:jc w:val="both"/>
        <w:rPr>
          <w:rFonts w:ascii="GHEA Grapalat" w:hAnsi="GHEA Grapalat" w:cs="Sylfaen"/>
          <w:i/>
          <w:lang w:val="en-US"/>
        </w:rPr>
      </w:pPr>
    </w:p>
    <w:p>
      <w:pPr>
        <w:rPr>
          <w:rFonts w:ascii="GHEA Grapalat" w:hAnsi="GHEA Grapalat" w:cs="Sylfaen"/>
          <w:i/>
          <w:lang w:val="en-US"/>
        </w:rPr>
      </w:pPr>
      <w:r>
        <w:rPr>
          <w:rFonts w:ascii="GHEA Grapalat" w:hAnsi="GHEA Grapalat" w:cs="Sylfaen"/>
          <w:i/>
          <w:lang w:val="en-US"/>
        </w:rPr>
        <w:br w:type="page"/>
      </w:r>
    </w:p>
    <w:tbl>
      <w:tblPr>
        <w:tblStyle w:val="38"/>
        <w:tblW w:w="10980" w:type="dxa"/>
        <w:jc w:val="center"/>
        <w:tblInd w:w="0" w:type="dxa"/>
        <w:tblLayout w:type="fixed"/>
        <w:tblCellMar>
          <w:top w:w="0" w:type="dxa"/>
          <w:left w:w="108" w:type="dxa"/>
          <w:bottom w:w="0" w:type="dxa"/>
          <w:right w:w="108" w:type="dxa"/>
        </w:tblCellMar>
      </w:tblPr>
      <w:tblGrid>
        <w:gridCol w:w="5616"/>
        <w:gridCol w:w="5364"/>
      </w:tblGrid>
      <w:tr>
        <w:tblPrEx>
          <w:tblLayout w:type="fixed"/>
          <w:tblCellMar>
            <w:top w:w="0" w:type="dxa"/>
            <w:left w:w="108" w:type="dxa"/>
            <w:bottom w:w="0" w:type="dxa"/>
            <w:right w:w="108" w:type="dxa"/>
          </w:tblCellMar>
        </w:tblPrEx>
        <w:trPr>
          <w:trHeight w:val="352" w:hRule="atLeast"/>
          <w:jc w:val="center"/>
        </w:trPr>
        <w:tc>
          <w:tcPr>
            <w:tcW w:w="10980" w:type="dxa"/>
            <w:gridSpan w:val="2"/>
            <w:tcBorders>
              <w:top w:val="single" w:color="auto" w:sz="4" w:space="0"/>
              <w:left w:val="single" w:color="auto" w:sz="4" w:space="0"/>
              <w:bottom w:val="single" w:color="auto" w:sz="4" w:space="0"/>
              <w:right w:val="single" w:color="000000" w:sz="4" w:space="0"/>
            </w:tcBorders>
            <w:vAlign w:val="bottom"/>
          </w:tcPr>
          <w:p>
            <w:pPr>
              <w:widowControl w:val="0"/>
              <w:spacing w:after="120"/>
              <w:jc w:val="center"/>
              <w:rPr>
                <w:rFonts w:ascii="GHEA Grapalat" w:hAnsi="GHEA Grapalat" w:cs="Sylfaen"/>
                <w:b/>
                <w:bCs/>
                <w:lang w:val="en-US"/>
              </w:rPr>
            </w:pPr>
            <w:r>
              <w:rPr>
                <w:rFonts w:ascii="GHEA Grapalat" w:hAnsi="GHEA Grapalat"/>
                <w:b/>
              </w:rPr>
              <w:t>1. ПЛАТЕЖНОЕ ТРЕБОВАНИЕ</w:t>
            </w:r>
            <w:r>
              <w:rPr>
                <w:rStyle w:val="32"/>
                <w:rFonts w:ascii="GHEA Grapalat" w:hAnsi="GHEA Grapalat"/>
                <w:b/>
              </w:rPr>
              <w:footnoteReference w:id="9" w:customMarkFollows="1"/>
              <w:t>25</w:t>
            </w:r>
          </w:p>
        </w:tc>
      </w:tr>
      <w:tr>
        <w:tblPrEx>
          <w:tblLayout w:type="fixed"/>
          <w:tblCellMar>
            <w:top w:w="0" w:type="dxa"/>
            <w:left w:w="108" w:type="dxa"/>
            <w:bottom w:w="0" w:type="dxa"/>
            <w:right w:w="108" w:type="dxa"/>
          </w:tblCellMar>
        </w:tblPrEx>
        <w:trPr>
          <w:trHeight w:val="35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spacing w:after="120"/>
              <w:rPr>
                <w:rFonts w:ascii="GHEA Grapalat" w:hAnsi="GHEA Grapalat" w:cs="Sylfaen"/>
              </w:rPr>
            </w:pPr>
            <w:r>
              <w:rPr>
                <w:rFonts w:ascii="GHEA Grapalat" w:hAnsi="GHEA Grapalat"/>
              </w:rPr>
              <w:t>2.</w:t>
            </w:r>
            <w:r>
              <w:rPr>
                <w:rFonts w:ascii="GHEA Grapalat" w:hAnsi="GHEA Grapalat"/>
              </w:rPr>
              <w:tab/>
            </w:r>
            <w:r>
              <w:rPr>
                <w:rFonts w:ascii="GHEA Grapalat" w:hAnsi="GHEA Grapalat"/>
              </w:rPr>
              <w:t xml:space="preserve">Номер </w:t>
            </w:r>
          </w:p>
        </w:tc>
      </w:tr>
      <w:tr>
        <w:tblPrEx>
          <w:tblLayout w:type="fixed"/>
          <w:tblCellMar>
            <w:top w:w="0" w:type="dxa"/>
            <w:left w:w="108" w:type="dxa"/>
            <w:bottom w:w="0" w:type="dxa"/>
            <w:right w:w="108" w:type="dxa"/>
          </w:tblCellMar>
        </w:tblPrEx>
        <w:trPr>
          <w:trHeight w:val="349"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Sylfaen"/>
              </w:rPr>
            </w:pPr>
            <w:r>
              <w:rPr>
                <w:rFonts w:ascii="GHEA Grapalat" w:hAnsi="GHEA Grapalat"/>
              </w:rPr>
              <w:t>3.</w:t>
            </w:r>
            <w:r>
              <w:rPr>
                <w:rFonts w:ascii="GHEA Grapalat" w:hAnsi="GHEA Grapalat"/>
                <w:lang w:val="en-US"/>
              </w:rPr>
              <w:tab/>
            </w:r>
            <w:r>
              <w:rPr>
                <w:rFonts w:ascii="GHEA Grapalat" w:hAnsi="GHEA Grapalat"/>
              </w:rPr>
              <w:t>Дата представления: "___" ___ 20___г.</w:t>
            </w:r>
          </w:p>
        </w:tc>
      </w:tr>
      <w:tr>
        <w:tblPrEx>
          <w:tblLayout w:type="fixed"/>
          <w:tblCellMar>
            <w:top w:w="0" w:type="dxa"/>
            <w:left w:w="108" w:type="dxa"/>
            <w:bottom w:w="0" w:type="dxa"/>
            <w:right w:w="108" w:type="dxa"/>
          </w:tblCellMar>
        </w:tblPrEx>
        <w:trPr>
          <w:trHeight w:val="345"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4.</w:t>
            </w:r>
            <w:r>
              <w:rPr>
                <w:rFonts w:ascii="GHEA Grapalat" w:hAnsi="GHEA Grapalat"/>
              </w:rPr>
              <w:tab/>
            </w:r>
            <w:r>
              <w:rPr>
                <w:rFonts w:ascii="GHEA Grapalat" w:hAnsi="GHEA Grapalat"/>
              </w:rPr>
              <w:t>Наименование или имя, фамилия плательщика (Компания:</w:t>
            </w:r>
          </w:p>
        </w:tc>
      </w:tr>
      <w:tr>
        <w:tblPrEx>
          <w:tblLayout w:type="fixed"/>
          <w:tblCellMar>
            <w:top w:w="0" w:type="dxa"/>
            <w:left w:w="108" w:type="dxa"/>
            <w:bottom w:w="0" w:type="dxa"/>
            <w:right w:w="108" w:type="dxa"/>
          </w:tblCellMar>
        </w:tblPrEx>
        <w:trPr>
          <w:trHeight w:val="361"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5.</w:t>
            </w:r>
            <w:r>
              <w:rPr>
                <w:rFonts w:ascii="GHEA Grapalat" w:hAnsi="GHEA Grapalat"/>
              </w:rPr>
              <w:tab/>
            </w:r>
            <w:r>
              <w:rPr>
                <w:rFonts w:ascii="GHEA Grapalat" w:hAnsi="GHEA Grapalat"/>
              </w:rPr>
              <w:t>Обслуживающая плательщика Финансовая организация (банк):</w:t>
            </w:r>
          </w:p>
        </w:tc>
      </w:tr>
      <w:tr>
        <w:tblPrEx>
          <w:tblLayout w:type="fixed"/>
          <w:tblCellMar>
            <w:top w:w="0" w:type="dxa"/>
            <w:left w:w="108" w:type="dxa"/>
            <w:bottom w:w="0" w:type="dxa"/>
            <w:right w:w="108" w:type="dxa"/>
          </w:tblCellMar>
        </w:tblPrEx>
        <w:trPr>
          <w:trHeight w:val="433"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6.</w:t>
            </w:r>
            <w:r>
              <w:rPr>
                <w:rFonts w:ascii="GHEA Grapalat" w:hAnsi="GHEA Grapalat"/>
                <w:lang w:val="en-US"/>
              </w:rPr>
              <w:tab/>
            </w:r>
            <w:r>
              <w:rPr>
                <w:rFonts w:ascii="GHEA Grapalat" w:hAnsi="GHEA Grapalat"/>
              </w:rPr>
              <w:t>Номер счета плательщика:</w:t>
            </w:r>
          </w:p>
        </w:tc>
      </w:tr>
      <w:tr>
        <w:tblPrEx>
          <w:tblLayout w:type="fixed"/>
          <w:tblCellMar>
            <w:top w:w="0" w:type="dxa"/>
            <w:left w:w="108" w:type="dxa"/>
            <w:bottom w:w="0" w:type="dxa"/>
            <w:right w:w="108" w:type="dxa"/>
          </w:tblCellMar>
        </w:tblPrEx>
        <w:trPr>
          <w:trHeight w:val="35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7.</w:t>
            </w:r>
            <w:r>
              <w:rPr>
                <w:rFonts w:ascii="GHEA Grapalat" w:hAnsi="GHEA Grapalat"/>
              </w:rPr>
              <w:tab/>
            </w:r>
            <w:r>
              <w:rPr>
                <w:rFonts w:ascii="GHEA Grapalat" w:hAnsi="GHEA Grapalat"/>
              </w:rPr>
              <w:t>УНН плательщика:</w:t>
            </w:r>
          </w:p>
        </w:tc>
      </w:tr>
      <w:tr>
        <w:tblPrEx>
          <w:tblLayout w:type="fixed"/>
          <w:tblCellMar>
            <w:top w:w="0" w:type="dxa"/>
            <w:left w:w="108" w:type="dxa"/>
            <w:bottom w:w="0" w:type="dxa"/>
            <w:right w:w="108" w:type="dxa"/>
          </w:tblCellMar>
        </w:tblPrEx>
        <w:trPr>
          <w:trHeight w:val="44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8.</w:t>
            </w:r>
            <w:r>
              <w:rPr>
                <w:rFonts w:ascii="GHEA Grapalat" w:hAnsi="GHEA Grapalat"/>
                <w:lang w:val="en-US"/>
              </w:rPr>
              <w:tab/>
            </w:r>
            <w:r>
              <w:rPr>
                <w:rFonts w:ascii="GHEA Grapalat" w:hAnsi="GHEA Grapalat"/>
              </w:rPr>
              <w:t>НЗОУ плательщика:</w:t>
            </w:r>
          </w:p>
        </w:tc>
      </w:tr>
      <w:tr>
        <w:tblPrEx>
          <w:tblLayout w:type="fixed"/>
          <w:tblCellMar>
            <w:top w:w="0" w:type="dxa"/>
            <w:left w:w="108" w:type="dxa"/>
            <w:bottom w:w="0" w:type="dxa"/>
            <w:right w:w="108" w:type="dxa"/>
          </w:tblCellMar>
        </w:tblPrEx>
        <w:trPr>
          <w:trHeight w:val="35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lang w:val="ru-RU"/>
              </w:rPr>
            </w:pPr>
            <w:r>
              <w:rPr>
                <w:rFonts w:ascii="GHEA Grapalat" w:hAnsi="GHEA Grapalat"/>
              </w:rPr>
              <w:t>9.</w:t>
            </w:r>
            <w:r>
              <w:rPr>
                <w:rFonts w:ascii="GHEA Grapalat" w:hAnsi="GHEA Grapalat"/>
              </w:rPr>
              <w:tab/>
            </w:r>
            <w:r>
              <w:rPr>
                <w:rFonts w:ascii="GHEA Grapalat" w:hAnsi="GHEA Grapalat"/>
              </w:rPr>
              <w:t>Наименование или имя, фамилия бенефициара: ,,</w:t>
            </w:r>
            <w:r>
              <w:rPr>
                <w:rFonts w:ascii="GHEA Grapalat" w:hAnsi="GHEA Grapalat"/>
                <w:lang w:val="ru-RU"/>
              </w:rPr>
              <w:t>МргаванскийДетский сад</w:t>
            </w:r>
            <w:r>
              <w:rPr>
                <w:rFonts w:ascii="GHEA Grapalat" w:hAnsi="GHEA Grapalat"/>
                <w:lang w:val="af-ZA"/>
              </w:rPr>
              <w:t xml:space="preserve"> Араратской области РА’’</w:t>
            </w:r>
            <w:r>
              <w:rPr>
                <w:rFonts w:ascii="GHEA Grapalat" w:hAnsi="GHEA Grapalat"/>
              </w:rPr>
              <w:t xml:space="preserve"> </w:t>
            </w:r>
            <w:r>
              <w:rPr>
                <w:rFonts w:ascii="GHEA Grapalat" w:hAnsi="GHEA Grapalat"/>
                <w:lang w:val="ru-RU"/>
              </w:rPr>
              <w:t>НКО</w:t>
            </w:r>
          </w:p>
        </w:tc>
      </w:tr>
      <w:tr>
        <w:tblPrEx>
          <w:tblLayout w:type="fixed"/>
          <w:tblCellMar>
            <w:top w:w="0" w:type="dxa"/>
            <w:left w:w="108" w:type="dxa"/>
            <w:bottom w:w="0" w:type="dxa"/>
            <w:right w:w="108" w:type="dxa"/>
          </w:tblCellMar>
        </w:tblPrEx>
        <w:trPr>
          <w:trHeight w:val="35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Sylfaen"/>
              </w:rPr>
            </w:pPr>
            <w:r>
              <w:rPr>
                <w:rFonts w:ascii="GHEA Grapalat" w:hAnsi="GHEA Grapalat"/>
              </w:rPr>
              <w:t>10.</w:t>
            </w:r>
            <w:r>
              <w:rPr>
                <w:rFonts w:ascii="GHEA Grapalat" w:hAnsi="GHEA Grapalat"/>
                <w:lang w:val="en-US"/>
              </w:rPr>
              <w:tab/>
            </w:r>
            <w:r>
              <w:rPr>
                <w:rFonts w:ascii="GHEA Grapalat" w:hAnsi="GHEA Grapalat"/>
              </w:rPr>
              <w:t>НЗОУ бенефициара (не заполняется)</w:t>
            </w:r>
          </w:p>
        </w:tc>
      </w:tr>
      <w:tr>
        <w:tblPrEx>
          <w:tblLayout w:type="fixed"/>
          <w:tblCellMar>
            <w:top w:w="0" w:type="dxa"/>
            <w:left w:w="108" w:type="dxa"/>
            <w:bottom w:w="0" w:type="dxa"/>
            <w:right w:w="108" w:type="dxa"/>
          </w:tblCellMar>
        </w:tblPrEx>
        <w:trPr>
          <w:trHeight w:val="343"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lang w:val="ru-RU"/>
              </w:rPr>
            </w:pPr>
            <w:r>
              <w:rPr>
                <w:rFonts w:ascii="GHEA Grapalat" w:hAnsi="GHEA Grapalat"/>
              </w:rPr>
              <w:t>11.</w:t>
            </w:r>
            <w:r>
              <w:rPr>
                <w:rFonts w:ascii="GHEA Grapalat" w:hAnsi="GHEA Grapalat"/>
              </w:rPr>
              <w:tab/>
            </w:r>
            <w:r>
              <w:rPr>
                <w:rFonts w:ascii="GHEA Grapalat" w:hAnsi="GHEA Grapalat"/>
              </w:rPr>
              <w:t>УНН бенефициара:</w:t>
            </w:r>
            <w:r>
              <w:rPr>
                <w:rFonts w:ascii="GHEA Grapalat" w:hAnsi="GHEA Grapalat"/>
                <w:lang w:val="en-US"/>
              </w:rPr>
              <w:t xml:space="preserve"> </w:t>
            </w:r>
            <w:r>
              <w:rPr>
                <w:rFonts w:ascii="GHEA Grapalat" w:hAnsi="GHEA Grapalat"/>
                <w:lang w:val="ru-RU"/>
              </w:rPr>
              <w:t>04206543</w:t>
            </w:r>
          </w:p>
        </w:tc>
      </w:tr>
      <w:tr>
        <w:tblPrEx>
          <w:tblLayout w:type="fixed"/>
          <w:tblCellMar>
            <w:top w:w="0" w:type="dxa"/>
            <w:left w:w="108" w:type="dxa"/>
            <w:bottom w:w="0" w:type="dxa"/>
            <w:right w:w="108" w:type="dxa"/>
          </w:tblCellMar>
        </w:tblPrEx>
        <w:trPr>
          <w:trHeight w:val="361"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12.</w:t>
            </w:r>
            <w:r>
              <w:rPr>
                <w:rFonts w:ascii="GHEA Grapalat" w:hAnsi="GHEA Grapalat"/>
              </w:rPr>
              <w:tab/>
            </w:r>
            <w:r>
              <w:rPr>
                <w:rFonts w:ascii="GHEA Grapalat" w:hAnsi="GHEA Grapalat"/>
              </w:rPr>
              <w:t xml:space="preserve">Обслуживающая бенефициара Финансовая организация (банк): </w:t>
            </w:r>
          </w:p>
        </w:tc>
      </w:tr>
      <w:tr>
        <w:tblPrEx>
          <w:tblLayout w:type="fixed"/>
          <w:tblCellMar>
            <w:top w:w="0" w:type="dxa"/>
            <w:left w:w="108" w:type="dxa"/>
            <w:bottom w:w="0" w:type="dxa"/>
            <w:right w:w="108" w:type="dxa"/>
          </w:tblCellMar>
        </w:tblPrEx>
        <w:trPr>
          <w:trHeight w:val="433"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lang w:val="ru-RU"/>
              </w:rPr>
            </w:pPr>
            <w:r>
              <w:rPr>
                <w:rFonts w:ascii="GHEA Grapalat" w:hAnsi="GHEA Grapalat"/>
              </w:rPr>
              <w:t>13.</w:t>
            </w:r>
            <w:r>
              <w:rPr>
                <w:rFonts w:ascii="GHEA Grapalat" w:hAnsi="GHEA Grapalat"/>
                <w:lang w:val="en-US"/>
              </w:rPr>
              <w:tab/>
            </w:r>
            <w:r>
              <w:rPr>
                <w:rFonts w:ascii="GHEA Grapalat" w:hAnsi="GHEA Grapalat"/>
              </w:rPr>
              <w:t>Номер счета бенефициара (сч.№)</w:t>
            </w:r>
            <w:r>
              <w:rPr>
                <w:rFonts w:ascii="GHEA Grapalat" w:hAnsi="GHEA Grapalat"/>
                <w:lang w:val="en-US"/>
              </w:rPr>
              <w:t xml:space="preserve"> </w:t>
            </w:r>
            <w:r>
              <w:rPr>
                <w:rFonts w:ascii="Sylfaen" w:hAnsi="Sylfaen"/>
                <w:sz w:val="20"/>
                <w:szCs w:val="20"/>
                <w:lang w:val="ru-RU"/>
              </w:rPr>
              <w:t>163098207257</w:t>
            </w:r>
          </w:p>
        </w:tc>
      </w:tr>
      <w:tr>
        <w:tblPrEx>
          <w:tblLayout w:type="fixed"/>
          <w:tblCellMar>
            <w:top w:w="0" w:type="dxa"/>
            <w:left w:w="108" w:type="dxa"/>
            <w:bottom w:w="0" w:type="dxa"/>
            <w:right w:w="108" w:type="dxa"/>
          </w:tblCellMar>
        </w:tblPrEx>
        <w:trPr>
          <w:trHeight w:val="44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14.</w:t>
            </w:r>
            <w:r>
              <w:rPr>
                <w:rFonts w:ascii="GHEA Grapalat" w:hAnsi="GHEA Grapalat"/>
              </w:rPr>
              <w:tab/>
            </w:r>
            <w:r>
              <w:rPr>
                <w:rFonts w:ascii="GHEA Grapalat" w:hAnsi="GHEA Grapalat"/>
              </w:rPr>
              <w:t>Сумма (цифрами и прописью):</w:t>
            </w:r>
          </w:p>
        </w:tc>
      </w:tr>
      <w:tr>
        <w:tblPrEx>
          <w:tblLayout w:type="fixed"/>
          <w:tblCellMar>
            <w:top w:w="0" w:type="dxa"/>
            <w:left w:w="108" w:type="dxa"/>
            <w:bottom w:w="0" w:type="dxa"/>
            <w:right w:w="108" w:type="dxa"/>
          </w:tblCellMar>
        </w:tblPrEx>
        <w:trPr>
          <w:trHeight w:val="44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Sylfaen"/>
              </w:rPr>
            </w:pPr>
            <w:r>
              <w:rPr>
                <w:rFonts w:ascii="GHEA Grapalat" w:hAnsi="GHEA Grapalat"/>
              </w:rPr>
              <w:t>15.</w:t>
            </w:r>
            <w:r>
              <w:rPr>
                <w:rFonts w:ascii="GHEA Grapalat" w:hAnsi="GHEA Grapalat"/>
              </w:rPr>
              <w:tab/>
            </w:r>
            <w:r>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tblPrEx>
          <w:tblLayout w:type="fixed"/>
          <w:tblCellMar>
            <w:top w:w="0" w:type="dxa"/>
            <w:left w:w="108" w:type="dxa"/>
            <w:bottom w:w="0" w:type="dxa"/>
            <w:right w:w="108" w:type="dxa"/>
          </w:tblCellMar>
        </w:tblPrEx>
        <w:trPr>
          <w:trHeight w:val="44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16.</w:t>
            </w:r>
            <w:r>
              <w:rPr>
                <w:rFonts w:ascii="GHEA Grapalat" w:hAnsi="GHEA Grapalat"/>
              </w:rPr>
              <w:tab/>
            </w:r>
            <w:r>
              <w:rPr>
                <w:rFonts w:ascii="GHEA Grapalat" w:hAnsi="GHEA Grapalat"/>
              </w:rPr>
              <w:t>Валюта (прописью и по коду):</w:t>
            </w:r>
          </w:p>
        </w:tc>
      </w:tr>
      <w:tr>
        <w:tblPrEx>
          <w:tblLayout w:type="fixed"/>
          <w:tblCellMar>
            <w:top w:w="0" w:type="dxa"/>
            <w:left w:w="108" w:type="dxa"/>
            <w:bottom w:w="0" w:type="dxa"/>
            <w:right w:w="108" w:type="dxa"/>
          </w:tblCellMar>
        </w:tblPrEx>
        <w:trPr>
          <w:trHeight w:val="442"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17.</w:t>
            </w:r>
            <w:r>
              <w:rPr>
                <w:rFonts w:ascii="GHEA Grapalat" w:hAnsi="GHEA Grapalat"/>
              </w:rPr>
              <w:tab/>
            </w:r>
            <w:r>
              <w:rPr>
                <w:rFonts w:ascii="GHEA Grapalat" w:hAnsi="GHEA Grapalat"/>
              </w:rPr>
              <w:t>Цель сделки (уплаты): (для обеспечения исполнения договора)</w:t>
            </w:r>
          </w:p>
        </w:tc>
      </w:tr>
      <w:tr>
        <w:tblPrEx>
          <w:tblLayout w:type="fixed"/>
          <w:tblCellMar>
            <w:top w:w="0" w:type="dxa"/>
            <w:left w:w="108" w:type="dxa"/>
            <w:bottom w:w="0" w:type="dxa"/>
            <w:right w:w="108" w:type="dxa"/>
          </w:tblCellMar>
        </w:tblPrEx>
        <w:trPr>
          <w:trHeight w:val="424" w:hRule="atLeast"/>
          <w:jc w:val="center"/>
        </w:trPr>
        <w:tc>
          <w:tcPr>
            <w:tcW w:w="10980" w:type="dxa"/>
            <w:gridSpan w:val="2"/>
            <w:tcBorders>
              <w:top w:val="single" w:color="auto" w:sz="4" w:space="0"/>
              <w:left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Arial"/>
              </w:rPr>
            </w:pPr>
            <w:r>
              <w:rPr>
                <w:rFonts w:ascii="GHEA Grapalat" w:hAnsi="GHEA Grapalat"/>
              </w:rPr>
              <w:t>18.</w:t>
            </w:r>
            <w:r>
              <w:rPr>
                <w:rFonts w:ascii="GHEA Grapalat" w:hAnsi="GHEA Grapalat"/>
              </w:rPr>
              <w:tab/>
            </w:r>
            <w:r>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tblPrEx>
          <w:tblLayout w:type="fixed"/>
          <w:tblCellMar>
            <w:top w:w="0" w:type="dxa"/>
            <w:left w:w="108" w:type="dxa"/>
            <w:bottom w:w="0" w:type="dxa"/>
            <w:right w:w="108" w:type="dxa"/>
          </w:tblCellMar>
        </w:tblPrEx>
        <w:trPr>
          <w:trHeight w:val="60" w:hRule="atLeast"/>
          <w:jc w:val="center"/>
        </w:trPr>
        <w:tc>
          <w:tcPr>
            <w:tcW w:w="10980" w:type="dxa"/>
            <w:gridSpan w:val="2"/>
            <w:tcBorders>
              <w:left w:val="single" w:color="auto" w:sz="4" w:space="0"/>
              <w:bottom w:val="single" w:color="auto" w:sz="4" w:space="0"/>
              <w:right w:val="single" w:color="000000" w:sz="4" w:space="0"/>
            </w:tcBorders>
          </w:tcPr>
          <w:p>
            <w:pPr>
              <w:widowControl w:val="0"/>
              <w:spacing w:after="120"/>
              <w:rPr>
                <w:rFonts w:ascii="GHEA Grapalat" w:hAnsi="GHEA Grapalat" w:cs="Arial"/>
              </w:rPr>
            </w:pPr>
          </w:p>
        </w:tc>
      </w:tr>
      <w:tr>
        <w:tblPrEx>
          <w:tblLayout w:type="fixed"/>
          <w:tblCellMar>
            <w:top w:w="0" w:type="dxa"/>
            <w:left w:w="108" w:type="dxa"/>
            <w:bottom w:w="0" w:type="dxa"/>
            <w:right w:w="108" w:type="dxa"/>
          </w:tblCellMar>
        </w:tblPrEx>
        <w:trPr>
          <w:trHeight w:val="704"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Sylfaen"/>
              </w:rPr>
            </w:pPr>
            <w:r>
              <w:rPr>
                <w:rFonts w:ascii="GHEA Grapalat" w:hAnsi="GHEA Grapalat"/>
              </w:rPr>
              <w:t>19.</w:t>
            </w:r>
            <w:r>
              <w:rPr>
                <w:rFonts w:ascii="GHEA Grapalat" w:hAnsi="GHEA Grapalat"/>
              </w:rPr>
              <w:tab/>
            </w:r>
            <w:r>
              <w:rPr>
                <w:rFonts w:ascii="GHEA Grapalat" w:hAnsi="GHEA Grapalat"/>
              </w:rPr>
              <w:t>Условия оплаты: &lt;акцептованный платеж&gt;</w:t>
            </w:r>
          </w:p>
        </w:tc>
      </w:tr>
      <w:tr>
        <w:tblPrEx>
          <w:tblLayout w:type="fixed"/>
          <w:tblCellMar>
            <w:top w:w="0" w:type="dxa"/>
            <w:left w:w="108" w:type="dxa"/>
            <w:bottom w:w="0" w:type="dxa"/>
            <w:right w:w="108" w:type="dxa"/>
          </w:tblCellMar>
        </w:tblPrEx>
        <w:trPr>
          <w:trHeight w:val="704" w:hRule="atLeast"/>
          <w:jc w:val="center"/>
        </w:trPr>
        <w:tc>
          <w:tcPr>
            <w:tcW w:w="10980" w:type="dxa"/>
            <w:gridSpan w:val="2"/>
            <w:tcBorders>
              <w:top w:val="single" w:color="auto" w:sz="4" w:space="0"/>
              <w:left w:val="single" w:color="auto" w:sz="4" w:space="0"/>
              <w:bottom w:val="single" w:color="auto" w:sz="4" w:space="0"/>
              <w:right w:val="single" w:color="000000" w:sz="4" w:space="0"/>
            </w:tcBorders>
          </w:tcPr>
          <w:p>
            <w:pPr>
              <w:widowControl w:val="0"/>
              <w:tabs>
                <w:tab w:val="left" w:pos="307"/>
              </w:tabs>
              <w:autoSpaceDE w:val="0"/>
              <w:autoSpaceDN w:val="0"/>
              <w:adjustRightInd w:val="0"/>
              <w:spacing w:after="120"/>
              <w:rPr>
                <w:rFonts w:ascii="GHEA Grapalat" w:hAnsi="GHEA Grapalat" w:cs="Sylfaen"/>
                <w:lang w:val="en-US"/>
              </w:rPr>
            </w:pPr>
            <w:r>
              <w:rPr>
                <w:rFonts w:ascii="GHEA Grapalat" w:hAnsi="GHEA Grapalat"/>
              </w:rPr>
              <w:t>20.</w:t>
            </w:r>
            <w:r>
              <w:rPr>
                <w:rFonts w:ascii="GHEA Grapalat" w:hAnsi="GHEA Grapalat"/>
              </w:rPr>
              <w:tab/>
            </w:r>
            <w:r>
              <w:rPr>
                <w:rFonts w:ascii="GHEA Grapalat" w:hAnsi="GHEA Grapalat"/>
              </w:rPr>
              <w:t>Количество прилагаемых страниц: --- страниц</w:t>
            </w:r>
          </w:p>
        </w:tc>
      </w:tr>
      <w:tr>
        <w:tblPrEx>
          <w:tblLayout w:type="fixed"/>
          <w:tblCellMar>
            <w:top w:w="0" w:type="dxa"/>
            <w:left w:w="108" w:type="dxa"/>
            <w:bottom w:w="0" w:type="dxa"/>
            <w:right w:w="108" w:type="dxa"/>
          </w:tblCellMar>
        </w:tblPrEx>
        <w:trPr>
          <w:trHeight w:val="2194" w:hRule="atLeast"/>
          <w:jc w:val="center"/>
        </w:trPr>
        <w:tc>
          <w:tcPr>
            <w:tcW w:w="5616" w:type="dxa"/>
            <w:tcBorders>
              <w:top w:val="nil"/>
              <w:left w:val="single" w:color="auto" w:sz="4" w:space="0"/>
              <w:bottom w:val="single" w:color="auto" w:sz="4" w:space="0"/>
              <w:right w:val="single" w:color="auto" w:sz="4" w:space="0"/>
            </w:tcBorders>
          </w:tcPr>
          <w:p>
            <w:pPr>
              <w:widowControl w:val="0"/>
              <w:tabs>
                <w:tab w:val="left" w:pos="307"/>
              </w:tabs>
              <w:autoSpaceDE w:val="0"/>
              <w:autoSpaceDN w:val="0"/>
              <w:adjustRightInd w:val="0"/>
              <w:spacing w:after="120"/>
              <w:rPr>
                <w:rFonts w:ascii="GHEA Grapalat" w:hAnsi="GHEA Grapalat" w:cs="Sylfaen"/>
              </w:rPr>
            </w:pPr>
            <w:r>
              <w:rPr>
                <w:rFonts w:ascii="GHEA Grapalat" w:hAnsi="GHEA Grapalat"/>
              </w:rPr>
              <w:t>22.а.</w:t>
            </w:r>
            <w:r>
              <w:rPr>
                <w:rFonts w:ascii="GHEA Grapalat" w:hAnsi="GHEA Grapalat"/>
              </w:rPr>
              <w:tab/>
            </w:r>
            <w:r>
              <w:rPr>
                <w:rFonts w:ascii="GHEA Grapalat" w:hAnsi="GHEA Grapalat"/>
              </w:rPr>
              <w:t>Подписи бенефициара</w:t>
            </w:r>
          </w:p>
          <w:p>
            <w:pPr>
              <w:widowControl w:val="0"/>
              <w:spacing w:after="120"/>
              <w:rPr>
                <w:rFonts w:ascii="GHEA Grapalat" w:hAnsi="GHEA Grapalat" w:cs="Sylfaen"/>
              </w:rPr>
            </w:pPr>
          </w:p>
          <w:p>
            <w:pPr>
              <w:widowControl w:val="0"/>
              <w:spacing w:after="120"/>
              <w:jc w:val="right"/>
              <w:rPr>
                <w:rFonts w:ascii="GHEA Grapalat" w:hAnsi="GHEA Grapalat" w:cs="Tahoma"/>
                <w:color w:val="000000"/>
              </w:rPr>
            </w:pPr>
            <w:r>
              <w:rPr>
                <w:rFonts w:ascii="GHEA Grapalat" w:hAnsi="GHEA Grapalat"/>
                <w:color w:val="000000"/>
              </w:rPr>
              <w:t>/____________________/</w:t>
            </w:r>
          </w:p>
          <w:p>
            <w:pPr>
              <w:widowControl w:val="0"/>
              <w:spacing w:after="120"/>
              <w:rPr>
                <w:rFonts w:ascii="GHEA Grapalat" w:hAnsi="GHEA Grapalat" w:cs="Sylfaen"/>
              </w:rPr>
            </w:pPr>
          </w:p>
          <w:p>
            <w:pPr>
              <w:widowControl w:val="0"/>
              <w:spacing w:after="120"/>
              <w:jc w:val="right"/>
              <w:rPr>
                <w:rFonts w:ascii="GHEA Grapalat" w:hAnsi="GHEA Grapalat" w:cs="Sylfaen"/>
              </w:rPr>
            </w:pPr>
            <w:r>
              <w:rPr>
                <w:rFonts w:ascii="GHEA Grapalat" w:hAnsi="GHEA Grapalat"/>
                <w:color w:val="000000"/>
              </w:rPr>
              <w:t>/____________________/</w:t>
            </w:r>
          </w:p>
          <w:p>
            <w:pPr>
              <w:widowControl w:val="0"/>
              <w:spacing w:after="120"/>
              <w:rPr>
                <w:rFonts w:ascii="GHEA Grapalat" w:hAnsi="GHEA Grapalat" w:cs="Sylfaen"/>
              </w:rPr>
            </w:pPr>
          </w:p>
          <w:p>
            <w:pPr>
              <w:widowControl w:val="0"/>
              <w:spacing w:after="120"/>
              <w:rPr>
                <w:rFonts w:ascii="GHEA Grapalat" w:hAnsi="GHEA Grapalat" w:cs="Sylfaen"/>
              </w:rPr>
            </w:pPr>
            <w:r>
              <w:rPr>
                <w:rFonts w:ascii="GHEA Grapalat" w:hAnsi="GHEA Grapalat"/>
              </w:rPr>
              <w:t>22.б.</w:t>
            </w:r>
          </w:p>
          <w:p>
            <w:pPr>
              <w:widowControl w:val="0"/>
              <w:spacing w:after="120"/>
              <w:jc w:val="right"/>
              <w:rPr>
                <w:rFonts w:ascii="GHEA Grapalat" w:hAnsi="GHEA Grapalat" w:cs="Sylfaen"/>
              </w:rPr>
            </w:pPr>
            <w:r>
              <w:rPr>
                <w:rFonts w:ascii="GHEA Grapalat" w:hAnsi="GHEA Grapalat"/>
              </w:rPr>
              <w:t>М. П.</w:t>
            </w:r>
          </w:p>
        </w:tc>
        <w:tc>
          <w:tcPr>
            <w:tcW w:w="5364" w:type="dxa"/>
            <w:tcBorders>
              <w:top w:val="nil"/>
              <w:left w:val="nil"/>
              <w:bottom w:val="single" w:color="auto" w:sz="4" w:space="0"/>
              <w:right w:val="single" w:color="auto" w:sz="4" w:space="0"/>
            </w:tcBorders>
          </w:tcPr>
          <w:p>
            <w:pPr>
              <w:widowControl w:val="0"/>
              <w:tabs>
                <w:tab w:val="left" w:pos="307"/>
              </w:tabs>
              <w:autoSpaceDE w:val="0"/>
              <w:autoSpaceDN w:val="0"/>
              <w:adjustRightInd w:val="0"/>
              <w:spacing w:after="120"/>
              <w:rPr>
                <w:rFonts w:ascii="GHEA Grapalat" w:hAnsi="GHEA Grapalat" w:cs="Sylfaen"/>
              </w:rPr>
            </w:pPr>
            <w:r>
              <w:rPr>
                <w:rFonts w:ascii="GHEA Grapalat" w:hAnsi="GHEA Grapalat"/>
              </w:rPr>
              <w:t>21.а.</w:t>
            </w:r>
            <w:r>
              <w:rPr>
                <w:rFonts w:ascii="GHEA Grapalat" w:hAnsi="GHEA Grapalat"/>
              </w:rPr>
              <w:tab/>
            </w:r>
            <w:r>
              <w:rPr>
                <w:rFonts w:ascii="GHEA Grapalat" w:hAnsi="GHEA Grapalat"/>
              </w:rPr>
              <w:t>Подписи плательщика:</w:t>
            </w:r>
          </w:p>
          <w:p>
            <w:pPr>
              <w:widowControl w:val="0"/>
              <w:spacing w:after="120"/>
              <w:rPr>
                <w:rFonts w:ascii="GHEA Grapalat" w:hAnsi="GHEA Grapalat" w:cs="Sylfaen"/>
              </w:rPr>
            </w:pPr>
          </w:p>
          <w:p>
            <w:pPr>
              <w:widowControl w:val="0"/>
              <w:spacing w:after="120"/>
              <w:jc w:val="right"/>
              <w:rPr>
                <w:rFonts w:ascii="GHEA Grapalat" w:hAnsi="GHEA Grapalat" w:cs="Sylfaen"/>
              </w:rPr>
            </w:pPr>
            <w:r>
              <w:rPr>
                <w:rFonts w:ascii="GHEA Grapalat" w:hAnsi="GHEA Grapalat"/>
                <w:color w:val="000000"/>
              </w:rPr>
              <w:t>/____________________/</w:t>
            </w:r>
          </w:p>
          <w:p>
            <w:pPr>
              <w:widowControl w:val="0"/>
              <w:spacing w:after="120"/>
              <w:rPr>
                <w:rFonts w:ascii="GHEA Grapalat" w:hAnsi="GHEA Grapalat" w:cs="Tahoma"/>
                <w:color w:val="000000"/>
              </w:rPr>
            </w:pPr>
          </w:p>
          <w:p>
            <w:pPr>
              <w:widowControl w:val="0"/>
              <w:spacing w:after="120"/>
              <w:jc w:val="right"/>
              <w:rPr>
                <w:rFonts w:ascii="GHEA Grapalat" w:hAnsi="GHEA Grapalat" w:cs="Sylfaen"/>
              </w:rPr>
            </w:pPr>
            <w:r>
              <w:rPr>
                <w:rFonts w:ascii="GHEA Grapalat" w:hAnsi="GHEA Grapalat"/>
                <w:color w:val="000000"/>
              </w:rPr>
              <w:t>/____________________/</w:t>
            </w:r>
          </w:p>
          <w:p>
            <w:pPr>
              <w:widowControl w:val="0"/>
              <w:spacing w:after="120"/>
              <w:rPr>
                <w:rFonts w:ascii="GHEA Grapalat" w:hAnsi="GHEA Grapalat" w:cs="Sylfaen"/>
              </w:rPr>
            </w:pPr>
          </w:p>
          <w:p>
            <w:pPr>
              <w:widowControl w:val="0"/>
              <w:spacing w:after="120"/>
              <w:rPr>
                <w:rFonts w:ascii="GHEA Grapalat" w:hAnsi="GHEA Grapalat"/>
              </w:rPr>
            </w:pPr>
            <w:r>
              <w:rPr>
                <w:rFonts w:ascii="GHEA Grapalat" w:hAnsi="GHEA Grapalat"/>
              </w:rPr>
              <w:t>21.б.</w:t>
            </w:r>
          </w:p>
          <w:p>
            <w:pPr>
              <w:widowControl w:val="0"/>
              <w:spacing w:after="120"/>
              <w:jc w:val="right"/>
              <w:rPr>
                <w:rFonts w:ascii="GHEA Grapalat" w:hAnsi="GHEA Grapalat" w:cs="Sylfaen"/>
              </w:rPr>
            </w:pPr>
            <w:r>
              <w:rPr>
                <w:rFonts w:ascii="GHEA Grapalat" w:hAnsi="GHEA Grapalat"/>
              </w:rPr>
              <w:t>М. П.</w:t>
            </w:r>
          </w:p>
        </w:tc>
      </w:tr>
      <w:tr>
        <w:tblPrEx>
          <w:tblLayout w:type="fixed"/>
          <w:tblCellMar>
            <w:top w:w="0" w:type="dxa"/>
            <w:left w:w="108" w:type="dxa"/>
            <w:bottom w:w="0" w:type="dxa"/>
            <w:right w:w="108" w:type="dxa"/>
          </w:tblCellMar>
        </w:tblPrEx>
        <w:trPr>
          <w:trHeight w:val="2194" w:hRule="atLeast"/>
          <w:jc w:val="center"/>
        </w:trPr>
        <w:tc>
          <w:tcPr>
            <w:tcW w:w="5616" w:type="dxa"/>
            <w:tcBorders>
              <w:top w:val="single" w:color="auto" w:sz="4" w:space="0"/>
              <w:left w:val="single" w:color="auto" w:sz="4" w:space="0"/>
              <w:right w:val="single" w:color="auto" w:sz="4" w:space="0"/>
            </w:tcBorders>
          </w:tcPr>
          <w:p>
            <w:pPr>
              <w:widowControl w:val="0"/>
              <w:tabs>
                <w:tab w:val="left" w:pos="280"/>
              </w:tabs>
              <w:spacing w:after="120"/>
              <w:rPr>
                <w:rFonts w:ascii="GHEA Grapalat" w:hAnsi="GHEA Grapalat" w:cs="Tahoma"/>
                <w:color w:val="000000"/>
              </w:rPr>
            </w:pPr>
            <w:r>
              <w:rPr>
                <w:rFonts w:ascii="GHEA Grapalat" w:hAnsi="GHEA Grapalat"/>
                <w:color w:val="000000"/>
              </w:rPr>
              <w:t>24.а.</w:t>
            </w:r>
            <w:r>
              <w:rPr>
                <w:rFonts w:ascii="GHEA Grapalat" w:hAnsi="GHEA Grapalat"/>
                <w:color w:val="000000"/>
              </w:rPr>
              <w:tab/>
            </w:r>
            <w:r>
              <w:rPr>
                <w:rFonts w:ascii="GHEA Grapalat" w:hAnsi="GHEA Grapalat"/>
                <w:color w:val="000000"/>
              </w:rPr>
              <w:t xml:space="preserve">Обслуживающая бенефициара финансовая организация </w:t>
            </w:r>
          </w:p>
          <w:p>
            <w:pPr>
              <w:widowControl w:val="0"/>
              <w:jc w:val="right"/>
              <w:rPr>
                <w:rFonts w:ascii="GHEA Grapalat" w:hAnsi="GHEA Grapalat" w:cs="Tahoma"/>
                <w:color w:val="000000"/>
              </w:rPr>
            </w:pPr>
            <w:r>
              <w:rPr>
                <w:rFonts w:ascii="GHEA Grapalat" w:hAnsi="GHEA Grapalat"/>
                <w:color w:val="000000"/>
              </w:rPr>
              <w:t>/____________________/</w:t>
            </w:r>
          </w:p>
          <w:p>
            <w:pPr>
              <w:widowControl w:val="0"/>
              <w:spacing w:after="120"/>
              <w:ind w:right="867"/>
              <w:jc w:val="right"/>
              <w:rPr>
                <w:rFonts w:ascii="GHEA Grapalat" w:hAnsi="GHEA Grapalat" w:cs="Sylfaen"/>
                <w:lang w:val="en-US"/>
              </w:rPr>
            </w:pPr>
            <w:r>
              <w:rPr>
                <w:rFonts w:ascii="GHEA Grapalat" w:hAnsi="GHEA Grapalat"/>
              </w:rPr>
              <w:t>/подпись/</w:t>
            </w:r>
          </w:p>
        </w:tc>
        <w:tc>
          <w:tcPr>
            <w:tcW w:w="5364" w:type="dxa"/>
            <w:tcBorders>
              <w:top w:val="single" w:color="auto" w:sz="4" w:space="0"/>
              <w:left w:val="nil"/>
              <w:right w:val="single" w:color="auto" w:sz="4" w:space="0"/>
            </w:tcBorders>
          </w:tcPr>
          <w:p>
            <w:pPr>
              <w:widowControl w:val="0"/>
              <w:tabs>
                <w:tab w:val="left" w:pos="376"/>
              </w:tabs>
              <w:autoSpaceDE w:val="0"/>
              <w:autoSpaceDN w:val="0"/>
              <w:adjustRightInd w:val="0"/>
              <w:spacing w:after="120"/>
              <w:rPr>
                <w:rFonts w:ascii="GHEA Grapalat" w:hAnsi="GHEA Grapalat" w:cs="Tahoma"/>
                <w:color w:val="000000"/>
              </w:rPr>
            </w:pPr>
            <w:r>
              <w:rPr>
                <w:rFonts w:ascii="GHEA Grapalat" w:hAnsi="GHEA Grapalat"/>
                <w:color w:val="000000"/>
              </w:rPr>
              <w:t>23.а.</w:t>
            </w:r>
            <w:r>
              <w:rPr>
                <w:rFonts w:ascii="GHEA Grapalat" w:hAnsi="GHEA Grapalat"/>
                <w:color w:val="000000"/>
              </w:rPr>
              <w:tab/>
            </w:r>
            <w:r>
              <w:rPr>
                <w:rFonts w:ascii="GHEA Grapalat" w:hAnsi="GHEA Grapalat"/>
                <w:color w:val="000000"/>
              </w:rPr>
              <w:t xml:space="preserve">Обслуживающая плательщика финансовая организация </w:t>
            </w:r>
          </w:p>
          <w:p>
            <w:pPr>
              <w:widowControl w:val="0"/>
              <w:jc w:val="right"/>
              <w:rPr>
                <w:rFonts w:ascii="GHEA Grapalat" w:hAnsi="GHEA Grapalat" w:cs="Tahoma"/>
                <w:color w:val="000000"/>
              </w:rPr>
            </w:pPr>
            <w:r>
              <w:rPr>
                <w:rFonts w:ascii="GHEA Grapalat" w:hAnsi="GHEA Grapalat"/>
                <w:color w:val="000000"/>
              </w:rPr>
              <w:t>/____________________/</w:t>
            </w:r>
          </w:p>
          <w:p>
            <w:pPr>
              <w:widowControl w:val="0"/>
              <w:spacing w:after="120"/>
              <w:ind w:right="703"/>
              <w:jc w:val="right"/>
              <w:rPr>
                <w:rFonts w:ascii="GHEA Grapalat" w:hAnsi="GHEA Grapalat" w:cs="Sylfaen"/>
                <w:lang w:val="en-US"/>
              </w:rPr>
            </w:pPr>
            <w:r>
              <w:rPr>
                <w:rFonts w:ascii="GHEA Grapalat" w:hAnsi="GHEA Grapalat"/>
              </w:rPr>
              <w:t>/подпись/</w:t>
            </w:r>
          </w:p>
        </w:tc>
      </w:tr>
      <w:tr>
        <w:tblPrEx>
          <w:tblLayout w:type="fixed"/>
          <w:tblCellMar>
            <w:top w:w="0" w:type="dxa"/>
            <w:left w:w="108" w:type="dxa"/>
            <w:bottom w:w="0" w:type="dxa"/>
            <w:right w:w="108" w:type="dxa"/>
          </w:tblCellMar>
        </w:tblPrEx>
        <w:trPr>
          <w:trHeight w:val="1485" w:hRule="atLeast"/>
          <w:jc w:val="center"/>
        </w:trPr>
        <w:tc>
          <w:tcPr>
            <w:tcW w:w="5616" w:type="dxa"/>
            <w:tcBorders>
              <w:top w:val="nil"/>
              <w:left w:val="single" w:color="auto" w:sz="4" w:space="0"/>
              <w:bottom w:val="single" w:color="auto" w:sz="4" w:space="0"/>
              <w:right w:val="single" w:color="auto" w:sz="4" w:space="0"/>
            </w:tcBorders>
          </w:tcPr>
          <w:p>
            <w:pPr>
              <w:widowControl w:val="0"/>
              <w:tabs>
                <w:tab w:val="left" w:pos="4567"/>
              </w:tabs>
              <w:autoSpaceDE w:val="0"/>
              <w:autoSpaceDN w:val="0"/>
              <w:adjustRightInd w:val="0"/>
              <w:spacing w:after="120"/>
              <w:rPr>
                <w:rFonts w:ascii="GHEA Grapalat" w:hAnsi="GHEA Grapalat" w:cs="Sylfaen"/>
              </w:rPr>
            </w:pPr>
            <w:r>
              <w:rPr>
                <w:rFonts w:ascii="GHEA Grapalat" w:hAnsi="GHEA Grapalat"/>
              </w:rPr>
              <w:t>24.б.</w:t>
            </w:r>
            <w:r>
              <w:rPr>
                <w:rFonts w:ascii="GHEA Grapalat" w:hAnsi="GHEA Grapalat"/>
              </w:rPr>
              <w:tab/>
            </w:r>
            <w:r>
              <w:rPr>
                <w:rFonts w:ascii="GHEA Grapalat" w:hAnsi="GHEA Grapalat"/>
              </w:rPr>
              <w:t>М. П.</w:t>
            </w:r>
          </w:p>
          <w:p>
            <w:pPr>
              <w:widowControl w:val="0"/>
              <w:spacing w:after="120"/>
              <w:rPr>
                <w:rFonts w:ascii="GHEA Grapalat" w:hAnsi="GHEA Grapalat" w:cs="Sylfaen"/>
              </w:rPr>
            </w:pPr>
          </w:p>
          <w:p>
            <w:pPr>
              <w:widowControl w:val="0"/>
              <w:tabs>
                <w:tab w:val="left" w:pos="3682"/>
              </w:tabs>
              <w:spacing w:after="120"/>
              <w:rPr>
                <w:rFonts w:ascii="GHEA Grapalat" w:hAnsi="GHEA Grapalat" w:cs="Sylfaen"/>
              </w:rPr>
            </w:pPr>
            <w:r>
              <w:rPr>
                <w:rFonts w:ascii="GHEA Grapalat" w:hAnsi="GHEA Grapalat"/>
              </w:rPr>
              <w:t>24.в</w:t>
            </w:r>
            <w:r>
              <w:rPr>
                <w:rFonts w:ascii="GHEA Grapalat" w:hAnsi="GHEA Grapalat"/>
              </w:rPr>
              <w:tab/>
            </w:r>
            <w:r>
              <w:rPr>
                <w:rFonts w:ascii="GHEA Grapalat" w:hAnsi="GHEA Grapalat"/>
              </w:rPr>
              <w:t xml:space="preserve">"___" ___ 20___ г. </w:t>
            </w:r>
          </w:p>
        </w:tc>
        <w:tc>
          <w:tcPr>
            <w:tcW w:w="5364" w:type="dxa"/>
            <w:tcBorders>
              <w:top w:val="nil"/>
              <w:left w:val="nil"/>
              <w:bottom w:val="single" w:color="auto" w:sz="4" w:space="0"/>
              <w:right w:val="single" w:color="auto" w:sz="4" w:space="0"/>
            </w:tcBorders>
          </w:tcPr>
          <w:p>
            <w:pPr>
              <w:widowControl w:val="0"/>
              <w:tabs>
                <w:tab w:val="left" w:pos="4587"/>
              </w:tabs>
              <w:autoSpaceDE w:val="0"/>
              <w:autoSpaceDN w:val="0"/>
              <w:adjustRightInd w:val="0"/>
              <w:spacing w:after="120"/>
              <w:rPr>
                <w:rFonts w:ascii="GHEA Grapalat" w:hAnsi="GHEA Grapalat" w:cs="Sylfaen"/>
              </w:rPr>
            </w:pPr>
            <w:r>
              <w:rPr>
                <w:rFonts w:ascii="GHEA Grapalat" w:hAnsi="GHEA Grapalat"/>
              </w:rPr>
              <w:t>23.б.</w:t>
            </w:r>
            <w:r>
              <w:rPr>
                <w:rFonts w:ascii="GHEA Grapalat" w:hAnsi="GHEA Grapalat"/>
              </w:rPr>
              <w:tab/>
            </w:r>
            <w:r>
              <w:rPr>
                <w:rFonts w:ascii="GHEA Grapalat" w:hAnsi="GHEA Grapalat"/>
              </w:rPr>
              <w:t xml:space="preserve">М. П. </w:t>
            </w:r>
          </w:p>
          <w:p>
            <w:pPr>
              <w:widowControl w:val="0"/>
              <w:spacing w:after="120"/>
              <w:rPr>
                <w:rFonts w:ascii="GHEA Grapalat" w:hAnsi="GHEA Grapalat" w:cs="Sylfaen"/>
              </w:rPr>
            </w:pPr>
          </w:p>
          <w:p>
            <w:pPr>
              <w:widowControl w:val="0"/>
              <w:tabs>
                <w:tab w:val="left" w:pos="1610"/>
              </w:tabs>
              <w:spacing w:after="120"/>
              <w:rPr>
                <w:rFonts w:ascii="GHEA Grapalat" w:hAnsi="GHEA Grapalat" w:cs="Sylfaen"/>
                <w:color w:val="000000"/>
              </w:rPr>
            </w:pPr>
            <w:r>
              <w:rPr>
                <w:rFonts w:ascii="GHEA Grapalat" w:hAnsi="GHEA Grapalat"/>
              </w:rPr>
              <w:t>23.в</w:t>
            </w:r>
            <w:r>
              <w:rPr>
                <w:rFonts w:ascii="GHEA Grapalat" w:hAnsi="GHEA Grapalat"/>
              </w:rPr>
              <w:tab/>
            </w:r>
            <w:r>
              <w:rPr>
                <w:rFonts w:ascii="GHEA Grapalat" w:hAnsi="GHEA Grapalat"/>
              </w:rPr>
              <w:t>Дата исполнения: "___" ___ 20___г.</w:t>
            </w:r>
          </w:p>
        </w:tc>
      </w:tr>
    </w:tbl>
    <w:p>
      <w:pPr>
        <w:widowControl w:val="0"/>
        <w:spacing w:after="160"/>
        <w:jc w:val="center"/>
        <w:rPr>
          <w:rFonts w:ascii="GHEA Grapalat" w:hAnsi="GHEA Grapalat"/>
          <w:b/>
        </w:rPr>
      </w:pPr>
      <w:r>
        <w:rPr>
          <w:rFonts w:ascii="GHEA Grapalat" w:hAnsi="GHEA Grapalat"/>
          <w:b/>
        </w:rPr>
        <w:t xml:space="preserve">Обязательные реквизиты платежного требования и </w:t>
      </w:r>
      <w:r>
        <w:rPr>
          <w:rFonts w:ascii="GHEA Grapalat" w:hAnsi="GHEA Grapalat"/>
          <w:b/>
        </w:rPr>
        <w:br w:type="textWrapping"/>
      </w:r>
      <w:r>
        <w:rPr>
          <w:rFonts w:ascii="GHEA Grapalat" w:hAnsi="GHEA Grapalat"/>
          <w:b/>
        </w:rPr>
        <w:t>руководство по его заполнению</w:t>
      </w:r>
    </w:p>
    <w:tbl>
      <w:tblPr>
        <w:tblStyle w:val="38"/>
        <w:tblW w:w="106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tcPr>
          <w:p>
            <w:pPr>
              <w:widowControl w:val="0"/>
              <w:spacing w:after="120"/>
              <w:jc w:val="both"/>
              <w:rPr>
                <w:rFonts w:ascii="GHEA Grapalat" w:hAnsi="GHEA Grapalat"/>
              </w:rPr>
            </w:pPr>
            <w:r>
              <w:rPr>
                <w:rFonts w:ascii="GHEA Grapalat" w:hAnsi="GHEA Grapalat"/>
              </w:rPr>
              <w:t>П/Н</w:t>
            </w:r>
          </w:p>
        </w:tc>
        <w:tc>
          <w:tcPr>
            <w:tcW w:w="1938"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b/>
              </w:rPr>
            </w:pPr>
            <w:r>
              <w:rPr>
                <w:rFonts w:ascii="GHEA Grapalat" w:hAnsi="GHEA Grapalat"/>
                <w:b/>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b/>
              </w:rPr>
            </w:pPr>
            <w:r>
              <w:rPr>
                <w:rFonts w:ascii="GHEA Grapalat" w:hAnsi="GHEA Grapalat"/>
                <w:b/>
              </w:rPr>
              <w:t>Наличие указанного поля/ 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b/>
              </w:rPr>
            </w:pPr>
            <w:r>
              <w:rPr>
                <w:rFonts w:ascii="GHEA Grapalat" w:hAnsi="GHEA Grapalat"/>
                <w:b/>
              </w:rPr>
              <w:t xml:space="preserve">Требование о заполнении реквизита </w:t>
            </w:r>
            <w:r>
              <w:rPr>
                <w:rFonts w:ascii="GHEA Grapalat" w:hAnsi="GHEA Grapalat"/>
                <w:b/>
              </w:rPr>
              <w:br w:type="textWrapping"/>
            </w:r>
            <w:r>
              <w:rPr>
                <w:rFonts w:ascii="GHEA Grapalat" w:hAnsi="GHEA Grapalat"/>
                <w:b/>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b/>
              </w:rPr>
            </w:pPr>
            <w:r>
              <w:rPr>
                <w:rFonts w:ascii="GHEA Grapalat" w:hAnsi="GHEA Grapalat"/>
                <w:b/>
              </w:rPr>
              <w:t>Сторона,</w:t>
            </w:r>
            <w:r>
              <w:rPr>
                <w:rFonts w:ascii="GHEA Grapalat" w:hAnsi="GHEA Grapalat"/>
                <w:b/>
              </w:rPr>
              <w:br w:type="textWrapping"/>
            </w:r>
            <w:r>
              <w:rPr>
                <w:rFonts w:ascii="GHEA Grapalat" w:hAnsi="GHEA Grapalat"/>
                <w:b/>
              </w:rPr>
              <w:t xml:space="preserve">заполняющая реквизит: </w:t>
            </w:r>
            <w:r>
              <w:rPr>
                <w:rFonts w:ascii="GHEA Grapalat" w:hAnsi="GHEA Grapalat"/>
                <w:b/>
              </w:rPr>
              <w:br w:type="textWrapping"/>
            </w:r>
            <w:r>
              <w:rPr>
                <w:rFonts w:ascii="GHEA Grapalat" w:hAnsi="GHEA Grapalat"/>
                <w:b/>
              </w:rPr>
              <w:t>бенефициар или плательщик (в связи с процессом закупки)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b/>
              </w:rPr>
            </w:pPr>
            <w:r>
              <w:rPr>
                <w:rFonts w:ascii="GHEA Grapalat" w:hAnsi="GHEA Grapalat"/>
                <w:b/>
              </w:rPr>
              <w:t>1</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b/>
              </w:rPr>
            </w:pPr>
            <w:r>
              <w:rPr>
                <w:rFonts w:ascii="GHEA Grapalat" w:hAnsi="GHEA Grapalat"/>
                <w:b/>
              </w:rPr>
              <w:t>2</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b/>
              </w:rPr>
            </w:pPr>
            <w:r>
              <w:rPr>
                <w:rFonts w:ascii="GHEA Grapalat" w:hAnsi="GHEA Grapalat"/>
                <w:b/>
              </w:rPr>
              <w:t>3</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b/>
              </w:rPr>
            </w:pPr>
            <w:r>
              <w:rPr>
                <w:rFonts w:ascii="GHEA Grapalat" w:hAnsi="GHEA Grapalat"/>
                <w:b/>
              </w:rPr>
              <w:t>4</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b/>
              </w:rPr>
            </w:pPr>
            <w:r>
              <w:rPr>
                <w:rFonts w:ascii="GHEA Grapalat" w:hAnsi="GHEA Grapalat"/>
                <w:b/>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На документе заранее заполнено "Платежное требование"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cs="Times Armenian"/>
                <w:lang w:val="en-US"/>
              </w:rPr>
            </w:pPr>
            <w:r>
              <w:rPr>
                <w:rFonts w:ascii="GHEA Grapalat" w:hAnsi="GHEA Grapalat" w:cs="Times Armenian"/>
                <w:lang w:val="en-US"/>
              </w:rPr>
              <w:t>2.</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бенефициаром при представлении платежного требования в банк плательщика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cs="Times Armenian"/>
                <w:lang w:val="en-US"/>
              </w:rPr>
            </w:pPr>
            <w:r>
              <w:rPr>
                <w:rFonts w:ascii="GHEA Grapalat" w:hAnsi="GHEA Grapalat" w:cs="Times Armenian"/>
                <w:lang w:val="en-US"/>
              </w:rPr>
              <w:t>3.</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lang w:val="en-US"/>
              </w:rPr>
            </w:pPr>
            <w:r>
              <w:rPr>
                <w:rFonts w:ascii="GHEA Grapalat" w:hAnsi="GHEA Grapalat"/>
              </w:rPr>
              <w:t>обязательно</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бенефициаром в день представления платежного требования в банк плательщика.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pStyle w:val="76"/>
              <w:widowControl w:val="0"/>
              <w:autoSpaceDE w:val="0"/>
              <w:autoSpaceDN w:val="0"/>
              <w:adjustRightInd w:val="0"/>
              <w:spacing w:after="120"/>
              <w:ind w:left="0"/>
              <w:jc w:val="center"/>
              <w:rPr>
                <w:rFonts w:ascii="GHEA Grapalat" w:hAnsi="GHEA Grapalat" w:cs="Times Armenian"/>
              </w:rPr>
            </w:pPr>
            <w:r>
              <w:rPr>
                <w:rFonts w:ascii="GHEA Grapalat" w:hAnsi="GHEA Grapalat" w:cs="Times Armenian"/>
                <w:lang w:val="en-US"/>
              </w:rPr>
              <w:t>4.</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5.</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6.</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7.</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УНН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8.</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9.</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заранее заполняется бенефициаром — по приглашению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10.</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 заполняется)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11.</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УНН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заранее заполняется бенефициаром — по приглашению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12.</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наименование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заранее заполняется бенефициаром — по приглашению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13.</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заранее заполняется бенефициаром — по приглашению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14.</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15.</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Акцептованная 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 заполняется и не применяется)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16.</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плательщиком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17.</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цель сделки</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В обязательном порядке заполняются слова "для обеспечения исполнения договора"</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заранее заполняется бенефициаром — по приглашению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18.</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Основания для совершения платежа: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бенефициаром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19.</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Условия оплаты:</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cs="Sylfaen"/>
              </w:rPr>
              <w:br w:type="textWrapping"/>
            </w:r>
            <w:r>
              <w:rPr>
                <w:rFonts w:ascii="GHEA Grapalat" w:hAnsi="GHEA Grapalat"/>
              </w:rPr>
              <w:t>заполняются слова "акцептованный платеж",</w:t>
            </w:r>
            <w:r>
              <w:rPr>
                <w:rFonts w:ascii="GHEA Grapalat" w:hAnsi="GHEA Grapalat" w:cs="Sylfaen"/>
              </w:rPr>
              <w:br w:type="textWrapping"/>
            </w:r>
            <w:r>
              <w:rPr>
                <w:rFonts w:ascii="GHEA Grapalat" w:hAnsi="GHEA Grapalat"/>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заранее заполняется бенефициаром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20.</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r>
              <w:rPr>
                <w:rFonts w:ascii="GHEA Grapalat" w:hAnsi="GHEA Grapalat"/>
              </w:rPr>
              <w:br w:type="textWrapping"/>
            </w:r>
            <w:r>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заполняется бенефициаром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21.а.</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p>
            <w:pPr>
              <w:widowControl w:val="0"/>
              <w:spacing w:after="120"/>
              <w:jc w:val="center"/>
              <w:rPr>
                <w:rFonts w:ascii="GHEA Grapalat" w:hAnsi="GHEA Grapalat"/>
              </w:rPr>
            </w:pPr>
            <w:r>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подписывается плательщиком или проставляется электронная подпись плательщика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21.б.</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при наличии печати, когда плательщик представляет Требование в бумажной форме</w:t>
            </w:r>
          </w:p>
          <w:p>
            <w:pPr>
              <w:widowControl w:val="0"/>
              <w:spacing w:after="120"/>
              <w:jc w:val="center"/>
              <w:rPr>
                <w:rFonts w:ascii="GHEA Grapalat" w:hAnsi="GHEA Grapalat"/>
              </w:rPr>
            </w:pP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скрепляется печатью плательщика</w:t>
            </w:r>
            <w:r>
              <w:rPr>
                <w:rFonts w:ascii="GHEA Grapalat" w:hAnsi="GHEA Grapalat"/>
              </w:rPr>
              <w:br w:type="textWrapping"/>
            </w:r>
            <w:r>
              <w:rPr>
                <w:rFonts w:ascii="GHEA Grapalat" w:hAnsi="GHEA Grapalat"/>
              </w:rPr>
              <w:t>при представлении в бумажной форме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22.а.</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подписывается бенефициаром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22.б.</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lang w:val="en-US"/>
              </w:rPr>
              <w:br w:type="textWrapping"/>
            </w:r>
            <w:r>
              <w:rPr>
                <w:rFonts w:ascii="GHEA Grapalat" w:hAnsi="GHEA Grapalat"/>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скрепляется печатью бенефициара при представлении в банк в бумажной форме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23.а.</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23.б.</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штамп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23.в</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r>
              <w:rPr>
                <w:rFonts w:ascii="GHEA Grapalat" w:hAnsi="GHEA Grapalat"/>
              </w:rPr>
              <w:br w:type="textWrapping"/>
            </w:r>
            <w:r>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24.а.</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24.б.</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24.в</w:t>
            </w:r>
          </w:p>
        </w:tc>
        <w:tc>
          <w:tcPr>
            <w:tcW w:w="193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after="120"/>
              <w:jc w:val="center"/>
              <w:rPr>
                <w:rFonts w:ascii="GHEA Grapalat" w:hAnsi="GHEA Grapalat"/>
              </w:rPr>
            </w:pPr>
            <w:r>
              <w:rPr>
                <w:rFonts w:ascii="GHEA Grapalat" w:hAnsi="GHEA Grapalat"/>
              </w:rPr>
              <w:t>обязательно</w:t>
            </w:r>
          </w:p>
        </w:tc>
        <w:tc>
          <w:tcPr>
            <w:tcW w:w="335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r>
              <w:rPr>
                <w:rFonts w:ascii="GHEA Grapalat" w:hAnsi="GHEA Grapalat"/>
              </w:rPr>
              <w:t>необязательно</w:t>
            </w:r>
            <w:r>
              <w:rPr>
                <w:rFonts w:ascii="GHEA Grapalat" w:hAnsi="GHEA Grapalat"/>
              </w:rPr>
              <w:br w:type="textWrapping"/>
            </w:r>
            <w:r>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pPr>
              <w:widowControl w:val="0"/>
              <w:spacing w:after="120"/>
              <w:jc w:val="center"/>
              <w:rPr>
                <w:rFonts w:ascii="GHEA Grapalat" w:hAnsi="GHEA Grapalat"/>
              </w:rPr>
            </w:pPr>
          </w:p>
        </w:tc>
      </w:tr>
    </w:tbl>
    <w:p>
      <w:pPr>
        <w:pStyle w:val="23"/>
        <w:widowControl w:val="0"/>
        <w:spacing w:after="160" w:line="240" w:lineRule="auto"/>
        <w:ind w:firstLine="0"/>
        <w:rPr>
          <w:rFonts w:ascii="GHEA Grapalat" w:hAnsi="GHEA Grapalat" w:cs="Sylfaen"/>
          <w:i w:val="0"/>
          <w:sz w:val="24"/>
          <w:szCs w:val="24"/>
        </w:rPr>
      </w:pPr>
    </w:p>
    <w:sectPr>
      <w:pgSz w:w="11906" w:h="16838"/>
      <w:pgMar w:top="1418" w:right="1418" w:bottom="1418" w:left="1418" w:header="567" w:footer="56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EFF" w:usb1="C000247B" w:usb2="00000009" w:usb3="00000000" w:csb0="200001FF" w:csb1="00000000"/>
  </w:font>
  <w:font w:name="Arial Armenian">
    <w:altName w:val="Arial"/>
    <w:panose1 w:val="020B0604020202020204"/>
    <w:charset w:val="00"/>
    <w:family w:val="swiss"/>
    <w:pitch w:val="default"/>
    <w:sig w:usb0="00000000" w:usb1="00000000" w:usb2="00000000" w:usb3="00000000" w:csb0="00000001" w:csb1="00000000"/>
  </w:font>
  <w:font w:name="Arial LatArm">
    <w:panose1 w:val="020B0604020202020204"/>
    <w:charset w:val="00"/>
    <w:family w:val="swiss"/>
    <w:pitch w:val="default"/>
    <w:sig w:usb0="00000000" w:usb1="00000000" w:usb2="00000000" w:usb3="00000000" w:csb0="00000000" w:csb1="00000000"/>
  </w:font>
  <w:font w:name="Times Armenian">
    <w:altName w:val="Times New Roman"/>
    <w:panose1 w:val="02020603050405020304"/>
    <w:charset w:val="00"/>
    <w:family w:val="roman"/>
    <w:pitch w:val="default"/>
    <w:sig w:usb0="00000000" w:usb1="00000000" w:usb2="00000000" w:usb3="00000000" w:csb0="00000001" w:csb1="00000000"/>
  </w:font>
  <w:font w:name="Tahoma">
    <w:panose1 w:val="020B0604030504040204"/>
    <w:charset w:val="CC"/>
    <w:family w:val="swiss"/>
    <w:pitch w:val="default"/>
    <w:sig w:usb0="E1002EFF" w:usb1="C000605B" w:usb2="00000029" w:usb3="00000000" w:csb0="200101FF" w:csb1="20280000"/>
  </w:font>
  <w:font w:name="Baltica">
    <w:altName w:val="Times New Roman"/>
    <w:panose1 w:val="00000000000000000000"/>
    <w:charset w:val="00"/>
    <w:family w:val="swiss"/>
    <w:pitch w:val="default"/>
    <w:sig w:usb0="00000000" w:usb1="00000000" w:usb2="00000000" w:usb3="00000000" w:csb0="00000001" w:csb1="00000000"/>
  </w:font>
  <w:font w:name="Arial AMU">
    <w:altName w:val="Arial"/>
    <w:panose1 w:val="020B0604020202020204"/>
    <w:charset w:val="00"/>
    <w:family w:val="swiss"/>
    <w:pitch w:val="default"/>
    <w:sig w:usb0="00000000" w:usb1="00000000" w:usb2="00000000" w:usb3="00000000" w:csb0="00000001" w:csb1="00000000"/>
  </w:font>
  <w:font w:name="Arial Unicode">
    <w:panose1 w:val="020B0604020202020204"/>
    <w:charset w:val="CC"/>
    <w:family w:val="swiss"/>
    <w:pitch w:val="default"/>
    <w:sig w:usb0="00000287" w:usb1="00000000" w:usb2="00000000" w:usb3="00000000" w:csb0="4000009F" w:csb1="DFD74000"/>
  </w:font>
  <w:font w:name="Times LatArm">
    <w:panose1 w:val="00000000000000000000"/>
    <w:charset w:val="00"/>
    <w:family w:val="auto"/>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panose1 w:val="02020603050405020304"/>
    <w:charset w:val="00"/>
    <w:family w:val="roman"/>
    <w:pitch w:val="default"/>
    <w:sig w:usb0="00000000" w:usb1="00000000" w:usb2="00000000" w:usb3="00000000" w:csb0="00000000" w:csb1="00000000"/>
  </w:font>
  <w:font w:name="GHEA Grapalat">
    <w:altName w:val="Segoe Print"/>
    <w:panose1 w:val="00000000000000000000"/>
    <w:charset w:val="00"/>
    <w:family w:val="modern"/>
    <w:pitch w:val="default"/>
    <w:sig w:usb0="00000000" w:usb1="00000000" w:usb2="00000000" w:usb3="00000000" w:csb0="0000009F" w:csb1="00000000"/>
  </w:font>
  <w:font w:name="Sylfaen">
    <w:panose1 w:val="010A0502050306030303"/>
    <w:charset w:val="CC"/>
    <w:family w:val="roman"/>
    <w:pitch w:val="default"/>
    <w:sig w:usb0="04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3606468"/>
      <w:docPartObj>
        <w:docPartGallery w:val="autotext"/>
      </w:docPartObj>
    </w:sdtPr>
    <w:sdtEndPr>
      <w:rPr>
        <w:rFonts w:ascii="GHEA Grapalat" w:hAnsi="GHEA Grapalat"/>
        <w:sz w:val="24"/>
        <w:szCs w:val="24"/>
      </w:rPr>
    </w:sdtEndPr>
    <w:sdtContent>
      <w:p>
        <w:pPr>
          <w:pStyle w:val="25"/>
          <w:jc w:val="center"/>
          <w:rPr>
            <w:rFonts w:ascii="GHEA Grapalat" w:hAnsi="GHEA Grapalat"/>
            <w:sz w:val="24"/>
            <w:szCs w:val="24"/>
          </w:rPr>
        </w:pPr>
        <w:r>
          <w:rPr>
            <w:rFonts w:ascii="GHEA Grapalat" w:hAnsi="GHEA Grapalat"/>
            <w:sz w:val="24"/>
            <w:szCs w:val="24"/>
          </w:rPr>
          <w:fldChar w:fldCharType="begin"/>
        </w:r>
        <w:r>
          <w:rPr>
            <w:rFonts w:ascii="GHEA Grapalat" w:hAnsi="GHEA Grapalat"/>
            <w:sz w:val="24"/>
            <w:szCs w:val="24"/>
          </w:rPr>
          <w:instrText xml:space="preserve"> PAGE   \* MERGEFORMAT </w:instrText>
        </w:r>
        <w:r>
          <w:rPr>
            <w:rFonts w:ascii="GHEA Grapalat" w:hAnsi="GHEA Grapalat"/>
            <w:sz w:val="24"/>
            <w:szCs w:val="24"/>
          </w:rPr>
          <w:fldChar w:fldCharType="separate"/>
        </w:r>
        <w:r>
          <w:rPr>
            <w:rFonts w:ascii="GHEA Grapalat" w:hAnsi="GHEA Grapalat"/>
            <w:sz w:val="24"/>
            <w:szCs w:val="24"/>
          </w:rPr>
          <w:t>31</w:t>
        </w:r>
        <w:r>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9"/>
        <w:rPr>
          <w:rFonts w:ascii="Sylfaen" w:hAnsi="Sylfaen"/>
        </w:rPr>
      </w:pPr>
      <w:r>
        <w:rPr>
          <w:rStyle w:val="32"/>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
    <w:p>
      <w:pPr>
        <w:ind w:right="309"/>
        <w:jc w:val="both"/>
        <w:rPr>
          <w:rFonts w:ascii="GHEA Grapalat" w:hAnsi="GHEA Grapalat"/>
          <w:i/>
          <w:sz w:val="20"/>
          <w:szCs w:val="20"/>
        </w:rPr>
      </w:pPr>
      <w:r>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pPr>
        <w:pStyle w:val="19"/>
        <w:rPr>
          <w:rFonts w:asciiTheme="minorHAnsi" w:hAnsiTheme="minorHAnsi"/>
        </w:rPr>
      </w:pPr>
    </w:p>
  </w:footnote>
  <w:footnote w:id="2">
    <w:p>
      <w:pPr>
        <w:pStyle w:val="19"/>
        <w:rPr>
          <w:rFonts w:asciiTheme="minorHAnsi" w:hAnsiTheme="minorHAnsi"/>
        </w:rPr>
      </w:pPr>
      <w:r>
        <w:rPr>
          <w:rStyle w:val="32"/>
        </w:rPr>
        <w:t>17</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3">
    <w:p>
      <w:pPr>
        <w:pStyle w:val="19"/>
        <w:rPr>
          <w:rFonts w:asciiTheme="minorHAnsi" w:hAnsiTheme="minorHAnsi"/>
        </w:rPr>
      </w:pPr>
      <w:r>
        <w:rPr>
          <w:rStyle w:val="32"/>
        </w:rPr>
        <w:t>22</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4">
    <w:p>
      <w:pPr>
        <w:pStyle w:val="19"/>
        <w:jc w:val="both"/>
        <w:rPr>
          <w:rFonts w:ascii="GHEA Grapalat" w:hAnsi="GHEA Grapalat"/>
          <w:lang w:val="hy-AM"/>
        </w:rPr>
      </w:pPr>
      <w:r>
        <w:rPr>
          <w:rStyle w:val="32"/>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pPr>
        <w:pStyle w:val="19"/>
        <w:rPr>
          <w:rFonts w:asciiTheme="minorHAnsi" w:hAnsiTheme="minorHAnsi"/>
          <w:lang w:val="hy-AM"/>
        </w:rPr>
      </w:pPr>
    </w:p>
  </w:footnote>
  <w:footnote w:id="5">
    <w:p>
      <w:pPr>
        <w:pStyle w:val="19"/>
        <w:jc w:val="both"/>
        <w:rPr>
          <w:rFonts w:asciiTheme="minorHAnsi" w:hAnsiTheme="minorHAnsi"/>
        </w:rPr>
      </w:pPr>
      <w:r>
        <w:rPr>
          <w:rStyle w:val="32"/>
        </w:rPr>
        <w:t>24</w:t>
      </w:r>
      <w:r>
        <w:t xml:space="preserve"> </w:t>
      </w: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6">
    <w:p>
      <w:pPr>
        <w:pStyle w:val="19"/>
        <w:jc w:val="both"/>
        <w:rPr>
          <w:rFonts w:ascii="GHEA Grapalat" w:hAnsi="GHEA Grapalat"/>
        </w:rPr>
      </w:pPr>
      <w:r>
        <w:rPr>
          <w:rStyle w:val="32"/>
          <w:rFonts w:ascii="GHEA Grapalat" w:hAnsi="GHEA Grapalat"/>
        </w:rPr>
        <w:sym w:font="Symbol" w:char="F02A"/>
      </w:r>
      <w:r>
        <w:rPr>
          <w:rFonts w:ascii="GHEA Grapalat" w:hAnsi="GHEA Grapalat"/>
        </w:rPr>
        <w:t xml:space="preserve"> </w:t>
      </w:r>
      <w:r>
        <w:rPr>
          <w:rFonts w:ascii="GHEA Grapalat" w:hAnsi="GHEA Grapalat"/>
          <w:i/>
        </w:rPr>
        <w:t xml:space="preserve">Подлежащие уплате суммы представляются в порядке возрастания. </w:t>
      </w:r>
    </w:p>
  </w:footnote>
  <w:footnote w:id="7">
    <w:p>
      <w:pPr>
        <w:pStyle w:val="19"/>
        <w:jc w:val="both"/>
        <w:rPr>
          <w:rFonts w:ascii="GHEA Grapalat" w:hAnsi="GHEA Grapalat"/>
        </w:rPr>
      </w:pPr>
      <w:r>
        <w:rPr>
          <w:rStyle w:val="32"/>
          <w:rFonts w:ascii="GHEA Grapalat" w:hAnsi="GHEA Grapalat"/>
        </w:rPr>
        <w:sym w:font="Symbol" w:char="F02A"/>
      </w:r>
      <w:r>
        <w:rPr>
          <w:rStyle w:val="32"/>
          <w:rFonts w:ascii="GHEA Grapalat" w:hAnsi="GHEA Grapalat"/>
        </w:rPr>
        <w:sym w:font="Symbol" w:char="F02A"/>
      </w:r>
      <w:r>
        <w:rPr>
          <w:rFonts w:ascii="GHEA Grapalat" w:hAnsi="GHEA Grapalat"/>
        </w:rPr>
        <w:t xml:space="preserve"> </w:t>
      </w:r>
      <w:r>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8">
    <w:p>
      <w:pPr>
        <w:pStyle w:val="19"/>
        <w:jc w:val="both"/>
        <w:rPr>
          <w:rFonts w:ascii="GHEA Grapalat" w:hAnsi="GHEA Grapalat"/>
        </w:rPr>
      </w:pPr>
    </w:p>
  </w:footnote>
  <w:footnote w:id="9">
    <w:p>
      <w:pPr>
        <w:widowControl w:val="0"/>
        <w:tabs>
          <w:tab w:val="left" w:pos="540"/>
        </w:tabs>
        <w:autoSpaceDE w:val="0"/>
        <w:autoSpaceDN w:val="0"/>
        <w:adjustRightInd w:val="0"/>
        <w:spacing w:after="160" w:line="360" w:lineRule="auto"/>
        <w:jc w:val="both"/>
        <w:rPr>
          <w:rFonts w:ascii="GHEA Grapalat" w:hAnsi="GHEA Grapalat" w:cs="Sylfaen"/>
        </w:rPr>
      </w:pPr>
      <w:r>
        <w:rPr>
          <w:rStyle w:val="32"/>
        </w:rPr>
        <w:t>25</w:t>
      </w:r>
      <w: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pPr>
        <w:pStyle w:val="19"/>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B1358"/>
    <w:multiLevelType w:val="multilevel"/>
    <w:tmpl w:val="146B1358"/>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
    <w:nsid w:val="35007610"/>
    <w:multiLevelType w:val="multilevel"/>
    <w:tmpl w:val="35007610"/>
    <w:lvl w:ilvl="0" w:tentative="0">
      <w:start w:val="1"/>
      <w:numFmt w:val="decimal"/>
      <w:lvlText w:val="%1"/>
      <w:lvlJc w:val="left"/>
      <w:pPr>
        <w:ind w:left="1260" w:hanging="360"/>
      </w:pPr>
      <w:rPr>
        <w:rFonts w:hint="default"/>
      </w:rPr>
    </w:lvl>
    <w:lvl w:ilvl="1" w:tentative="0">
      <w:start w:val="1"/>
      <w:numFmt w:val="lowerLetter"/>
      <w:lvlText w:val="%2."/>
      <w:lvlJc w:val="left"/>
      <w:pPr>
        <w:ind w:left="1980" w:hanging="360"/>
      </w:pPr>
    </w:lvl>
    <w:lvl w:ilvl="2" w:tentative="0">
      <w:start w:val="1"/>
      <w:numFmt w:val="lowerRoman"/>
      <w:lvlText w:val="%3."/>
      <w:lvlJc w:val="right"/>
      <w:pPr>
        <w:ind w:left="2700" w:hanging="180"/>
      </w:pPr>
    </w:lvl>
    <w:lvl w:ilvl="3" w:tentative="0">
      <w:start w:val="1"/>
      <w:numFmt w:val="decimal"/>
      <w:lvlText w:val="%4."/>
      <w:lvlJc w:val="left"/>
      <w:pPr>
        <w:ind w:left="3420" w:hanging="360"/>
      </w:pPr>
    </w:lvl>
    <w:lvl w:ilvl="4" w:tentative="0">
      <w:start w:val="1"/>
      <w:numFmt w:val="lowerLetter"/>
      <w:lvlText w:val="%5."/>
      <w:lvlJc w:val="left"/>
      <w:pPr>
        <w:ind w:left="4140" w:hanging="360"/>
      </w:pPr>
    </w:lvl>
    <w:lvl w:ilvl="5" w:tentative="0">
      <w:start w:val="1"/>
      <w:numFmt w:val="lowerRoman"/>
      <w:lvlText w:val="%6."/>
      <w:lvlJc w:val="right"/>
      <w:pPr>
        <w:ind w:left="4860" w:hanging="180"/>
      </w:pPr>
    </w:lvl>
    <w:lvl w:ilvl="6" w:tentative="0">
      <w:start w:val="1"/>
      <w:numFmt w:val="decimal"/>
      <w:lvlText w:val="%7."/>
      <w:lvlJc w:val="left"/>
      <w:pPr>
        <w:ind w:left="5580" w:hanging="360"/>
      </w:pPr>
    </w:lvl>
    <w:lvl w:ilvl="7" w:tentative="0">
      <w:start w:val="1"/>
      <w:numFmt w:val="lowerLetter"/>
      <w:lvlText w:val="%8."/>
      <w:lvlJc w:val="left"/>
      <w:pPr>
        <w:ind w:left="6300" w:hanging="360"/>
      </w:pPr>
    </w:lvl>
    <w:lvl w:ilvl="8" w:tentative="0">
      <w:start w:val="1"/>
      <w:numFmt w:val="lowerRoman"/>
      <w:lvlText w:val="%9."/>
      <w:lvlJc w:val="right"/>
      <w:pPr>
        <w:ind w:left="7020" w:hanging="180"/>
      </w:pPr>
    </w:lvl>
  </w:abstractNum>
  <w:abstractNum w:abstractNumId="2">
    <w:nsid w:val="3CEADE34"/>
    <w:multiLevelType w:val="singleLevel"/>
    <w:tmpl w:val="3CEADE34"/>
    <w:lvl w:ilvl="0" w:tentative="0">
      <w:start w:val="1"/>
      <w:numFmt w:val="decimal"/>
      <w:lvlText w:val="%1."/>
      <w:lvlJc w:val="left"/>
      <w:pPr>
        <w:tabs>
          <w:tab w:val="left" w:pos="425"/>
        </w:tabs>
        <w:ind w:left="425" w:leftChars="0" w:hanging="425" w:firstLineChars="0"/>
      </w:pPr>
      <w:rPr>
        <w:rFonts w:hint="default"/>
      </w:rPr>
    </w:lvl>
  </w:abstractNum>
  <w:abstractNum w:abstractNumId="3">
    <w:nsid w:val="54657DEB"/>
    <w:multiLevelType w:val="multilevel"/>
    <w:tmpl w:val="54657DEB"/>
    <w:lvl w:ilvl="0" w:tentative="0">
      <w:start w:val="1"/>
      <w:numFmt w:val="decimal"/>
      <w:lvlText w:val="%1)"/>
      <w:lvlJc w:val="left"/>
      <w:pPr>
        <w:ind w:left="720" w:hanging="360"/>
      </w:pPr>
      <w:rPr>
        <w:rFonts w:hint="default"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B2A170C"/>
    <w:multiLevelType w:val="multilevel"/>
    <w:tmpl w:val="5B2A170C"/>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5">
    <w:nsid w:val="6879A5F9"/>
    <w:multiLevelType w:val="singleLevel"/>
    <w:tmpl w:val="6879A5F9"/>
    <w:lvl w:ilvl="0" w:tentative="0">
      <w:start w:val="1"/>
      <w:numFmt w:val="decimal"/>
      <w:lvlText w:val="%1."/>
      <w:lvlJc w:val="left"/>
      <w:pPr>
        <w:tabs>
          <w:tab w:val="left" w:pos="425"/>
        </w:tabs>
        <w:ind w:left="425" w:leftChars="0" w:hanging="425" w:firstLineChars="0"/>
      </w:pPr>
      <w:rPr>
        <w:rFonts w:hint="default"/>
      </w:r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ardan">
    <w15:presenceInfo w15:providerId="None" w15:userId="Vard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40E1"/>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39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42D"/>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5B64"/>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5EE1"/>
    <w:rsid w:val="001C7380"/>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4ED3"/>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BC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437"/>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5FF9"/>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572F"/>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0243"/>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25D9"/>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5CBF"/>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209"/>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1407"/>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0E1F"/>
    <w:rsid w:val="004D1C32"/>
    <w:rsid w:val="004D1E87"/>
    <w:rsid w:val="004D2727"/>
    <w:rsid w:val="004D40F6"/>
    <w:rsid w:val="004D47B3"/>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249"/>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1FFA"/>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C97"/>
    <w:rsid w:val="005B4D03"/>
    <w:rsid w:val="005B598A"/>
    <w:rsid w:val="005B5F9C"/>
    <w:rsid w:val="005B6B3E"/>
    <w:rsid w:val="005B7B0C"/>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753"/>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579E"/>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4D5E"/>
    <w:rsid w:val="006C503D"/>
    <w:rsid w:val="006C5335"/>
    <w:rsid w:val="006C597D"/>
    <w:rsid w:val="006C679A"/>
    <w:rsid w:val="006D0092"/>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8B6"/>
    <w:rsid w:val="00731D26"/>
    <w:rsid w:val="00735365"/>
    <w:rsid w:val="007355C7"/>
    <w:rsid w:val="00736A43"/>
    <w:rsid w:val="00736EAD"/>
    <w:rsid w:val="007376EC"/>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6145"/>
    <w:rsid w:val="00757100"/>
    <w:rsid w:val="00757281"/>
    <w:rsid w:val="007574C9"/>
    <w:rsid w:val="007579D0"/>
    <w:rsid w:val="00757A3F"/>
    <w:rsid w:val="00757D6C"/>
    <w:rsid w:val="007600BD"/>
    <w:rsid w:val="007602A3"/>
    <w:rsid w:val="00760462"/>
    <w:rsid w:val="00760CCC"/>
    <w:rsid w:val="00760E76"/>
    <w:rsid w:val="00760E9B"/>
    <w:rsid w:val="00763346"/>
    <w:rsid w:val="0076368E"/>
    <w:rsid w:val="0076384C"/>
    <w:rsid w:val="00763EFA"/>
    <w:rsid w:val="00764AAD"/>
    <w:rsid w:val="007670E7"/>
    <w:rsid w:val="007671A8"/>
    <w:rsid w:val="00767AD3"/>
    <w:rsid w:val="00767AE1"/>
    <w:rsid w:val="00767B04"/>
    <w:rsid w:val="00770249"/>
    <w:rsid w:val="00771A7D"/>
    <w:rsid w:val="00771C0F"/>
    <w:rsid w:val="00771DCB"/>
    <w:rsid w:val="00772F69"/>
    <w:rsid w:val="00773485"/>
    <w:rsid w:val="0077364F"/>
    <w:rsid w:val="00774C67"/>
    <w:rsid w:val="0077504D"/>
    <w:rsid w:val="00775162"/>
    <w:rsid w:val="00775410"/>
    <w:rsid w:val="00777F77"/>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237"/>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938"/>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DAB"/>
    <w:rsid w:val="0080437A"/>
    <w:rsid w:val="00807178"/>
    <w:rsid w:val="00807F1E"/>
    <w:rsid w:val="00807F3B"/>
    <w:rsid w:val="008105B4"/>
    <w:rsid w:val="00811D16"/>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80E"/>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52"/>
    <w:rsid w:val="008875BC"/>
    <w:rsid w:val="008909E6"/>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94F"/>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12EF"/>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798"/>
    <w:rsid w:val="00926875"/>
    <w:rsid w:val="009312D4"/>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6F1"/>
    <w:rsid w:val="00990C42"/>
    <w:rsid w:val="009925D0"/>
    <w:rsid w:val="00993124"/>
    <w:rsid w:val="00993191"/>
    <w:rsid w:val="00993B84"/>
    <w:rsid w:val="00994A77"/>
    <w:rsid w:val="009961C0"/>
    <w:rsid w:val="00996D1B"/>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4DA9"/>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5906"/>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37856"/>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01E"/>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CCD"/>
    <w:rsid w:val="00B708B4"/>
    <w:rsid w:val="00B70E85"/>
    <w:rsid w:val="00B71D73"/>
    <w:rsid w:val="00B7211A"/>
    <w:rsid w:val="00B72983"/>
    <w:rsid w:val="00B72AFE"/>
    <w:rsid w:val="00B73AB8"/>
    <w:rsid w:val="00B73B9A"/>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1C1"/>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280E"/>
    <w:rsid w:val="00C132F1"/>
    <w:rsid w:val="00C13F10"/>
    <w:rsid w:val="00C14F1A"/>
    <w:rsid w:val="00C156C3"/>
    <w:rsid w:val="00C15BC3"/>
    <w:rsid w:val="00C16602"/>
    <w:rsid w:val="00C16F3F"/>
    <w:rsid w:val="00C17414"/>
    <w:rsid w:val="00C207A1"/>
    <w:rsid w:val="00C2151D"/>
    <w:rsid w:val="00C232E0"/>
    <w:rsid w:val="00C23B1B"/>
    <w:rsid w:val="00C23C56"/>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532E"/>
    <w:rsid w:val="00C776FD"/>
    <w:rsid w:val="00C8055A"/>
    <w:rsid w:val="00C806B2"/>
    <w:rsid w:val="00C807D9"/>
    <w:rsid w:val="00C80B25"/>
    <w:rsid w:val="00C813A9"/>
    <w:rsid w:val="00C815CE"/>
    <w:rsid w:val="00C81FE2"/>
    <w:rsid w:val="00C82BD2"/>
    <w:rsid w:val="00C832FF"/>
    <w:rsid w:val="00C84416"/>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457"/>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40"/>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92"/>
    <w:rsid w:val="00DB4CC7"/>
    <w:rsid w:val="00DB4E0F"/>
    <w:rsid w:val="00DB5587"/>
    <w:rsid w:val="00DB5DD5"/>
    <w:rsid w:val="00DB6053"/>
    <w:rsid w:val="00DB64C8"/>
    <w:rsid w:val="00DB66DA"/>
    <w:rsid w:val="00DB6D02"/>
    <w:rsid w:val="00DC0E32"/>
    <w:rsid w:val="00DC248B"/>
    <w:rsid w:val="00DC5013"/>
    <w:rsid w:val="00DC5332"/>
    <w:rsid w:val="00DC59F5"/>
    <w:rsid w:val="00DC6FEB"/>
    <w:rsid w:val="00DC769E"/>
    <w:rsid w:val="00DD0AD7"/>
    <w:rsid w:val="00DD1004"/>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6834"/>
    <w:rsid w:val="00DE7F8F"/>
    <w:rsid w:val="00DF11C4"/>
    <w:rsid w:val="00DF19A1"/>
    <w:rsid w:val="00DF1A94"/>
    <w:rsid w:val="00DF2982"/>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5654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A2"/>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36E5"/>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 w:val="04675CC1"/>
    <w:rsid w:val="0C944D37"/>
    <w:rsid w:val="1084533D"/>
    <w:rsid w:val="11937941"/>
    <w:rsid w:val="13B92016"/>
    <w:rsid w:val="24FD65E8"/>
    <w:rsid w:val="2A4F088C"/>
    <w:rsid w:val="2F8A5396"/>
    <w:rsid w:val="33124266"/>
    <w:rsid w:val="34E35193"/>
    <w:rsid w:val="4FBD4D03"/>
    <w:rsid w:val="60354522"/>
    <w:rsid w:val="731D5C21"/>
    <w:rsid w:val="7E164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qFormat="1" w:unhideWhenUsed="0" w:uiPriority="0" w:semiHidden="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ru-RU"/>
    </w:rPr>
  </w:style>
  <w:style w:type="paragraph" w:styleId="2">
    <w:name w:val="heading 1"/>
    <w:basedOn w:val="1"/>
    <w:next w:val="1"/>
    <w:link w:val="41"/>
    <w:qFormat/>
    <w:uiPriority w:val="0"/>
    <w:pPr>
      <w:keepNext/>
      <w:jc w:val="center"/>
      <w:outlineLvl w:val="0"/>
    </w:pPr>
    <w:rPr>
      <w:rFonts w:ascii="Arial Armenian" w:hAnsi="Arial Armenian"/>
      <w:sz w:val="28"/>
      <w:szCs w:val="20"/>
    </w:rPr>
  </w:style>
  <w:style w:type="paragraph" w:styleId="3">
    <w:name w:val="heading 2"/>
    <w:basedOn w:val="1"/>
    <w:next w:val="1"/>
    <w:link w:val="58"/>
    <w:qFormat/>
    <w:uiPriority w:val="0"/>
    <w:pPr>
      <w:keepNext/>
      <w:jc w:val="both"/>
      <w:outlineLvl w:val="1"/>
    </w:pPr>
    <w:rPr>
      <w:rFonts w:ascii="Arial LatArm" w:hAnsi="Arial LatArm"/>
      <w:b/>
      <w:color w:val="0000FF"/>
      <w:sz w:val="20"/>
      <w:szCs w:val="20"/>
    </w:rPr>
  </w:style>
  <w:style w:type="paragraph" w:styleId="4">
    <w:name w:val="heading 3"/>
    <w:basedOn w:val="1"/>
    <w:next w:val="1"/>
    <w:link w:val="42"/>
    <w:qFormat/>
    <w:uiPriority w:val="0"/>
    <w:pPr>
      <w:keepNext/>
      <w:spacing w:line="360" w:lineRule="auto"/>
      <w:jc w:val="center"/>
      <w:outlineLvl w:val="2"/>
    </w:pPr>
    <w:rPr>
      <w:rFonts w:ascii="Arial LatArm" w:hAnsi="Arial LatArm"/>
      <w:i/>
      <w:sz w:val="20"/>
      <w:szCs w:val="20"/>
    </w:rPr>
  </w:style>
  <w:style w:type="paragraph" w:styleId="5">
    <w:name w:val="heading 4"/>
    <w:basedOn w:val="1"/>
    <w:next w:val="1"/>
    <w:link w:val="60"/>
    <w:qFormat/>
    <w:uiPriority w:val="0"/>
    <w:pPr>
      <w:keepNext/>
      <w:outlineLvl w:val="3"/>
    </w:pPr>
    <w:rPr>
      <w:rFonts w:ascii="Arial LatArm" w:hAnsi="Arial LatArm"/>
      <w:i/>
      <w:sz w:val="18"/>
      <w:szCs w:val="20"/>
    </w:rPr>
  </w:style>
  <w:style w:type="paragraph" w:styleId="6">
    <w:name w:val="heading 5"/>
    <w:basedOn w:val="1"/>
    <w:next w:val="1"/>
    <w:link w:val="61"/>
    <w:qFormat/>
    <w:uiPriority w:val="0"/>
    <w:pPr>
      <w:keepNext/>
      <w:jc w:val="center"/>
      <w:outlineLvl w:val="4"/>
    </w:pPr>
    <w:rPr>
      <w:rFonts w:ascii="Arial LatArm" w:hAnsi="Arial LatArm"/>
      <w:b/>
      <w:sz w:val="26"/>
      <w:szCs w:val="20"/>
    </w:rPr>
  </w:style>
  <w:style w:type="paragraph" w:styleId="7">
    <w:name w:val="heading 6"/>
    <w:basedOn w:val="1"/>
    <w:next w:val="1"/>
    <w:link w:val="62"/>
    <w:qFormat/>
    <w:uiPriority w:val="0"/>
    <w:pPr>
      <w:keepNext/>
      <w:outlineLvl w:val="5"/>
    </w:pPr>
    <w:rPr>
      <w:rFonts w:ascii="Arial LatArm" w:hAnsi="Arial LatArm"/>
      <w:b/>
      <w:color w:val="000000"/>
      <w:sz w:val="22"/>
      <w:szCs w:val="20"/>
    </w:rPr>
  </w:style>
  <w:style w:type="paragraph" w:styleId="8">
    <w:name w:val="heading 7"/>
    <w:basedOn w:val="1"/>
    <w:next w:val="1"/>
    <w:link w:val="43"/>
    <w:qFormat/>
    <w:uiPriority w:val="0"/>
    <w:pPr>
      <w:keepNext/>
      <w:ind w:left="-66"/>
      <w:jc w:val="center"/>
      <w:outlineLvl w:val="6"/>
    </w:pPr>
    <w:rPr>
      <w:rFonts w:ascii="Times Armenian" w:hAnsi="Times Armenian"/>
      <w:b/>
      <w:sz w:val="20"/>
      <w:szCs w:val="20"/>
    </w:rPr>
  </w:style>
  <w:style w:type="paragraph" w:styleId="9">
    <w:name w:val="heading 8"/>
    <w:basedOn w:val="1"/>
    <w:next w:val="1"/>
    <w:link w:val="44"/>
    <w:qFormat/>
    <w:uiPriority w:val="0"/>
    <w:pPr>
      <w:keepNext/>
      <w:outlineLvl w:val="7"/>
    </w:pPr>
    <w:rPr>
      <w:rFonts w:ascii="Times Armenian" w:hAnsi="Times Armenian"/>
      <w:i/>
      <w:sz w:val="20"/>
      <w:szCs w:val="20"/>
    </w:rPr>
  </w:style>
  <w:style w:type="paragraph" w:styleId="10">
    <w:name w:val="heading 9"/>
    <w:basedOn w:val="1"/>
    <w:next w:val="1"/>
    <w:link w:val="65"/>
    <w:qFormat/>
    <w:uiPriority w:val="0"/>
    <w:pPr>
      <w:keepNext/>
      <w:jc w:val="center"/>
      <w:outlineLvl w:val="8"/>
    </w:pPr>
    <w:rPr>
      <w:rFonts w:ascii="Times Armenian" w:hAnsi="Times Armenian"/>
      <w:b/>
      <w:color w:val="000000"/>
      <w:sz w:val="22"/>
      <w:szCs w:val="20"/>
    </w:rPr>
  </w:style>
  <w:style w:type="character" w:default="1" w:styleId="30">
    <w:name w:val="Default Paragraph Font"/>
    <w:semiHidden/>
    <w:unhideWhenUsed/>
    <w:qFormat/>
    <w:uiPriority w:val="1"/>
  </w:style>
  <w:style w:type="table" w:default="1" w:styleId="38">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9"/>
    <w:qFormat/>
    <w:uiPriority w:val="0"/>
    <w:rPr>
      <w:rFonts w:ascii="Tahoma" w:hAnsi="Tahoma"/>
      <w:sz w:val="16"/>
      <w:szCs w:val="16"/>
    </w:rPr>
  </w:style>
  <w:style w:type="paragraph" w:styleId="12">
    <w:name w:val="Body Text 2"/>
    <w:basedOn w:val="1"/>
    <w:link w:val="68"/>
    <w:qFormat/>
    <w:uiPriority w:val="0"/>
    <w:pPr>
      <w:tabs>
        <w:tab w:val="left" w:pos="720"/>
      </w:tabs>
      <w:spacing w:line="360" w:lineRule="auto"/>
    </w:pPr>
    <w:rPr>
      <w:rFonts w:ascii="Arial LatArm" w:hAnsi="Arial LatArm"/>
      <w:sz w:val="20"/>
      <w:szCs w:val="20"/>
    </w:rPr>
  </w:style>
  <w:style w:type="paragraph" w:styleId="13">
    <w:name w:val="Body Text Indent 3"/>
    <w:basedOn w:val="1"/>
    <w:link w:val="111"/>
    <w:qFormat/>
    <w:uiPriority w:val="0"/>
    <w:pPr>
      <w:spacing w:line="360" w:lineRule="auto"/>
      <w:ind w:firstLine="567"/>
      <w:jc w:val="both"/>
    </w:pPr>
    <w:rPr>
      <w:rFonts w:ascii="Times Armenian" w:hAnsi="Times Armenian"/>
      <w:sz w:val="20"/>
      <w:szCs w:val="20"/>
    </w:rPr>
  </w:style>
  <w:style w:type="paragraph" w:styleId="14">
    <w:name w:val="endnote text"/>
    <w:basedOn w:val="1"/>
    <w:semiHidden/>
    <w:qFormat/>
    <w:uiPriority w:val="0"/>
    <w:rPr>
      <w:rFonts w:ascii="Times Armenian" w:hAnsi="Times Armenian"/>
      <w:sz w:val="20"/>
      <w:szCs w:val="20"/>
    </w:rPr>
  </w:style>
  <w:style w:type="paragraph" w:styleId="15">
    <w:name w:val="annotation text"/>
    <w:basedOn w:val="1"/>
    <w:semiHidden/>
    <w:qFormat/>
    <w:uiPriority w:val="0"/>
    <w:rPr>
      <w:rFonts w:ascii="Times Armenian" w:hAnsi="Times Armenian"/>
      <w:sz w:val="20"/>
      <w:szCs w:val="20"/>
    </w:rPr>
  </w:style>
  <w:style w:type="paragraph" w:styleId="16">
    <w:name w:val="index 1"/>
    <w:basedOn w:val="1"/>
    <w:next w:val="1"/>
    <w:semiHidden/>
    <w:qFormat/>
    <w:uiPriority w:val="0"/>
    <w:pPr>
      <w:ind w:left="240" w:hanging="240"/>
    </w:pPr>
  </w:style>
  <w:style w:type="paragraph" w:styleId="17">
    <w:name w:val="annotation subject"/>
    <w:basedOn w:val="15"/>
    <w:next w:val="15"/>
    <w:semiHidden/>
    <w:qFormat/>
    <w:uiPriority w:val="0"/>
    <w:rPr>
      <w:b/>
      <w:bCs/>
    </w:rPr>
  </w:style>
  <w:style w:type="paragraph" w:styleId="18">
    <w:name w:val="Document Map"/>
    <w:basedOn w:val="1"/>
    <w:semiHidden/>
    <w:qFormat/>
    <w:uiPriority w:val="0"/>
    <w:pPr>
      <w:shd w:val="clear" w:color="auto" w:fill="000080"/>
    </w:pPr>
    <w:rPr>
      <w:rFonts w:ascii="Tahoma" w:hAnsi="Tahoma" w:cs="Tahoma"/>
      <w:sz w:val="20"/>
      <w:szCs w:val="20"/>
    </w:rPr>
  </w:style>
  <w:style w:type="paragraph" w:styleId="19">
    <w:name w:val="footnote text"/>
    <w:basedOn w:val="1"/>
    <w:link w:val="107"/>
    <w:semiHidden/>
    <w:qFormat/>
    <w:uiPriority w:val="0"/>
    <w:rPr>
      <w:rFonts w:ascii="Times Armenian" w:hAnsi="Times Armenian"/>
      <w:sz w:val="20"/>
      <w:szCs w:val="20"/>
    </w:rPr>
  </w:style>
  <w:style w:type="paragraph" w:styleId="20">
    <w:name w:val="header"/>
    <w:basedOn w:val="1"/>
    <w:link w:val="69"/>
    <w:qFormat/>
    <w:uiPriority w:val="0"/>
    <w:pPr>
      <w:tabs>
        <w:tab w:val="center" w:pos="4153"/>
        <w:tab w:val="right" w:pos="8306"/>
      </w:tabs>
    </w:pPr>
    <w:rPr>
      <w:sz w:val="20"/>
      <w:szCs w:val="20"/>
    </w:rPr>
  </w:style>
  <w:style w:type="paragraph" w:styleId="21">
    <w:name w:val="Body Text"/>
    <w:basedOn w:val="1"/>
    <w:link w:val="51"/>
    <w:qFormat/>
    <w:uiPriority w:val="0"/>
    <w:pPr>
      <w:spacing w:after="120"/>
    </w:pPr>
  </w:style>
  <w:style w:type="paragraph" w:styleId="22">
    <w:name w:val="index heading"/>
    <w:basedOn w:val="1"/>
    <w:next w:val="16"/>
    <w:semiHidden/>
    <w:qFormat/>
    <w:uiPriority w:val="0"/>
    <w:rPr>
      <w:sz w:val="20"/>
      <w:szCs w:val="20"/>
    </w:rPr>
  </w:style>
  <w:style w:type="paragraph" w:styleId="23">
    <w:name w:val="Body Text Indent"/>
    <w:basedOn w:val="1"/>
    <w:link w:val="45"/>
    <w:qFormat/>
    <w:uiPriority w:val="0"/>
    <w:pPr>
      <w:spacing w:line="360" w:lineRule="auto"/>
      <w:ind w:firstLine="720"/>
      <w:jc w:val="both"/>
    </w:pPr>
    <w:rPr>
      <w:rFonts w:ascii="Arial LatArm" w:hAnsi="Arial LatArm"/>
      <w:i/>
      <w:sz w:val="20"/>
      <w:szCs w:val="20"/>
    </w:rPr>
  </w:style>
  <w:style w:type="paragraph" w:styleId="24">
    <w:name w:val="Title"/>
    <w:basedOn w:val="1"/>
    <w:link w:val="52"/>
    <w:qFormat/>
    <w:uiPriority w:val="0"/>
    <w:pPr>
      <w:jc w:val="center"/>
    </w:pPr>
    <w:rPr>
      <w:rFonts w:ascii="Arial Armenian" w:hAnsi="Arial Armenian"/>
      <w:szCs w:val="20"/>
    </w:rPr>
  </w:style>
  <w:style w:type="paragraph" w:styleId="25">
    <w:name w:val="footer"/>
    <w:basedOn w:val="1"/>
    <w:link w:val="46"/>
    <w:qFormat/>
    <w:uiPriority w:val="99"/>
    <w:pPr>
      <w:tabs>
        <w:tab w:val="center" w:pos="4320"/>
        <w:tab w:val="right" w:pos="8640"/>
      </w:tabs>
    </w:pPr>
    <w:rPr>
      <w:sz w:val="20"/>
      <w:szCs w:val="20"/>
    </w:rPr>
  </w:style>
  <w:style w:type="paragraph" w:styleId="26">
    <w:name w:val="Normal (Web)"/>
    <w:basedOn w:val="1"/>
    <w:qFormat/>
    <w:uiPriority w:val="99"/>
    <w:pPr>
      <w:spacing w:before="100" w:beforeAutospacing="1" w:after="100" w:afterAutospacing="1"/>
    </w:pPr>
  </w:style>
  <w:style w:type="paragraph" w:styleId="27">
    <w:name w:val="Body Text 3"/>
    <w:basedOn w:val="1"/>
    <w:link w:val="70"/>
    <w:qFormat/>
    <w:uiPriority w:val="0"/>
    <w:pPr>
      <w:jc w:val="both"/>
    </w:pPr>
    <w:rPr>
      <w:rFonts w:ascii="Arial LatArm" w:hAnsi="Arial LatArm"/>
      <w:sz w:val="20"/>
      <w:szCs w:val="20"/>
    </w:rPr>
  </w:style>
  <w:style w:type="paragraph" w:styleId="28">
    <w:name w:val="Body Text Indent 2"/>
    <w:basedOn w:val="1"/>
    <w:link w:val="67"/>
    <w:qFormat/>
    <w:uiPriority w:val="0"/>
    <w:pPr>
      <w:spacing w:line="360" w:lineRule="auto"/>
      <w:ind w:firstLine="540"/>
      <w:jc w:val="both"/>
    </w:pPr>
    <w:rPr>
      <w:rFonts w:ascii="Baltica" w:hAnsi="Baltica"/>
      <w:sz w:val="20"/>
      <w:szCs w:val="20"/>
    </w:rPr>
  </w:style>
  <w:style w:type="paragraph" w:styleId="29">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rPr>
  </w:style>
  <w:style w:type="character" w:styleId="31">
    <w:name w:val="FollowedHyperlink"/>
    <w:qFormat/>
    <w:uiPriority w:val="0"/>
    <w:rPr>
      <w:color w:val="800080"/>
      <w:u w:val="single"/>
    </w:rPr>
  </w:style>
  <w:style w:type="character" w:styleId="32">
    <w:name w:val="footnote reference"/>
    <w:semiHidden/>
    <w:qFormat/>
    <w:uiPriority w:val="0"/>
    <w:rPr>
      <w:vertAlign w:val="superscript"/>
    </w:rPr>
  </w:style>
  <w:style w:type="character" w:styleId="33">
    <w:name w:val="annotation reference"/>
    <w:semiHidden/>
    <w:qFormat/>
    <w:uiPriority w:val="0"/>
    <w:rPr>
      <w:sz w:val="16"/>
      <w:szCs w:val="16"/>
    </w:rPr>
  </w:style>
  <w:style w:type="character" w:styleId="34">
    <w:name w:val="endnote reference"/>
    <w:semiHidden/>
    <w:qFormat/>
    <w:uiPriority w:val="0"/>
    <w:rPr>
      <w:vertAlign w:val="superscript"/>
    </w:rPr>
  </w:style>
  <w:style w:type="character" w:styleId="35">
    <w:name w:val="Hyperlink"/>
    <w:qFormat/>
    <w:uiPriority w:val="0"/>
    <w:rPr>
      <w:color w:val="0000FF"/>
      <w:u w:val="single"/>
    </w:rPr>
  </w:style>
  <w:style w:type="character" w:styleId="36">
    <w:name w:val="page number"/>
    <w:basedOn w:val="30"/>
    <w:qFormat/>
    <w:uiPriority w:val="0"/>
  </w:style>
  <w:style w:type="character" w:styleId="37">
    <w:name w:val="Strong"/>
    <w:qFormat/>
    <w:uiPriority w:val="0"/>
    <w:rPr>
      <w:b/>
      <w:bCs/>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40">
    <w:name w:val="Table Simple 2"/>
    <w:basedOn w:val="38"/>
    <w:qFormat/>
    <w:uiPriority w:val="0"/>
    <w:tblPr>
      <w:tblLayout w:type="fixed"/>
      <w:tblCellMar>
        <w:top w:w="0" w:type="dxa"/>
        <w:left w:w="108" w:type="dxa"/>
        <w:bottom w:w="0" w:type="dxa"/>
        <w:right w:w="108" w:type="dxa"/>
      </w:tblCellMar>
    </w:tblPr>
    <w:tblStylePr w:type="firstRow">
      <w:rPr>
        <w:b/>
        <w:bCs/>
      </w:rPr>
      <w:tblPr>
        <w:tblLayout w:type="fixed"/>
      </w:tblPr>
      <w:tcPr>
        <w:tcBorders>
          <w:bottom w:val="single" w:color="000000" w:sz="12" w:space="0"/>
          <w:tl2br w:val="nil"/>
          <w:tr2bl w:val="nil"/>
        </w:tcBorders>
      </w:tcPr>
    </w:tblStylePr>
    <w:tblStylePr w:type="lastRow">
      <w:rPr>
        <w:b/>
        <w:bCs/>
        <w:color w:val="auto"/>
      </w:rPr>
      <w:tblPr>
        <w:tblLayout w:type="fixed"/>
      </w:tblPr>
      <w:tcPr>
        <w:tcBorders>
          <w:top w:val="single" w:color="000000" w:sz="6" w:space="0"/>
          <w:tl2br w:val="nil"/>
          <w:tr2bl w:val="nil"/>
        </w:tcBorders>
      </w:tcPr>
    </w:tblStylePr>
    <w:tblStylePr w:type="firstCol">
      <w:rPr>
        <w:b/>
        <w:bCs/>
      </w:rPr>
      <w:tblPr>
        <w:tblLayout w:type="fixed"/>
      </w:tblPr>
      <w:tcPr>
        <w:tcBorders>
          <w:right w:val="single" w:color="000000" w:sz="12" w:space="0"/>
          <w:tl2br w:val="nil"/>
          <w:tr2bl w:val="nil"/>
        </w:tcBorders>
      </w:tcPr>
    </w:tblStylePr>
    <w:tblStylePr w:type="lastCol">
      <w:rPr>
        <w:b/>
        <w:bCs/>
      </w:rPr>
      <w:tblPr>
        <w:tblLayout w:type="fixed"/>
      </w:tblPr>
      <w:tcPr>
        <w:tcBorders>
          <w:left w:val="single" w:color="000000" w:sz="6" w:space="0"/>
          <w:tl2br w:val="nil"/>
          <w:tr2bl w:val="nil"/>
        </w:tcBorders>
      </w:tcPr>
    </w:tblStylePr>
    <w:tblStylePr w:type="neCell">
      <w:rPr>
        <w:b/>
        <w:bCs/>
      </w:rPr>
      <w:tblPr>
        <w:tblLayout w:type="fixed"/>
      </w:tblPr>
      <w:tcPr>
        <w:tcBorders>
          <w:left w:val="nil"/>
          <w:tl2br w:val="nil"/>
          <w:tr2bl w:val="nil"/>
        </w:tcBorders>
      </w:tcPr>
    </w:tblStylePr>
    <w:tblStylePr w:type="swCell">
      <w:rPr>
        <w:b/>
        <w:bCs/>
      </w:rPr>
      <w:tblPr>
        <w:tblLayout w:type="fixed"/>
      </w:tblPr>
      <w:tcPr>
        <w:tcBorders>
          <w:top w:val="nil"/>
          <w:tl2br w:val="nil"/>
          <w:tr2bl w:val="nil"/>
        </w:tcBorders>
      </w:tcPr>
    </w:tblStylePr>
  </w:style>
  <w:style w:type="character" w:customStyle="1" w:styleId="41">
    <w:name w:val="Heading 1 Char"/>
    <w:link w:val="2"/>
    <w:qFormat/>
    <w:uiPriority w:val="0"/>
    <w:rPr>
      <w:rFonts w:ascii="Arial Armenian" w:hAnsi="Arial Armenian"/>
      <w:sz w:val="28"/>
      <w:lang w:val="ru-RU" w:eastAsia="ru-RU" w:bidi="ru-RU"/>
    </w:rPr>
  </w:style>
  <w:style w:type="character" w:customStyle="1" w:styleId="42">
    <w:name w:val="Heading 3 Char"/>
    <w:link w:val="4"/>
    <w:qFormat/>
    <w:uiPriority w:val="0"/>
    <w:rPr>
      <w:rFonts w:ascii="Arial LatArm" w:hAnsi="Arial LatArm"/>
      <w:i/>
      <w:lang w:val="ru-RU" w:eastAsia="ru-RU" w:bidi="ru-RU"/>
    </w:rPr>
  </w:style>
  <w:style w:type="character" w:customStyle="1" w:styleId="43">
    <w:name w:val="Heading 7 Char"/>
    <w:link w:val="8"/>
    <w:qFormat/>
    <w:uiPriority w:val="0"/>
    <w:rPr>
      <w:rFonts w:ascii="Times Armenian" w:hAnsi="Times Armenian"/>
      <w:b/>
      <w:lang w:val="ru-RU" w:eastAsia="ru-RU" w:bidi="ru-RU"/>
    </w:rPr>
  </w:style>
  <w:style w:type="character" w:customStyle="1" w:styleId="44">
    <w:name w:val="Heading 8 Char"/>
    <w:link w:val="9"/>
    <w:qFormat/>
    <w:locked/>
    <w:uiPriority w:val="0"/>
    <w:rPr>
      <w:rFonts w:ascii="Times Armenian" w:hAnsi="Times Armenian"/>
      <w:i/>
      <w:lang w:val="ru-RU" w:bidi="ru-RU"/>
    </w:rPr>
  </w:style>
  <w:style w:type="character" w:customStyle="1" w:styleId="45">
    <w:name w:val="Body Text Indent Char"/>
    <w:link w:val="23"/>
    <w:qFormat/>
    <w:uiPriority w:val="0"/>
    <w:rPr>
      <w:rFonts w:ascii="Arial LatArm" w:hAnsi="Arial LatArm"/>
      <w:i/>
      <w:lang w:val="ru-RU" w:eastAsia="ru-RU" w:bidi="ru-RU"/>
    </w:rPr>
  </w:style>
  <w:style w:type="character" w:customStyle="1" w:styleId="46">
    <w:name w:val="Footer Char"/>
    <w:link w:val="25"/>
    <w:qFormat/>
    <w:uiPriority w:val="99"/>
    <w:rPr>
      <w:lang w:val="ru-RU" w:eastAsia="ru-RU" w:bidi="ru-RU"/>
    </w:rPr>
  </w:style>
  <w:style w:type="paragraph" w:customStyle="1" w:styleId="47">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48">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ru-RU"/>
    </w:rPr>
  </w:style>
  <w:style w:type="character" w:customStyle="1" w:styleId="49">
    <w:name w:val="Balloon Text Char"/>
    <w:link w:val="11"/>
    <w:qFormat/>
    <w:uiPriority w:val="0"/>
    <w:rPr>
      <w:rFonts w:ascii="Tahoma" w:hAnsi="Tahoma" w:cs="Tahoma"/>
      <w:sz w:val="16"/>
      <w:szCs w:val="16"/>
    </w:rPr>
  </w:style>
  <w:style w:type="character" w:customStyle="1" w:styleId="50">
    <w:name w:val="Char Char1"/>
    <w:qFormat/>
    <w:locked/>
    <w:uiPriority w:val="0"/>
    <w:rPr>
      <w:rFonts w:ascii="Arial LatArm" w:hAnsi="Arial LatArm"/>
      <w:i/>
      <w:lang w:val="ru-RU" w:eastAsia="ru-RU" w:bidi="ru-RU"/>
    </w:rPr>
  </w:style>
  <w:style w:type="character" w:customStyle="1" w:styleId="51">
    <w:name w:val="Body Text Char"/>
    <w:link w:val="21"/>
    <w:qFormat/>
    <w:uiPriority w:val="0"/>
    <w:rPr>
      <w:sz w:val="24"/>
      <w:szCs w:val="24"/>
      <w:lang w:val="ru-RU" w:eastAsia="ru-RU" w:bidi="ru-RU"/>
    </w:rPr>
  </w:style>
  <w:style w:type="character" w:customStyle="1" w:styleId="52">
    <w:name w:val="Title Char"/>
    <w:link w:val="24"/>
    <w:qFormat/>
    <w:uiPriority w:val="0"/>
    <w:rPr>
      <w:rFonts w:ascii="Arial Armenian" w:hAnsi="Arial Armenian"/>
      <w:sz w:val="24"/>
      <w:lang w:val="ru-RU" w:eastAsia="ru-RU" w:bidi="ru-RU"/>
    </w:rPr>
  </w:style>
  <w:style w:type="paragraph" w:customStyle="1" w:styleId="53">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4">
    <w:name w:val="norm"/>
    <w:basedOn w:val="1"/>
    <w:qFormat/>
    <w:uiPriority w:val="0"/>
    <w:pPr>
      <w:spacing w:line="480" w:lineRule="auto"/>
      <w:ind w:firstLine="709"/>
      <w:jc w:val="both"/>
    </w:pPr>
    <w:rPr>
      <w:rFonts w:ascii="Arial Armenian" w:hAnsi="Arial Armenian"/>
      <w:sz w:val="22"/>
      <w:szCs w:val="20"/>
    </w:rPr>
  </w:style>
  <w:style w:type="character" w:customStyle="1" w:styleId="55">
    <w:name w:val="norm Char"/>
    <w:qFormat/>
    <w:locked/>
    <w:uiPriority w:val="0"/>
    <w:rPr>
      <w:rFonts w:ascii="Arial Armenian" w:hAnsi="Arial Armenian"/>
      <w:sz w:val="22"/>
      <w:lang w:val="ru-RU" w:eastAsia="ru-RU" w:bidi="ru-RU"/>
    </w:rPr>
  </w:style>
  <w:style w:type="character" w:customStyle="1" w:styleId="56">
    <w:name w:val="Char Char Char"/>
    <w:qFormat/>
    <w:uiPriority w:val="0"/>
    <w:rPr>
      <w:rFonts w:ascii="Arial LatArm" w:hAnsi="Arial LatArm"/>
      <w:sz w:val="24"/>
      <w:lang w:eastAsia="ru-RU"/>
    </w:rPr>
  </w:style>
  <w:style w:type="character" w:customStyle="1" w:styleId="57">
    <w:name w:val="Char Char22"/>
    <w:qFormat/>
    <w:uiPriority w:val="0"/>
    <w:rPr>
      <w:rFonts w:ascii="Arial Armenian" w:hAnsi="Arial Armenian"/>
      <w:sz w:val="28"/>
      <w:lang w:val="ru-RU"/>
    </w:rPr>
  </w:style>
  <w:style w:type="character" w:customStyle="1" w:styleId="58">
    <w:name w:val="Heading 2 Char"/>
    <w:link w:val="3"/>
    <w:qFormat/>
    <w:uiPriority w:val="0"/>
    <w:rPr>
      <w:rFonts w:ascii="Arial LatArm" w:hAnsi="Arial LatArm"/>
      <w:b/>
      <w:color w:val="0000FF"/>
      <w:lang w:val="ru-RU" w:eastAsia="ru-RU" w:bidi="ru-RU"/>
    </w:rPr>
  </w:style>
  <w:style w:type="character" w:customStyle="1" w:styleId="59">
    <w:name w:val="Char Char20"/>
    <w:qFormat/>
    <w:uiPriority w:val="0"/>
    <w:rPr>
      <w:rFonts w:ascii="Times LatArm" w:hAnsi="Times LatArm"/>
      <w:b/>
      <w:sz w:val="28"/>
      <w:lang w:val="ru-RU"/>
    </w:rPr>
  </w:style>
  <w:style w:type="character" w:customStyle="1" w:styleId="60">
    <w:name w:val="Heading 4 Char"/>
    <w:link w:val="5"/>
    <w:qFormat/>
    <w:uiPriority w:val="0"/>
    <w:rPr>
      <w:rFonts w:ascii="Arial LatArm" w:hAnsi="Arial LatArm"/>
      <w:i/>
      <w:sz w:val="18"/>
      <w:lang w:val="ru-RU" w:eastAsia="ru-RU" w:bidi="ru-RU"/>
    </w:rPr>
  </w:style>
  <w:style w:type="character" w:customStyle="1" w:styleId="61">
    <w:name w:val="Heading 5 Char"/>
    <w:link w:val="6"/>
    <w:qFormat/>
    <w:uiPriority w:val="0"/>
    <w:rPr>
      <w:rFonts w:ascii="Arial LatArm" w:hAnsi="Arial LatArm"/>
      <w:b/>
      <w:sz w:val="26"/>
      <w:lang w:val="ru-RU" w:eastAsia="ru-RU" w:bidi="ru-RU"/>
    </w:rPr>
  </w:style>
  <w:style w:type="character" w:customStyle="1" w:styleId="62">
    <w:name w:val="Heading 6 Char"/>
    <w:link w:val="7"/>
    <w:qFormat/>
    <w:uiPriority w:val="0"/>
    <w:rPr>
      <w:rFonts w:ascii="Arial LatArm" w:hAnsi="Arial LatArm"/>
      <w:b/>
      <w:color w:val="000000"/>
      <w:sz w:val="22"/>
      <w:lang w:val="ru-RU" w:eastAsia="ru-RU" w:bidi="ru-RU"/>
    </w:rPr>
  </w:style>
  <w:style w:type="character" w:customStyle="1" w:styleId="63">
    <w:name w:val="Char Char16"/>
    <w:qFormat/>
    <w:uiPriority w:val="0"/>
    <w:rPr>
      <w:rFonts w:ascii="Times Armenian" w:hAnsi="Times Armenian"/>
      <w:b/>
      <w:lang w:val="ru-RU"/>
    </w:rPr>
  </w:style>
  <w:style w:type="character" w:customStyle="1" w:styleId="64">
    <w:name w:val="Char Char15"/>
    <w:qFormat/>
    <w:uiPriority w:val="0"/>
    <w:rPr>
      <w:rFonts w:ascii="Times Armenian" w:hAnsi="Times Armenian"/>
      <w:i/>
      <w:lang w:val="ru-RU"/>
    </w:rPr>
  </w:style>
  <w:style w:type="character" w:customStyle="1" w:styleId="65">
    <w:name w:val="Heading 9 Char"/>
    <w:link w:val="10"/>
    <w:qFormat/>
    <w:uiPriority w:val="0"/>
    <w:rPr>
      <w:rFonts w:ascii="Times Armenian" w:hAnsi="Times Armenian"/>
      <w:b/>
      <w:color w:val="000000"/>
      <w:sz w:val="22"/>
      <w:lang w:val="ru-RU" w:eastAsia="ru-RU" w:bidi="ru-RU"/>
    </w:rPr>
  </w:style>
  <w:style w:type="character" w:customStyle="1" w:styleId="66">
    <w:name w:val="Char Char13"/>
    <w:qFormat/>
    <w:uiPriority w:val="0"/>
    <w:rPr>
      <w:rFonts w:ascii="Arial Armenian" w:hAnsi="Arial Armenian"/>
      <w:lang w:val="ru-RU"/>
    </w:rPr>
  </w:style>
  <w:style w:type="character" w:customStyle="1" w:styleId="67">
    <w:name w:val="Body Text Indent 2 Char"/>
    <w:link w:val="28"/>
    <w:qFormat/>
    <w:uiPriority w:val="0"/>
    <w:rPr>
      <w:rFonts w:ascii="Baltica" w:hAnsi="Baltica"/>
      <w:lang w:val="ru-RU" w:eastAsia="ru-RU" w:bidi="ru-RU"/>
    </w:rPr>
  </w:style>
  <w:style w:type="character" w:customStyle="1" w:styleId="68">
    <w:name w:val="Body Text 2 Char"/>
    <w:link w:val="12"/>
    <w:qFormat/>
    <w:uiPriority w:val="0"/>
    <w:rPr>
      <w:rFonts w:ascii="Arial LatArm" w:hAnsi="Arial LatArm"/>
      <w:lang w:val="ru-RU" w:eastAsia="ru-RU" w:bidi="ru-RU"/>
    </w:rPr>
  </w:style>
  <w:style w:type="character" w:customStyle="1" w:styleId="69">
    <w:name w:val="Header Char"/>
    <w:link w:val="20"/>
    <w:qFormat/>
    <w:uiPriority w:val="0"/>
    <w:rPr>
      <w:lang w:val="ru-RU" w:eastAsia="ru-RU" w:bidi="ru-RU"/>
    </w:rPr>
  </w:style>
  <w:style w:type="character" w:customStyle="1" w:styleId="70">
    <w:name w:val="Body Text 3 Char"/>
    <w:link w:val="27"/>
    <w:qFormat/>
    <w:uiPriority w:val="0"/>
    <w:rPr>
      <w:rFonts w:ascii="Arial LatArm" w:hAnsi="Arial LatArm"/>
      <w:lang w:val="ru-RU" w:eastAsia="ru-RU" w:bidi="ru-RU"/>
    </w:rPr>
  </w:style>
  <w:style w:type="paragraph" w:customStyle="1" w:styleId="71">
    <w:name w:val="Revision"/>
    <w:hidden/>
    <w:semiHidden/>
    <w:qFormat/>
    <w:uiPriority w:val="0"/>
    <w:rPr>
      <w:rFonts w:ascii="Times Armenian" w:hAnsi="Times Armenian" w:eastAsia="Times New Roman" w:cs="Times New Roman"/>
      <w:sz w:val="24"/>
      <w:lang w:val="ru-RU" w:eastAsia="ru-RU" w:bidi="ru-RU"/>
    </w:rPr>
  </w:style>
  <w:style w:type="paragraph" w:customStyle="1" w:styleId="72">
    <w:name w:val="Char1"/>
    <w:basedOn w:val="1"/>
    <w:qFormat/>
    <w:uiPriority w:val="0"/>
    <w:pPr>
      <w:spacing w:after="160" w:line="240" w:lineRule="exact"/>
    </w:pPr>
    <w:rPr>
      <w:rFonts w:ascii="Verdana" w:hAnsi="Verdana"/>
      <w:sz w:val="20"/>
      <w:szCs w:val="20"/>
    </w:rPr>
  </w:style>
  <w:style w:type="paragraph" w:customStyle="1" w:styleId="73">
    <w:name w:val="Style2"/>
    <w:basedOn w:val="1"/>
    <w:qFormat/>
    <w:uiPriority w:val="0"/>
    <w:pPr>
      <w:jc w:val="center"/>
    </w:pPr>
    <w:rPr>
      <w:rFonts w:ascii="Arial Armenian" w:hAnsi="Arial Armenian"/>
      <w:w w:val="90"/>
      <w:sz w:val="22"/>
      <w:szCs w:val="20"/>
    </w:rPr>
  </w:style>
  <w:style w:type="character" w:customStyle="1" w:styleId="74">
    <w:name w:val="Char Char23"/>
    <w:qFormat/>
    <w:uiPriority w:val="0"/>
    <w:rPr>
      <w:rFonts w:ascii="Arial Armenian" w:hAnsi="Arial Armenian"/>
      <w:sz w:val="28"/>
      <w:lang w:val="ru-RU" w:eastAsia="ru-RU" w:bidi="ru-RU"/>
    </w:rPr>
  </w:style>
  <w:style w:type="character" w:customStyle="1" w:styleId="75">
    <w:name w:val="Char Char21"/>
    <w:qFormat/>
    <w:uiPriority w:val="0"/>
    <w:rPr>
      <w:rFonts w:ascii="Arial LatArm" w:hAnsi="Arial LatArm"/>
      <w:b/>
      <w:color w:val="0000FF"/>
      <w:lang w:val="ru-RU" w:eastAsia="ru-RU" w:bidi="ru-RU"/>
    </w:rPr>
  </w:style>
  <w:style w:type="paragraph" w:styleId="76">
    <w:name w:val="List Paragraph"/>
    <w:basedOn w:val="1"/>
    <w:link w:val="110"/>
    <w:qFormat/>
    <w:uiPriority w:val="34"/>
    <w:pPr>
      <w:ind w:left="720"/>
    </w:pPr>
    <w:rPr>
      <w:rFonts w:ascii="Times Armenian" w:hAnsi="Times Armenian"/>
    </w:rPr>
  </w:style>
  <w:style w:type="character" w:customStyle="1" w:styleId="77">
    <w:name w:val="Char Char25"/>
    <w:qFormat/>
    <w:uiPriority w:val="0"/>
    <w:rPr>
      <w:rFonts w:ascii="Arial Armenian" w:hAnsi="Arial Armenian"/>
      <w:sz w:val="28"/>
      <w:lang w:val="ru-RU" w:eastAsia="ru-RU" w:bidi="ru-RU"/>
    </w:rPr>
  </w:style>
  <w:style w:type="character" w:customStyle="1" w:styleId="78">
    <w:name w:val="Char Char24"/>
    <w:qFormat/>
    <w:uiPriority w:val="0"/>
    <w:rPr>
      <w:rFonts w:ascii="Arial LatArm" w:hAnsi="Arial LatArm"/>
      <w:b/>
      <w:color w:val="0000FF"/>
      <w:lang w:val="ru-RU" w:eastAsia="ru-RU" w:bidi="ru-RU"/>
    </w:rPr>
  </w:style>
  <w:style w:type="paragraph" w:customStyle="1" w:styleId="79">
    <w:name w:val="Body Text Indent 2+2"/>
    <w:basedOn w:val="1"/>
    <w:next w:val="1"/>
    <w:qFormat/>
    <w:uiPriority w:val="0"/>
    <w:pPr>
      <w:autoSpaceDE w:val="0"/>
      <w:autoSpaceDN w:val="0"/>
      <w:adjustRightInd w:val="0"/>
    </w:pPr>
    <w:rPr>
      <w:rFonts w:ascii="Times Armenian" w:hAnsi="Times Armenian"/>
    </w:rPr>
  </w:style>
  <w:style w:type="paragraph" w:customStyle="1" w:styleId="80">
    <w:name w:val="Normal+2"/>
    <w:basedOn w:val="1"/>
    <w:next w:val="1"/>
    <w:qFormat/>
    <w:uiPriority w:val="0"/>
    <w:pPr>
      <w:autoSpaceDE w:val="0"/>
      <w:autoSpaceDN w:val="0"/>
      <w:adjustRightInd w:val="0"/>
    </w:pPr>
    <w:rPr>
      <w:rFonts w:ascii="Times Armenian" w:hAnsi="Times Armenian"/>
    </w:rPr>
  </w:style>
  <w:style w:type="paragraph" w:customStyle="1" w:styleId="81">
    <w:name w:val="Знак Знак Знак Char Char Char Char Знак Знак Знак"/>
    <w:basedOn w:val="1"/>
    <w:qFormat/>
    <w:uiPriority w:val="0"/>
    <w:pPr>
      <w:widowControl w:val="0"/>
      <w:adjustRightInd w:val="0"/>
      <w:spacing w:after="160" w:line="240" w:lineRule="exact"/>
    </w:pPr>
    <w:rPr>
      <w:sz w:val="20"/>
      <w:szCs w:val="20"/>
    </w:rPr>
  </w:style>
  <w:style w:type="paragraph" w:customStyle="1" w:styleId="8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3">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5">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6">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7">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8">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9">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1">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2">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3">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4">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5">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6">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7">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8">
    <w:name w:val="font11"/>
    <w:basedOn w:val="1"/>
    <w:uiPriority w:val="0"/>
    <w:pPr>
      <w:spacing w:before="100" w:beforeAutospacing="1" w:after="100" w:afterAutospacing="1"/>
    </w:pPr>
    <w:rPr>
      <w:rFonts w:ascii="Times LatRus" w:hAnsi="Times LatRus" w:eastAsia="Arial Unicode MS" w:cs="Arial Unicode MS"/>
      <w:sz w:val="16"/>
      <w:szCs w:val="16"/>
    </w:rPr>
  </w:style>
  <w:style w:type="paragraph" w:customStyle="1" w:styleId="99">
    <w:name w:val="font12"/>
    <w:basedOn w:val="1"/>
    <w:qFormat/>
    <w:uiPriority w:val="0"/>
    <w:pPr>
      <w:spacing w:before="100" w:beforeAutospacing="1" w:after="100" w:afterAutospacing="1"/>
    </w:pPr>
    <w:rPr>
      <w:rFonts w:eastAsia="Arial Unicode MS"/>
      <w:sz w:val="16"/>
      <w:szCs w:val="16"/>
    </w:rPr>
  </w:style>
  <w:style w:type="paragraph" w:customStyle="1" w:styleId="100">
    <w:name w:val="font13"/>
    <w:basedOn w:val="1"/>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1">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2">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3">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4">
    <w:name w:val="Index 11"/>
    <w:basedOn w:val="1"/>
    <w:qFormat/>
    <w:uiPriority w:val="0"/>
    <w:pPr>
      <w:suppressAutoHyphens/>
      <w:spacing w:line="100" w:lineRule="atLeast"/>
      <w:ind w:left="240" w:hanging="240"/>
    </w:pPr>
    <w:rPr>
      <w:rFonts w:ascii="Times Armenian" w:hAnsi="Times Armenian"/>
      <w:kern w:val="1"/>
      <w:sz w:val="16"/>
      <w:szCs w:val="16"/>
    </w:rPr>
  </w:style>
  <w:style w:type="paragraph" w:customStyle="1" w:styleId="105">
    <w:name w:val="Index Heading1"/>
    <w:basedOn w:val="1"/>
    <w:qFormat/>
    <w:uiPriority w:val="0"/>
    <w:pPr>
      <w:suppressAutoHyphens/>
      <w:spacing w:line="100" w:lineRule="atLeast"/>
    </w:pPr>
    <w:rPr>
      <w:kern w:val="1"/>
      <w:sz w:val="20"/>
      <w:szCs w:val="20"/>
    </w:rPr>
  </w:style>
  <w:style w:type="character" w:customStyle="1" w:styleId="106">
    <w:name w:val="Char Char Char Char1"/>
    <w:qFormat/>
    <w:uiPriority w:val="0"/>
    <w:rPr>
      <w:rFonts w:ascii="Arial LatArm" w:hAnsi="Arial LatArm"/>
      <w:sz w:val="24"/>
      <w:lang w:val="ru-RU" w:eastAsia="ru-RU" w:bidi="ru-RU"/>
    </w:rPr>
  </w:style>
  <w:style w:type="character" w:customStyle="1" w:styleId="107">
    <w:name w:val="Footnote Text Char"/>
    <w:link w:val="19"/>
    <w:semiHidden/>
    <w:uiPriority w:val="0"/>
    <w:rPr>
      <w:rFonts w:ascii="Times Armenian" w:hAnsi="Times Armenian"/>
      <w:lang w:eastAsia="ru-RU"/>
    </w:rPr>
  </w:style>
  <w:style w:type="character" w:customStyle="1" w:styleId="108">
    <w:name w:val="Char Char"/>
    <w:qFormat/>
    <w:locked/>
    <w:uiPriority w:val="0"/>
    <w:rPr>
      <w:lang w:val="ru-RU" w:eastAsia="ru-RU" w:bidi="ru-RU"/>
    </w:rPr>
  </w:style>
  <w:style w:type="paragraph" w:customStyle="1" w:styleId="109">
    <w:name w:val="Char3 Char Char Char"/>
    <w:basedOn w:val="1"/>
    <w:next w:val="1"/>
    <w:semiHidden/>
    <w:qFormat/>
    <w:uiPriority w:val="0"/>
    <w:pPr>
      <w:spacing w:after="160" w:line="240" w:lineRule="exact"/>
      <w:jc w:val="both"/>
    </w:pPr>
    <w:rPr>
      <w:rFonts w:ascii="Arial" w:hAnsi="Arial" w:cs="Arial"/>
      <w:b/>
      <w:sz w:val="20"/>
      <w:szCs w:val="20"/>
    </w:rPr>
  </w:style>
  <w:style w:type="character" w:customStyle="1" w:styleId="110">
    <w:name w:val="List Paragraph Char"/>
    <w:link w:val="76"/>
    <w:qFormat/>
    <w:locked/>
    <w:uiPriority w:val="34"/>
    <w:rPr>
      <w:rFonts w:ascii="Times Armenian" w:hAnsi="Times Armenian" w:cs="Times Armenian"/>
      <w:sz w:val="24"/>
      <w:szCs w:val="24"/>
      <w:lang w:eastAsia="ru-RU"/>
    </w:rPr>
  </w:style>
  <w:style w:type="character" w:customStyle="1" w:styleId="111">
    <w:name w:val="Body Text Indent 3 Char"/>
    <w:link w:val="13"/>
    <w:uiPriority w:val="0"/>
    <w:rPr>
      <w:rFonts w:ascii="Times Armenian" w:hAnsi="Times Armenian"/>
    </w:rPr>
  </w:style>
  <w:style w:type="character" w:customStyle="1" w:styleId="112">
    <w:name w:val="apple-converted-space"/>
    <w:basedOn w:val="30"/>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6769D-EF8D-476F-89A1-D9D164A3226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66</Pages>
  <Words>16294</Words>
  <Characters>92881</Characters>
  <Lines>774</Lines>
  <Paragraphs>217</Paragraphs>
  <TotalTime>0</TotalTime>
  <ScaleCrop>false</ScaleCrop>
  <LinksUpToDate>false</LinksUpToDate>
  <CharactersWithSpaces>108958</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2019-11-22T06:25:00Z</dcterms:created>
  <dc:creator>H.Avetisyan</dc:creator>
  <cp:lastModifiedBy>User</cp:lastModifiedBy>
  <cp:lastPrinted>2017-05-25T08:10:00Z</cp:lastPrinted>
  <dcterms:modified xsi:type="dcterms:W3CDTF">2020-03-05T11:36:27Z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